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B99306" w14:textId="078F81B0" w:rsidR="00C34004" w:rsidRPr="00BF50ED" w:rsidRDefault="00C34004" w:rsidP="00C34004">
      <w:pPr>
        <w:rPr>
          <w:sz w:val="20"/>
          <w:szCs w:val="20"/>
        </w:rPr>
      </w:pP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BF50ED">
        <w:rPr>
          <w:b/>
          <w:noProof/>
        </w:rPr>
        <w:drawing>
          <wp:anchor distT="0" distB="0" distL="114300" distR="114300" simplePos="0" relativeHeight="251657728" behindDoc="0" locked="0" layoutInCell="1" allowOverlap="1" wp14:anchorId="533CF3EB" wp14:editId="6466653F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5680" behindDoc="1" locked="0" layoutInCell="1" allowOverlap="1" wp14:anchorId="47470AC9" wp14:editId="0B75A640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 w:rsidDel="00E701EB">
        <w:rPr>
          <w:sz w:val="20"/>
          <w:szCs w:val="20"/>
        </w:rPr>
        <w:t xml:space="preserve">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104A460B" w14:textId="77777777" w:rsidR="00C34004" w:rsidRPr="00BF50ED" w:rsidRDefault="00C34004" w:rsidP="00C34004">
      <w:pPr>
        <w:rPr>
          <w:sz w:val="20"/>
          <w:szCs w:val="20"/>
        </w:rPr>
      </w:pPr>
    </w:p>
    <w:p w14:paraId="0C6DC6F3" w14:textId="77777777" w:rsidR="00C34004" w:rsidRPr="00BF50ED" w:rsidRDefault="00C34004" w:rsidP="00C34004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6A761F88" w14:textId="77777777" w:rsidR="00C34004" w:rsidRPr="00BF50ED" w:rsidRDefault="00C34004" w:rsidP="00C34004">
      <w:pPr>
        <w:rPr>
          <w:b/>
          <w:sz w:val="20"/>
          <w:szCs w:val="20"/>
        </w:rPr>
      </w:pPr>
    </w:p>
    <w:p w14:paraId="50A49AA4" w14:textId="77777777" w:rsidR="00C34004" w:rsidRPr="00BF50ED" w:rsidRDefault="00C34004" w:rsidP="00C34004">
      <w:pPr>
        <w:rPr>
          <w:b/>
          <w:sz w:val="20"/>
          <w:szCs w:val="20"/>
        </w:rPr>
      </w:pPr>
    </w:p>
    <w:p w14:paraId="55CD778B" w14:textId="77777777" w:rsidR="00C34004" w:rsidRPr="00BF50ED" w:rsidRDefault="00C34004" w:rsidP="00C34004">
      <w:pPr>
        <w:rPr>
          <w:b/>
          <w:sz w:val="20"/>
          <w:szCs w:val="20"/>
        </w:rPr>
      </w:pPr>
    </w:p>
    <w:p w14:paraId="466FF3E6" w14:textId="77777777" w:rsidR="00C34004" w:rsidRPr="00BF50ED" w:rsidRDefault="00C34004" w:rsidP="00C34004">
      <w:pPr>
        <w:rPr>
          <w:b/>
          <w:sz w:val="20"/>
          <w:szCs w:val="20"/>
        </w:rPr>
      </w:pPr>
    </w:p>
    <w:p w14:paraId="4FECA7AE" w14:textId="77777777" w:rsidR="00C34004" w:rsidRPr="00BF50ED" w:rsidRDefault="00C34004" w:rsidP="00C34004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44E991FB" w14:textId="77777777" w:rsidR="00C34004" w:rsidRPr="00BF50ED" w:rsidRDefault="00C34004" w:rsidP="00C34004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4F9226DF" w14:textId="77777777" w:rsidR="00C34004" w:rsidRPr="00BF50ED" w:rsidRDefault="00C34004" w:rsidP="00C34004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14:paraId="34EA06F0" w14:textId="77777777" w:rsidR="00C34004" w:rsidRPr="006479DF" w:rsidRDefault="00C34004" w:rsidP="00C34004">
      <w:pPr>
        <w:jc w:val="center"/>
        <w:rPr>
          <w:b/>
          <w:sz w:val="20"/>
          <w:szCs w:val="20"/>
        </w:rPr>
      </w:pPr>
    </w:p>
    <w:p w14:paraId="1118FB6F" w14:textId="7A5D87B1" w:rsidR="00C34004" w:rsidRDefault="00C34004" w:rsidP="00C34004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AD26A7A895AB4519A017638379710E77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8278FE">
            <w:rPr>
              <w:b/>
              <w:sz w:val="40"/>
              <w:szCs w:val="20"/>
            </w:rPr>
            <w:t>13</w:t>
          </w:r>
        </w:sdtContent>
      </w:sdt>
    </w:p>
    <w:p w14:paraId="0672876D" w14:textId="6D3199BB" w:rsidR="00D61BB6" w:rsidRPr="00C6439D" w:rsidRDefault="00C6439D" w:rsidP="00C34004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customXmlDelRangeStart w:id="0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1355773157"/>
          <w:placeholder>
            <w:docPart w:val="E510C4A31CD640228D3A0C7AE6A65D89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0"/>
          <w:del w:id="1" w:author="Autor">
            <w:r w:rsidR="001A775D">
              <w:rPr>
                <w:b/>
                <w:sz w:val="32"/>
                <w:szCs w:val="32"/>
              </w:rPr>
              <w:delText>4</w:delText>
            </w:r>
          </w:del>
          <w:customXmlDelRangeStart w:id="2" w:author="Autor"/>
        </w:sdtContent>
      </w:sdt>
      <w:customXmlDelRangeEnd w:id="2"/>
      <w:customXmlInsRangeStart w:id="3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42C43D4256E64B5DBE210D611409D8E6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3"/>
          <w:ins w:id="4" w:author="Autor">
            <w:r w:rsidR="008278FE">
              <w:rPr>
                <w:b/>
                <w:sz w:val="32"/>
                <w:szCs w:val="32"/>
              </w:rPr>
              <w:t>5</w:t>
            </w:r>
          </w:ins>
          <w:customXmlInsRangeStart w:id="5" w:author="Autor"/>
        </w:sdtContent>
      </w:sdt>
      <w:customXmlInsRangeEnd w:id="5"/>
      <w:r w:rsidR="00137ED6" w:rsidRPr="00C71D0A">
        <w:rPr>
          <w:b/>
          <w:sz w:val="32"/>
          <w:szCs w:val="32"/>
        </w:rPr>
        <w:t xml:space="preserve"> </w:t>
      </w:r>
    </w:p>
    <w:p w14:paraId="72C2199E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1B5DA502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728FF2B3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3AC08827" w14:textId="77777777" w:rsidTr="00675C58">
        <w:tc>
          <w:tcPr>
            <w:tcW w:w="2268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14:paraId="175EA6FB" w14:textId="77777777" w:rsidR="009836CF" w:rsidRPr="00120311" w:rsidRDefault="009836CF" w:rsidP="006479DF">
            <w:pPr>
              <w:rPr>
                <w:b/>
                <w:sz w:val="26"/>
                <w:szCs w:val="26"/>
              </w:rPr>
            </w:pPr>
            <w:r w:rsidRPr="00120311">
              <w:rPr>
                <w:b/>
                <w:sz w:val="26"/>
                <w:szCs w:val="26"/>
              </w:rPr>
              <w:t>Vec:</w:t>
            </w:r>
          </w:p>
          <w:p w14:paraId="253898AB" w14:textId="77777777" w:rsidR="0084743A" w:rsidRPr="00120311" w:rsidRDefault="0084743A" w:rsidP="006479DF">
            <w:pPr>
              <w:rPr>
                <w:b/>
                <w:sz w:val="26"/>
                <w:szCs w:val="26"/>
              </w:rPr>
            </w:pPr>
          </w:p>
          <w:p w14:paraId="0745956B" w14:textId="77777777" w:rsidR="0084743A" w:rsidRPr="00120311" w:rsidRDefault="0084743A" w:rsidP="006479DF">
            <w:pPr>
              <w:rPr>
                <w:b/>
                <w:sz w:val="26"/>
                <w:szCs w:val="26"/>
              </w:rPr>
            </w:pPr>
          </w:p>
          <w:p w14:paraId="1381CD51" w14:textId="77777777" w:rsidR="0084743A" w:rsidRPr="00120311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14:paraId="75AE4CAD" w14:textId="22E38AF4" w:rsidR="009836CF" w:rsidRPr="00120311" w:rsidRDefault="00B1360B" w:rsidP="00CC5C91">
            <w:pPr>
              <w:jc w:val="both"/>
              <w:rPr>
                <w:szCs w:val="20"/>
              </w:rPr>
            </w:pPr>
            <w:del w:id="6" w:author="Autor">
              <w:r>
                <w:rPr>
                  <w:szCs w:val="20"/>
                </w:rPr>
                <w:delText>Kontrolné zoznamy</w:delText>
              </w:r>
            </w:del>
            <w:ins w:id="7" w:author="Autor">
              <w:r w:rsidRPr="00120311">
                <w:rPr>
                  <w:szCs w:val="20"/>
                </w:rPr>
                <w:t>Kontroln</w:t>
              </w:r>
              <w:r w:rsidR="00CC5C91" w:rsidRPr="00120311">
                <w:rPr>
                  <w:szCs w:val="20"/>
                </w:rPr>
                <w:t>ý</w:t>
              </w:r>
              <w:r w:rsidRPr="00120311">
                <w:rPr>
                  <w:szCs w:val="20"/>
                </w:rPr>
                <w:t xml:space="preserve"> zoznam</w:t>
              </w:r>
            </w:ins>
            <w:r w:rsidRPr="00120311">
              <w:rPr>
                <w:szCs w:val="20"/>
              </w:rPr>
              <w:t xml:space="preserve"> </w:t>
            </w:r>
            <w:r w:rsidR="00A520FC" w:rsidRPr="00120311">
              <w:rPr>
                <w:szCs w:val="20"/>
              </w:rPr>
              <w:t>ku kontrole projektu (okrem kontroly verejného obstarávania/obstarávania</w:t>
            </w:r>
            <w:r w:rsidRPr="00120311">
              <w:rPr>
                <w:szCs w:val="20"/>
              </w:rPr>
              <w:t>)</w:t>
            </w:r>
          </w:p>
        </w:tc>
      </w:tr>
      <w:tr w:rsidR="009836CF" w:rsidRPr="009836CF" w14:paraId="596FA575" w14:textId="77777777" w:rsidTr="00675C58">
        <w:tc>
          <w:tcPr>
            <w:tcW w:w="2268" w:type="dxa"/>
            <w:shd w:val="clear" w:color="auto" w:fill="B2A1C7" w:themeFill="accent4" w:themeFillTint="99"/>
          </w:tcPr>
          <w:p w14:paraId="07340B06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7297AA4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F6BB850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28AA52A" w14:textId="77777777" w:rsidR="009836CF" w:rsidRDefault="00B1360B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3BEEF667" w14:textId="77777777" w:rsidR="00C34004" w:rsidRPr="009836CF" w:rsidRDefault="00C34004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14:paraId="1FF875AB" w14:textId="77777777" w:rsidTr="00675C58">
        <w:tc>
          <w:tcPr>
            <w:tcW w:w="2268" w:type="dxa"/>
            <w:shd w:val="clear" w:color="auto" w:fill="B2A1C7" w:themeFill="accent4" w:themeFillTint="99"/>
          </w:tcPr>
          <w:p w14:paraId="2B2B63C1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3A9EAC52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74458B05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2AF338BA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4FD3FF6D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12FAD9D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C84778E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40EB69FD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224DDBDD" w14:textId="77777777"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129517AB" w14:textId="77777777" w:rsidTr="00675C58">
        <w:tc>
          <w:tcPr>
            <w:tcW w:w="2268" w:type="dxa"/>
            <w:shd w:val="clear" w:color="auto" w:fill="B2A1C7" w:themeFill="accent4" w:themeFillTint="99"/>
          </w:tcPr>
          <w:p w14:paraId="19C6E66F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7E82E479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7E83DFFA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24347AEC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0C5C8861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54E8A024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7B547A0A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2DAC039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4D0D4ECE" w14:textId="0E567B66" w:rsidR="00B53B4A" w:rsidRPr="009836CF" w:rsidRDefault="00C34004" w:rsidP="00892CBF">
            <w:pPr>
              <w:jc w:val="both"/>
              <w:rPr>
                <w:szCs w:val="20"/>
              </w:rPr>
            </w:pPr>
            <w:del w:id="8" w:author="Autor">
              <w:r w:rsidRPr="00113AA3">
                <w:delText xml:space="preserve">Úrad </w:delText>
              </w:r>
              <w:r>
                <w:delText>podpredsedu vlády SR pre investície a informatizáciu</w:delText>
              </w:r>
            </w:del>
            <w:ins w:id="9" w:author="Autor">
              <w:r w:rsidR="00892CBF">
                <w:t xml:space="preserve">Ministerstvo investícií, regionálneho rozvoja a informatizácie </w:t>
              </w:r>
              <w:r>
                <w:t xml:space="preserve"> SR </w:t>
              </w:r>
            </w:ins>
            <w:r>
              <w:rPr>
                <w:szCs w:val="20"/>
              </w:rPr>
              <w:t xml:space="preserve"> v súlade s kapitolou 1.2, ods. 3, písm. a)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</w:t>
            </w:r>
            <w:bookmarkStart w:id="10" w:name="_GoBack"/>
            <w:bookmarkEnd w:id="10"/>
            <w:r w:rsidRPr="003B0DFE">
              <w:rPr>
                <w:szCs w:val="20"/>
              </w:rPr>
              <w:t>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9836CF" w:rsidRPr="009836CF" w14:paraId="7C4F1341" w14:textId="77777777" w:rsidTr="00675C58">
        <w:tc>
          <w:tcPr>
            <w:tcW w:w="2268" w:type="dxa"/>
            <w:shd w:val="clear" w:color="auto" w:fill="B2A1C7" w:themeFill="accent4" w:themeFillTint="99"/>
          </w:tcPr>
          <w:p w14:paraId="7CB9C4FF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7DC76E95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66EA4562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4474B929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4CF03DB3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377BD3C5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2477FAF2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9E2C93E" w14:textId="7019D0D2" w:rsidR="009836CF" w:rsidRPr="009836CF" w:rsidRDefault="00B5079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Vzor je pre subjekty, ktorým je určený</w:t>
            </w:r>
            <w:r w:rsidR="00C6424B">
              <w:rPr>
                <w:szCs w:val="20"/>
              </w:rPr>
              <w:t>,</w:t>
            </w:r>
            <w:r>
              <w:rPr>
                <w:szCs w:val="20"/>
              </w:rPr>
              <w:t xml:space="preserve"> záväzný. Subjekty, ktorým je vzor určený</w:t>
            </w:r>
            <w:r w:rsidR="00410CF4">
              <w:rPr>
                <w:szCs w:val="20"/>
              </w:rPr>
              <w:t>,</w:t>
            </w:r>
            <w:r>
              <w:rPr>
                <w:szCs w:val="20"/>
              </w:rPr>
              <w:t xml:space="preserve"> môžu vzor doplniť s ohľadom na špecifické potreby OP, pričom musí byť zachovaný minimálny obsah uvedený vo vzore. </w:t>
            </w:r>
            <w:ins w:id="11" w:author="Autor">
              <w:r w:rsidR="00485BC7">
                <w:t>Výnimkou je možnosť úpravy, ktorá je vo vzore výslovne povolená</w:t>
              </w:r>
              <w:r w:rsidR="00741A8A">
                <w:t>.</w:t>
              </w:r>
            </w:ins>
          </w:p>
        </w:tc>
      </w:tr>
      <w:tr w:rsidR="009836CF" w:rsidRPr="009836CF" w14:paraId="666B6EFD" w14:textId="77777777" w:rsidTr="00675C58">
        <w:tc>
          <w:tcPr>
            <w:tcW w:w="2268" w:type="dxa"/>
            <w:shd w:val="clear" w:color="auto" w:fill="B2A1C7" w:themeFill="accent4" w:themeFillTint="99"/>
          </w:tcPr>
          <w:p w14:paraId="00A2AC9D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7BC4AA38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42C32679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customXmlDelRangeStart w:id="12" w:author="Autor"/>
          <w:sdt>
            <w:sdtPr>
              <w:rPr>
                <w:szCs w:val="20"/>
              </w:rPr>
              <w:id w:val="-2137629996"/>
              <w:placeholder>
                <w:docPart w:val="0A1FD7378EC84986A3DD816D566EAF27"/>
              </w:placeholder>
              <w:date w:fullDate="2019-04-29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DelRangeEnd w:id="12"/>
              <w:p w14:paraId="6E15BAE7" w14:textId="77777777" w:rsidR="000E6ED2" w:rsidRDefault="00675C58" w:rsidP="00173FD3">
                <w:pPr>
                  <w:tabs>
                    <w:tab w:val="center" w:pos="4536"/>
                    <w:tab w:val="right" w:pos="9072"/>
                  </w:tabs>
                  <w:rPr>
                    <w:del w:id="13" w:author="Autor"/>
                    <w:szCs w:val="20"/>
                  </w:rPr>
                </w:pPr>
                <w:del w:id="14" w:author="Autor">
                  <w:r>
                    <w:rPr>
                      <w:szCs w:val="20"/>
                    </w:rPr>
                    <w:delText>29.04.2019</w:delText>
                  </w:r>
                </w:del>
              </w:p>
              <w:customXmlDelRangeStart w:id="15" w:author="Autor"/>
            </w:sdtContent>
          </w:sdt>
          <w:customXmlDelRangeEnd w:id="15"/>
          <w:customXmlInsRangeStart w:id="16" w:author="Autor"/>
          <w:sdt>
            <w:sdtPr>
              <w:rPr>
                <w:szCs w:val="20"/>
              </w:rPr>
              <w:id w:val="-2046055668"/>
              <w:placeholder>
                <w:docPart w:val="441A0903CA3C48C3BEB3D64B7DAE3067"/>
              </w:placeholder>
              <w:date w:fullDate="2021-04-30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InsRangeEnd w:id="16"/>
              <w:p w14:paraId="53A7C633" w14:textId="10ECA654" w:rsidR="009836CF" w:rsidRPr="00247599" w:rsidRDefault="0064757C" w:rsidP="00173FD3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ins w:id="17" w:author="Autor">
                  <w:r>
                    <w:rPr>
                      <w:szCs w:val="20"/>
                    </w:rPr>
                    <w:t>30.04.2021</w:t>
                  </w:r>
                </w:ins>
              </w:p>
              <w:customXmlInsRangeStart w:id="18" w:author="Autor"/>
            </w:sdtContent>
          </w:sdt>
          <w:customXmlInsRangeEnd w:id="18"/>
        </w:tc>
      </w:tr>
      <w:tr w:rsidR="009836CF" w:rsidRPr="009836CF" w14:paraId="7E4375E6" w14:textId="77777777" w:rsidTr="00675C58">
        <w:tc>
          <w:tcPr>
            <w:tcW w:w="2268" w:type="dxa"/>
            <w:shd w:val="clear" w:color="auto" w:fill="B2A1C7" w:themeFill="accent4" w:themeFillTint="99"/>
          </w:tcPr>
          <w:p w14:paraId="428DBF4B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52F082DA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6FD8C088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customXmlDelRangeStart w:id="19" w:author="Autor"/>
          <w:sdt>
            <w:sdtPr>
              <w:rPr>
                <w:szCs w:val="20"/>
              </w:rPr>
              <w:id w:val="-1520461591"/>
              <w:placeholder>
                <w:docPart w:val="BBFAF0E1AB704B41A3E9FF21E1C9B663"/>
              </w:placeholder>
              <w:date w:fullDate="2019-04-30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DelRangeEnd w:id="19"/>
              <w:p w14:paraId="3C4FBAA4" w14:textId="77777777" w:rsidR="000E6ED2" w:rsidRDefault="001A775D" w:rsidP="00264A0F">
                <w:pPr>
                  <w:tabs>
                    <w:tab w:val="center" w:pos="4536"/>
                    <w:tab w:val="right" w:pos="9072"/>
                  </w:tabs>
                  <w:rPr>
                    <w:del w:id="20" w:author="Autor"/>
                    <w:szCs w:val="20"/>
                  </w:rPr>
                </w:pPr>
                <w:del w:id="21" w:author="Autor">
                  <w:r>
                    <w:rPr>
                      <w:szCs w:val="20"/>
                    </w:rPr>
                    <w:delText>30.04.2019</w:delText>
                  </w:r>
                </w:del>
              </w:p>
              <w:customXmlDelRangeStart w:id="22" w:author="Autor"/>
            </w:sdtContent>
          </w:sdt>
          <w:customXmlDelRangeEnd w:id="22"/>
          <w:customXmlInsRangeStart w:id="23" w:author="Autor"/>
          <w:sdt>
            <w:sdtPr>
              <w:rPr>
                <w:szCs w:val="20"/>
              </w:rPr>
              <w:id w:val="1417367055"/>
              <w:placeholder>
                <w:docPart w:val="877BCD4A474C48B5901D004AE472813E"/>
              </w:placeholder>
              <w:date w:fullDate="2021-06-15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InsRangeEnd w:id="23"/>
              <w:p w14:paraId="695F0B5A" w14:textId="4E897794" w:rsidR="009836CF" w:rsidRPr="009836CF" w:rsidRDefault="008278FE" w:rsidP="00264A0F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ins w:id="24" w:author="Autor">
                  <w:del w:id="25" w:author="Autor">
                    <w:r w:rsidDel="0064757C">
                      <w:rPr>
                        <w:szCs w:val="20"/>
                      </w:rPr>
                      <w:delText>31.05.2021</w:delText>
                    </w:r>
                  </w:del>
                  <w:r w:rsidR="0064757C">
                    <w:rPr>
                      <w:szCs w:val="20"/>
                    </w:rPr>
                    <w:t>15.06.2021</w:t>
                  </w:r>
                </w:ins>
              </w:p>
              <w:customXmlInsRangeStart w:id="26" w:author="Autor"/>
            </w:sdtContent>
          </w:sdt>
          <w:customXmlInsRangeEnd w:id="26"/>
        </w:tc>
      </w:tr>
      <w:tr w:rsidR="009836CF" w:rsidRPr="009836CF" w14:paraId="2652659B" w14:textId="77777777" w:rsidTr="00675C58">
        <w:tc>
          <w:tcPr>
            <w:tcW w:w="2268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14:paraId="7D0F0292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14:paraId="43E28B5B" w14:textId="6A6079B8" w:rsidR="00C34004" w:rsidRPr="00047930" w:rsidRDefault="00C34004" w:rsidP="00C34004">
            <w:pPr>
              <w:jc w:val="both"/>
            </w:pPr>
            <w:r>
              <w:t>JUDr. Denisa Žiláková</w:t>
            </w:r>
          </w:p>
          <w:p w14:paraId="650906AF" w14:textId="77777777" w:rsidR="00C214B6" w:rsidRPr="009836CF" w:rsidRDefault="00C34004" w:rsidP="00C34004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4210B2B7" w14:textId="77777777" w:rsidR="00D61BB6" w:rsidRPr="00627EA3" w:rsidRDefault="00D61BB6" w:rsidP="006479DF"/>
    <w:p w14:paraId="15A4F44B" w14:textId="77777777" w:rsidR="00627EA3" w:rsidRPr="00627EA3" w:rsidRDefault="00627EA3" w:rsidP="006479DF"/>
    <w:tbl>
      <w:tblPr>
        <w:tblW w:w="90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PrChange w:id="27" w:author="Autor">
          <w:tblPr>
            <w:tblW w:w="8946" w:type="dxa"/>
            <w:tblInd w:w="55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628"/>
        <w:gridCol w:w="585"/>
        <w:gridCol w:w="1359"/>
        <w:gridCol w:w="1429"/>
        <w:gridCol w:w="2803"/>
        <w:gridCol w:w="433"/>
        <w:gridCol w:w="431"/>
        <w:gridCol w:w="104"/>
        <w:gridCol w:w="424"/>
        <w:gridCol w:w="511"/>
        <w:gridCol w:w="388"/>
        <w:tblGridChange w:id="28">
          <w:tblGrid>
            <w:gridCol w:w="628"/>
            <w:gridCol w:w="236"/>
            <w:gridCol w:w="349"/>
            <w:gridCol w:w="1359"/>
            <w:gridCol w:w="690"/>
            <w:gridCol w:w="739"/>
            <w:gridCol w:w="1826"/>
            <w:gridCol w:w="570"/>
            <w:gridCol w:w="407"/>
            <w:gridCol w:w="160"/>
            <w:gridCol w:w="273"/>
            <w:gridCol w:w="431"/>
            <w:gridCol w:w="8"/>
            <w:gridCol w:w="96"/>
            <w:gridCol w:w="424"/>
            <w:gridCol w:w="511"/>
            <w:gridCol w:w="239"/>
            <w:gridCol w:w="149"/>
          </w:tblGrid>
        </w:tblGridChange>
      </w:tblGrid>
      <w:tr w:rsidR="00F426CF" w:rsidRPr="00F83000" w14:paraId="2324F4E3" w14:textId="77777777" w:rsidTr="008278FE">
        <w:trPr>
          <w:trHeight w:val="645"/>
          <w:trPrChange w:id="29" w:author="Autor">
            <w:trPr>
              <w:gridAfter w:val="0"/>
              <w:trHeight w:val="645"/>
            </w:trPr>
          </w:trPrChange>
        </w:trPr>
        <w:tc>
          <w:tcPr>
            <w:tcW w:w="9095" w:type="dxa"/>
            <w:gridSpan w:val="11"/>
            <w:shd w:val="clear" w:color="000000" w:fill="5F497A" w:themeFill="accent4" w:themeFillShade="BF"/>
            <w:vAlign w:val="center"/>
            <w:hideMark/>
            <w:tcPrChange w:id="30" w:author="Autor">
              <w:tcPr>
                <w:tcW w:w="8946" w:type="dxa"/>
                <w:gridSpan w:val="17"/>
                <w:shd w:val="clear" w:color="auto" w:fill="5F497A" w:themeFill="accent4" w:themeFillShade="BF"/>
                <w:vAlign w:val="center"/>
                <w:hideMark/>
              </w:tcPr>
            </w:tcPrChange>
          </w:tcPr>
          <w:p w14:paraId="0F49F411" w14:textId="59B7EEDB" w:rsidR="00F426CF" w:rsidRPr="00F83000" w:rsidRDefault="00F426CF" w:rsidP="00A35ABE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F83000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Kontrolný zoznam</w:t>
            </w:r>
            <w:r>
              <w:rPr>
                <w:rStyle w:val="Odkaznapoznmkupodiarou"/>
                <w:rFonts w:ascii="Arial Narrow" w:hAnsi="Arial Narrow"/>
                <w:b/>
                <w:bCs/>
                <w:color w:val="FFFFFF"/>
                <w:sz w:val="28"/>
                <w:szCs w:val="28"/>
              </w:rPr>
              <w:footnoteReference w:id="2"/>
            </w:r>
            <w:r w:rsidR="00A35ABE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 xml:space="preserve"> </w:t>
            </w:r>
            <w:del w:id="48" w:author="Autor">
              <w:r w:rsidR="00C56358">
                <w:rPr>
                  <w:rFonts w:ascii="Arial Narrow" w:hAnsi="Arial Narrow"/>
                  <w:b/>
                  <w:bCs/>
                  <w:color w:val="FFFFFF"/>
                  <w:sz w:val="28"/>
                  <w:szCs w:val="28"/>
                </w:rPr>
                <w:delText>- KZ</w:delText>
              </w:r>
              <w:r w:rsidR="00B5143D">
                <w:rPr>
                  <w:rFonts w:ascii="Arial Narrow" w:hAnsi="Arial Narrow"/>
                  <w:b/>
                  <w:bCs/>
                  <w:color w:val="FFFFFF"/>
                  <w:sz w:val="28"/>
                  <w:szCs w:val="28"/>
                </w:rPr>
                <w:delText xml:space="preserve"> </w:delText>
              </w:r>
              <w:r w:rsidR="00C56358">
                <w:rPr>
                  <w:rFonts w:ascii="Arial Narrow" w:hAnsi="Arial Narrow"/>
                  <w:b/>
                  <w:bCs/>
                  <w:color w:val="FFFFFF"/>
                  <w:sz w:val="28"/>
                  <w:szCs w:val="28"/>
                </w:rPr>
                <w:delText>1</w:delText>
              </w:r>
            </w:del>
          </w:p>
        </w:tc>
      </w:tr>
      <w:tr w:rsidR="00B5079A" w:rsidRPr="00B5079A" w14:paraId="13E9AD0D" w14:textId="77777777" w:rsidTr="00675C58">
        <w:trPr>
          <w:trHeight w:val="330"/>
          <w:del w:id="49" w:author="Autor"/>
        </w:trPr>
        <w:tc>
          <w:tcPr>
            <w:tcW w:w="8946" w:type="dxa"/>
            <w:gridSpan w:val="11"/>
            <w:vAlign w:val="center"/>
            <w:hideMark/>
          </w:tcPr>
          <w:p w14:paraId="00533A21" w14:textId="77777777" w:rsidR="00B5079A" w:rsidRPr="00B5079A" w:rsidRDefault="00B5079A" w:rsidP="00B5079A">
            <w:pPr>
              <w:jc w:val="center"/>
              <w:rPr>
                <w:del w:id="50" w:author="Autor"/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del w:id="51" w:author="Autor">
              <w:r w:rsidRPr="00B5079A">
                <w:rPr>
                  <w:rFonts w:ascii="Arial Narrow" w:hAnsi="Arial Narrow"/>
                  <w:b/>
                  <w:bCs/>
                  <w:color w:val="000000"/>
                  <w:sz w:val="22"/>
                  <w:szCs w:val="22"/>
                </w:rPr>
                <w:delText>Identifikácia programu</w:delText>
              </w:r>
            </w:del>
          </w:p>
        </w:tc>
      </w:tr>
      <w:tr w:rsidR="00C11731" w:rsidRPr="00B5079A" w14:paraId="53DF6BF1" w14:textId="77777777" w:rsidTr="00675C58">
        <w:trPr>
          <w:trHeight w:val="330"/>
          <w:del w:id="52" w:author="Autor"/>
        </w:trPr>
        <w:tc>
          <w:tcPr>
            <w:tcW w:w="3262" w:type="dxa"/>
            <w:gridSpan w:val="3"/>
            <w:vAlign w:val="center"/>
            <w:hideMark/>
          </w:tcPr>
          <w:p w14:paraId="06A093E2" w14:textId="77777777" w:rsidR="00B5079A" w:rsidRPr="00B5079A" w:rsidRDefault="00B5079A" w:rsidP="007C0184">
            <w:pPr>
              <w:rPr>
                <w:del w:id="53" w:author="Autor"/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684" w:type="dxa"/>
            <w:gridSpan w:val="8"/>
            <w:vAlign w:val="center"/>
            <w:hideMark/>
          </w:tcPr>
          <w:p w14:paraId="595603DF" w14:textId="77777777" w:rsidR="00B5079A" w:rsidRPr="00B5079A" w:rsidRDefault="00B5079A" w:rsidP="00B5079A">
            <w:pPr>
              <w:rPr>
                <w:del w:id="54" w:author="Autor"/>
                <w:rFonts w:ascii="Arial Narrow" w:hAnsi="Arial Narrow"/>
                <w:color w:val="000000"/>
                <w:sz w:val="20"/>
                <w:szCs w:val="20"/>
              </w:rPr>
            </w:pPr>
            <w:del w:id="55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137ED6" w:rsidRPr="00B5079A" w14:paraId="25D038E0" w14:textId="77777777" w:rsidTr="00675C58">
        <w:trPr>
          <w:trHeight w:val="330"/>
          <w:del w:id="56" w:author="Autor"/>
        </w:trPr>
        <w:tc>
          <w:tcPr>
            <w:tcW w:w="3262" w:type="dxa"/>
            <w:gridSpan w:val="3"/>
            <w:vAlign w:val="center"/>
          </w:tcPr>
          <w:p w14:paraId="3D3CD81D" w14:textId="77777777" w:rsidR="00137ED6" w:rsidRPr="00B5079A" w:rsidRDefault="00137ED6" w:rsidP="007C0184">
            <w:pPr>
              <w:rPr>
                <w:del w:id="57" w:author="Autor"/>
                <w:rFonts w:ascii="Arial Narrow" w:hAnsi="Arial Narrow"/>
                <w:color w:val="000000"/>
                <w:sz w:val="20"/>
                <w:szCs w:val="20"/>
              </w:rPr>
            </w:pPr>
            <w:del w:id="58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Názov programu</w:delText>
              </w:r>
            </w:del>
          </w:p>
        </w:tc>
        <w:tc>
          <w:tcPr>
            <w:tcW w:w="5684" w:type="dxa"/>
            <w:gridSpan w:val="8"/>
            <w:vAlign w:val="center"/>
          </w:tcPr>
          <w:p w14:paraId="623BA906" w14:textId="77777777" w:rsidR="00137ED6" w:rsidRPr="00B5079A" w:rsidRDefault="00137ED6" w:rsidP="00B5079A">
            <w:pPr>
              <w:rPr>
                <w:del w:id="59" w:author="Autor"/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C11731" w:rsidRPr="00B5079A" w14:paraId="5947E26E" w14:textId="77777777" w:rsidTr="00675C58">
        <w:trPr>
          <w:trHeight w:val="330"/>
          <w:del w:id="60" w:author="Autor"/>
        </w:trPr>
        <w:tc>
          <w:tcPr>
            <w:tcW w:w="3262" w:type="dxa"/>
            <w:gridSpan w:val="3"/>
            <w:vAlign w:val="center"/>
            <w:hideMark/>
          </w:tcPr>
          <w:p w14:paraId="4022C038" w14:textId="77777777" w:rsidR="00B5079A" w:rsidRPr="00B5079A" w:rsidRDefault="008666C5" w:rsidP="007C0184">
            <w:pPr>
              <w:rPr>
                <w:del w:id="61" w:author="Autor"/>
                <w:rFonts w:ascii="Arial Narrow" w:hAnsi="Arial Narrow"/>
                <w:color w:val="000000"/>
                <w:sz w:val="20"/>
                <w:szCs w:val="20"/>
              </w:rPr>
            </w:pPr>
            <w:del w:id="62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delText>Názov prioritnej osi</w:delText>
              </w:r>
            </w:del>
          </w:p>
        </w:tc>
        <w:tc>
          <w:tcPr>
            <w:tcW w:w="5684" w:type="dxa"/>
            <w:gridSpan w:val="8"/>
            <w:vAlign w:val="center"/>
            <w:hideMark/>
          </w:tcPr>
          <w:p w14:paraId="1034EBD4" w14:textId="77777777" w:rsidR="00B5079A" w:rsidRPr="00B5079A" w:rsidRDefault="00B5079A" w:rsidP="00B5079A">
            <w:pPr>
              <w:rPr>
                <w:del w:id="63" w:author="Autor"/>
                <w:rFonts w:ascii="Arial Narrow" w:hAnsi="Arial Narrow"/>
                <w:color w:val="000000"/>
                <w:sz w:val="20"/>
                <w:szCs w:val="20"/>
              </w:rPr>
            </w:pPr>
            <w:del w:id="64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B5079A" w:rsidRPr="00B5079A" w14:paraId="1A7F28D8" w14:textId="77777777" w:rsidTr="00675C58">
        <w:trPr>
          <w:trHeight w:val="330"/>
          <w:del w:id="65" w:author="Autor"/>
        </w:trPr>
        <w:tc>
          <w:tcPr>
            <w:tcW w:w="8946" w:type="dxa"/>
            <w:gridSpan w:val="11"/>
            <w:hideMark/>
          </w:tcPr>
          <w:p w14:paraId="35C67B91" w14:textId="77777777" w:rsidR="00B5079A" w:rsidRPr="00B5079A" w:rsidRDefault="00B5079A" w:rsidP="00B5079A">
            <w:pPr>
              <w:jc w:val="center"/>
              <w:rPr>
                <w:del w:id="66" w:author="Autor"/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del w:id="67" w:author="Autor">
              <w:r w:rsidRPr="00B5079A">
                <w:rPr>
                  <w:rFonts w:ascii="Arial Narrow" w:hAnsi="Arial Narrow"/>
                  <w:b/>
                  <w:bCs/>
                  <w:color w:val="000000"/>
                  <w:sz w:val="22"/>
                  <w:szCs w:val="22"/>
                </w:rPr>
                <w:delText>Identifikácia žiadosti o</w:delText>
              </w:r>
              <w:r w:rsidR="000A7DBC">
                <w:rPr>
                  <w:rFonts w:ascii="Arial Narrow" w:hAnsi="Arial Narrow"/>
                  <w:b/>
                  <w:bCs/>
                  <w:color w:val="000000"/>
                  <w:sz w:val="22"/>
                  <w:szCs w:val="22"/>
                </w:rPr>
                <w:delText> </w:delText>
              </w:r>
              <w:r w:rsidRPr="00B5079A">
                <w:rPr>
                  <w:rFonts w:ascii="Arial Narrow" w:hAnsi="Arial Narrow"/>
                  <w:b/>
                  <w:bCs/>
                  <w:color w:val="000000"/>
                  <w:sz w:val="22"/>
                  <w:szCs w:val="22"/>
                </w:rPr>
                <w:delText>platbu</w:delText>
              </w:r>
            </w:del>
          </w:p>
        </w:tc>
      </w:tr>
      <w:tr w:rsidR="00C11731" w:rsidRPr="00B5079A" w14:paraId="071524FF" w14:textId="77777777" w:rsidTr="00675C58">
        <w:trPr>
          <w:trHeight w:val="330"/>
          <w:del w:id="68" w:author="Autor"/>
        </w:trPr>
        <w:tc>
          <w:tcPr>
            <w:tcW w:w="3262" w:type="dxa"/>
            <w:gridSpan w:val="3"/>
            <w:vAlign w:val="center"/>
            <w:hideMark/>
          </w:tcPr>
          <w:p w14:paraId="1B4E9EAB" w14:textId="77777777" w:rsidR="00B5079A" w:rsidRPr="00B5079A" w:rsidRDefault="00B5079A" w:rsidP="007C0184">
            <w:pPr>
              <w:rPr>
                <w:del w:id="69" w:author="Autor"/>
                <w:rFonts w:ascii="Arial Narrow" w:hAnsi="Arial Narrow"/>
                <w:color w:val="000000"/>
                <w:sz w:val="20"/>
                <w:szCs w:val="20"/>
              </w:rPr>
            </w:pPr>
            <w:del w:id="70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Kód ŽoP v </w:delText>
              </w:r>
              <w:r w:rsidR="00F96882">
                <w:rPr>
                  <w:rFonts w:ascii="Arial Narrow" w:hAnsi="Arial Narrow"/>
                  <w:color w:val="000000"/>
                  <w:sz w:val="20"/>
                  <w:szCs w:val="20"/>
                </w:rPr>
                <w:delText>ITMS2014+</w:delText>
              </w:r>
            </w:del>
          </w:p>
        </w:tc>
        <w:tc>
          <w:tcPr>
            <w:tcW w:w="5684" w:type="dxa"/>
            <w:gridSpan w:val="8"/>
            <w:vAlign w:val="center"/>
            <w:hideMark/>
          </w:tcPr>
          <w:p w14:paraId="3229C271" w14:textId="77777777" w:rsidR="00B5079A" w:rsidRPr="00B5079A" w:rsidRDefault="00B5079A" w:rsidP="00B5079A">
            <w:pPr>
              <w:rPr>
                <w:del w:id="71" w:author="Autor"/>
                <w:rFonts w:ascii="Arial Narrow" w:hAnsi="Arial Narrow"/>
                <w:color w:val="000000"/>
                <w:sz w:val="20"/>
                <w:szCs w:val="20"/>
              </w:rPr>
            </w:pPr>
            <w:del w:id="72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C11731" w:rsidRPr="00B5079A" w14:paraId="43D4A926" w14:textId="77777777" w:rsidTr="00675C58">
        <w:trPr>
          <w:trHeight w:val="330"/>
          <w:del w:id="73" w:author="Autor"/>
        </w:trPr>
        <w:tc>
          <w:tcPr>
            <w:tcW w:w="3262" w:type="dxa"/>
            <w:gridSpan w:val="3"/>
            <w:vAlign w:val="center"/>
            <w:hideMark/>
          </w:tcPr>
          <w:p w14:paraId="51390A1A" w14:textId="77777777" w:rsidR="00B5079A" w:rsidRPr="00B5079A" w:rsidRDefault="008205E0" w:rsidP="007C0184">
            <w:pPr>
              <w:rPr>
                <w:del w:id="74" w:author="Autor"/>
                <w:rFonts w:ascii="Arial Narrow" w:hAnsi="Arial Narrow"/>
                <w:color w:val="000000"/>
                <w:sz w:val="20"/>
                <w:szCs w:val="20"/>
              </w:rPr>
            </w:pPr>
            <w:del w:id="75" w:author="Autor">
              <w:r w:rsidRPr="00314A6E">
                <w:rPr>
                  <w:rFonts w:ascii="Arial Narrow" w:hAnsi="Arial Narrow"/>
                  <w:color w:val="000000"/>
                  <w:sz w:val="20"/>
                  <w:szCs w:val="20"/>
                </w:rPr>
                <w:delText>Typ</w:delText>
              </w:r>
              <w:r w:rsidR="00B5079A" w:rsidRPr="00314A6E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 ŽoP</w:delText>
              </w:r>
            </w:del>
          </w:p>
        </w:tc>
        <w:tc>
          <w:tcPr>
            <w:tcW w:w="5684" w:type="dxa"/>
            <w:gridSpan w:val="8"/>
            <w:vAlign w:val="center"/>
            <w:hideMark/>
          </w:tcPr>
          <w:p w14:paraId="14455B85" w14:textId="77777777" w:rsidR="00B5079A" w:rsidRPr="00B5079A" w:rsidRDefault="00B5079A" w:rsidP="00B5079A">
            <w:pPr>
              <w:rPr>
                <w:del w:id="76" w:author="Autor"/>
                <w:rFonts w:ascii="Arial Narrow" w:hAnsi="Arial Narrow"/>
                <w:color w:val="000000"/>
                <w:sz w:val="20"/>
                <w:szCs w:val="20"/>
              </w:rPr>
            </w:pPr>
            <w:del w:id="77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C11731" w:rsidRPr="00B5079A" w14:paraId="3E5C52E2" w14:textId="77777777" w:rsidTr="00675C58">
        <w:trPr>
          <w:trHeight w:val="330"/>
          <w:del w:id="78" w:author="Autor"/>
        </w:trPr>
        <w:tc>
          <w:tcPr>
            <w:tcW w:w="3262" w:type="dxa"/>
            <w:gridSpan w:val="3"/>
            <w:vAlign w:val="center"/>
            <w:hideMark/>
          </w:tcPr>
          <w:p w14:paraId="5069FA9C" w14:textId="77777777" w:rsidR="00B5079A" w:rsidRPr="00B5079A" w:rsidRDefault="00B5079A" w:rsidP="007C0184">
            <w:pPr>
              <w:rPr>
                <w:del w:id="79" w:author="Autor"/>
                <w:rFonts w:ascii="Arial Narrow" w:hAnsi="Arial Narrow"/>
                <w:color w:val="000000"/>
                <w:sz w:val="20"/>
                <w:szCs w:val="20"/>
              </w:rPr>
            </w:pPr>
            <w:del w:id="80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Dátum prijatia ŽoP</w:delText>
              </w:r>
            </w:del>
          </w:p>
        </w:tc>
        <w:tc>
          <w:tcPr>
            <w:tcW w:w="5684" w:type="dxa"/>
            <w:gridSpan w:val="8"/>
            <w:vAlign w:val="center"/>
            <w:hideMark/>
          </w:tcPr>
          <w:p w14:paraId="0CC00A6B" w14:textId="77777777" w:rsidR="00B5079A" w:rsidRPr="00B5079A" w:rsidRDefault="00B5079A" w:rsidP="00B5079A">
            <w:pPr>
              <w:rPr>
                <w:del w:id="81" w:author="Autor"/>
                <w:rFonts w:ascii="Arial Narrow" w:hAnsi="Arial Narrow"/>
                <w:color w:val="000000"/>
                <w:sz w:val="20"/>
                <w:szCs w:val="20"/>
              </w:rPr>
            </w:pPr>
            <w:del w:id="82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F426CF" w:rsidRPr="00F83000" w14:paraId="79217C33" w14:textId="77777777" w:rsidTr="008278FE">
        <w:trPr>
          <w:trHeight w:val="330"/>
          <w:trPrChange w:id="83" w:author="Autor">
            <w:trPr>
              <w:gridAfter w:val="0"/>
              <w:trHeight w:val="330"/>
            </w:trPr>
          </w:trPrChange>
        </w:trPr>
        <w:tc>
          <w:tcPr>
            <w:tcW w:w="9095" w:type="dxa"/>
            <w:gridSpan w:val="11"/>
            <w:hideMark/>
            <w:tcPrChange w:id="84" w:author="Autor">
              <w:tcPr>
                <w:tcW w:w="8946" w:type="dxa"/>
                <w:gridSpan w:val="17"/>
                <w:hideMark/>
              </w:tcPr>
            </w:tcPrChange>
          </w:tcPr>
          <w:p w14:paraId="2DB0F7DC" w14:textId="32885F2B" w:rsidR="00F426CF" w:rsidRPr="00F83000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8300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projektu</w:t>
            </w:r>
            <w:ins w:id="85" w:author="Autor">
              <w:r w:rsidR="00A35ABE">
                <w:rPr>
                  <w:rFonts w:ascii="Arial Narrow" w:hAnsi="Arial Narrow"/>
                  <w:b/>
                  <w:bCs/>
                  <w:color w:val="000000"/>
                  <w:sz w:val="22"/>
                  <w:szCs w:val="22"/>
                </w:rPr>
                <w:t>/žiadosti o platbu</w:t>
              </w:r>
            </w:ins>
            <w:r w:rsidRPr="00F8300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a prijímateľa</w:t>
            </w:r>
          </w:p>
        </w:tc>
      </w:tr>
      <w:tr w:rsidR="00F426CF" w:rsidRPr="00F83000" w14:paraId="39A7F678" w14:textId="77777777" w:rsidTr="008278FE">
        <w:trPr>
          <w:trHeight w:val="340"/>
          <w:trPrChange w:id="86" w:author="Autor">
            <w:trPr>
              <w:gridAfter w:val="0"/>
              <w:trHeight w:val="330"/>
            </w:trPr>
          </w:trPrChange>
        </w:trPr>
        <w:tc>
          <w:tcPr>
            <w:tcW w:w="2841" w:type="dxa"/>
            <w:gridSpan w:val="3"/>
            <w:vAlign w:val="center"/>
            <w:hideMark/>
            <w:tcPrChange w:id="87" w:author="Autor">
              <w:tcPr>
                <w:tcW w:w="3262" w:type="dxa"/>
                <w:gridSpan w:val="5"/>
                <w:vAlign w:val="center"/>
                <w:hideMark/>
              </w:tcPr>
            </w:tcPrChange>
          </w:tcPr>
          <w:p w14:paraId="14A6A318" w14:textId="76E481CA" w:rsidR="001640D2" w:rsidRPr="00F83000" w:rsidRDefault="00B5079A" w:rsidP="00253AE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del w:id="88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Kód projektu v </w:delText>
              </w:r>
              <w:r w:rsidR="00F96882">
                <w:rPr>
                  <w:rFonts w:ascii="Arial Narrow" w:hAnsi="Arial Narrow"/>
                  <w:color w:val="000000"/>
                  <w:sz w:val="20"/>
                  <w:szCs w:val="20"/>
                </w:rPr>
                <w:delText>ITMS2014+</w:delText>
              </w:r>
            </w:del>
            <w:customXmlInsRangeStart w:id="89" w:author="Autor"/>
            <w:sdt>
              <w:sdtPr>
                <w:rPr>
                  <w:rFonts w:ascii="Arial Narrow" w:hAnsi="Arial Narrow"/>
                  <w:color w:val="000000"/>
                  <w:sz w:val="20"/>
                  <w:szCs w:val="20"/>
                </w:rPr>
                <w:alias w:val="Identifikácia projektu/ŽoP v ITMS2014+"/>
                <w:tag w:val="Identifikácia projektu/ŽoP v ITMS2014+"/>
                <w:id w:val="863094431"/>
                <w:placeholder>
                  <w:docPart w:val="CB85D5838086481DAD00012BC0CF3975"/>
                </w:placeholder>
                <w:showingPlcHdr/>
                <w:comboBox>
                  <w:listItem w:value="Vyberte položku."/>
                  <w:listItem w:displayText="Kód projektu v ITMS2014+" w:value="Kód projektu v ITMS2014+"/>
                  <w:listItem w:displayText="Kód ŽoP v ITMS2014+" w:value="Kód ŽoP v ITMS2014+"/>
                </w:comboBox>
              </w:sdtPr>
              <w:sdtEndPr/>
              <w:sdtContent>
                <w:customXmlInsRangeEnd w:id="89"/>
                <w:ins w:id="90" w:author="Autor">
                  <w:r w:rsidR="005F12A9" w:rsidRPr="00DF769D">
                    <w:rPr>
                      <w:rStyle w:val="Zstupntext"/>
                      <w:sz w:val="20"/>
                      <w:szCs w:val="20"/>
                    </w:rPr>
                    <w:t>Vyberte položku.</w:t>
                  </w:r>
                </w:ins>
                <w:customXmlInsRangeStart w:id="91" w:author="Autor"/>
              </w:sdtContent>
            </w:sdt>
            <w:customXmlInsRangeEnd w:id="91"/>
            <w:ins w:id="92" w:author="Autor">
              <w:r w:rsidR="00C537AD">
                <w:rPr>
                  <w:rStyle w:val="Odkaznapoznmkupodiarou"/>
                  <w:rFonts w:ascii="Arial Narrow" w:hAnsi="Arial Narrow"/>
                  <w:color w:val="000000"/>
                  <w:sz w:val="20"/>
                  <w:szCs w:val="20"/>
                </w:rPr>
                <w:footnoteReference w:id="3"/>
              </w:r>
            </w:ins>
          </w:p>
        </w:tc>
        <w:tc>
          <w:tcPr>
            <w:tcW w:w="6254" w:type="dxa"/>
            <w:gridSpan w:val="8"/>
            <w:vAlign w:val="center"/>
            <w:hideMark/>
            <w:tcPrChange w:id="95" w:author="Autor">
              <w:tcPr>
                <w:tcW w:w="5684" w:type="dxa"/>
                <w:gridSpan w:val="12"/>
                <w:vAlign w:val="center"/>
                <w:hideMark/>
              </w:tcPr>
            </w:tcPrChange>
          </w:tcPr>
          <w:p w14:paraId="57CB9F37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0D7E2CAD" w14:textId="77777777" w:rsidTr="008278FE">
        <w:trPr>
          <w:trHeight w:val="340"/>
          <w:trPrChange w:id="96" w:author="Autor">
            <w:trPr>
              <w:gridAfter w:val="0"/>
              <w:trHeight w:val="330"/>
            </w:trPr>
          </w:trPrChange>
        </w:trPr>
        <w:tc>
          <w:tcPr>
            <w:tcW w:w="2841" w:type="dxa"/>
            <w:gridSpan w:val="3"/>
            <w:vAlign w:val="center"/>
            <w:hideMark/>
            <w:tcPrChange w:id="97" w:author="Autor">
              <w:tcPr>
                <w:tcW w:w="3262" w:type="dxa"/>
                <w:gridSpan w:val="5"/>
                <w:vAlign w:val="center"/>
                <w:hideMark/>
              </w:tcPr>
            </w:tcPrChange>
          </w:tcPr>
          <w:p w14:paraId="7BA72C3D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6254" w:type="dxa"/>
            <w:gridSpan w:val="8"/>
            <w:vAlign w:val="center"/>
            <w:hideMark/>
            <w:tcPrChange w:id="98" w:author="Autor">
              <w:tcPr>
                <w:tcW w:w="5684" w:type="dxa"/>
                <w:gridSpan w:val="12"/>
                <w:vAlign w:val="center"/>
                <w:hideMark/>
              </w:tcPr>
            </w:tcPrChange>
          </w:tcPr>
          <w:p w14:paraId="57590769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259DA028" w14:textId="77777777" w:rsidTr="008278FE">
        <w:trPr>
          <w:trHeight w:val="340"/>
          <w:trPrChange w:id="99" w:author="Autor">
            <w:trPr>
              <w:gridAfter w:val="0"/>
              <w:trHeight w:val="382"/>
            </w:trPr>
          </w:trPrChange>
        </w:trPr>
        <w:tc>
          <w:tcPr>
            <w:tcW w:w="2841" w:type="dxa"/>
            <w:gridSpan w:val="3"/>
            <w:vAlign w:val="center"/>
            <w:hideMark/>
            <w:tcPrChange w:id="100" w:author="Autor">
              <w:tcPr>
                <w:tcW w:w="3262" w:type="dxa"/>
                <w:gridSpan w:val="5"/>
                <w:vAlign w:val="center"/>
                <w:hideMark/>
              </w:tcPr>
            </w:tcPrChange>
          </w:tcPr>
          <w:p w14:paraId="37540C7B" w14:textId="77777777" w:rsidR="008666C5" w:rsidRDefault="00B5079A" w:rsidP="00F8414E">
            <w:pPr>
              <w:rPr>
                <w:del w:id="101" w:author="Autor"/>
                <w:rFonts w:ascii="Arial Narrow" w:hAnsi="Arial Narrow"/>
                <w:color w:val="000000"/>
                <w:sz w:val="20"/>
                <w:szCs w:val="20"/>
              </w:rPr>
            </w:pPr>
            <w:del w:id="102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Dátum účinnosti </w:delText>
              </w:r>
              <w:r w:rsidR="00A5426A">
                <w:rPr>
                  <w:rFonts w:ascii="Arial Narrow" w:hAnsi="Arial Narrow"/>
                  <w:color w:val="000000"/>
                  <w:sz w:val="20"/>
                  <w:szCs w:val="20"/>
                </w:rPr>
                <w:delText>Zmluv</w:delText>
              </w:r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y o</w:delText>
              </w:r>
              <w:r w:rsidR="008666C5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NFP</w:delText>
              </w:r>
              <w:r w:rsidR="008666C5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 </w:delText>
              </w:r>
            </w:del>
          </w:p>
          <w:p w14:paraId="3C84A10B" w14:textId="2E6FAC51" w:rsidR="00F426CF" w:rsidRPr="00F83000" w:rsidRDefault="008666C5" w:rsidP="00F8414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del w:id="103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delText>(resp. rozhodnutia o schválení ŽoNFP ak je poskytovateľ a prijímateľ tá istá osoba – ďalej sa používa iba výraz „Zmluva o NFP“)</w:delText>
              </w:r>
            </w:del>
            <w:customXmlInsRangeStart w:id="104" w:author="Autor"/>
            <w:sdt>
              <w:sdtPr>
                <w:rPr>
                  <w:rFonts w:ascii="Arial Narrow" w:hAnsi="Arial Narrow"/>
                  <w:color w:val="000000"/>
                  <w:sz w:val="20"/>
                  <w:szCs w:val="20"/>
                </w:rPr>
                <w:alias w:val="Rozhodujúce dátumy"/>
                <w:tag w:val="Rozhodujúce dátumy"/>
                <w:id w:val="1447737034"/>
                <w:placeholder>
                  <w:docPart w:val="DefaultPlaceholder_-1854013439"/>
                </w:placeholder>
                <w:showingPlcHdr/>
                <w:comboBox>
                  <w:listItem w:value="Vyberte položku."/>
                  <w:listItem w:displayText="Dátum účinnosti Zmluvy o NFP" w:value="Dátum účinnosti Zmluvy o NFP"/>
                  <w:listItem w:displayText="Dátum prijatia ŽoP" w:value="Dátum prijatia ŽoP"/>
                </w:comboBox>
              </w:sdtPr>
              <w:sdtEndPr/>
              <w:sdtContent>
                <w:customXmlInsRangeEnd w:id="104"/>
                <w:ins w:id="105" w:author="Autor">
                  <w:r w:rsidR="005F12A9" w:rsidRPr="00DF769D">
                    <w:rPr>
                      <w:rStyle w:val="Zstupntext"/>
                      <w:rFonts w:ascii="Arial Narrow" w:hAnsi="Arial Narrow"/>
                      <w:sz w:val="20"/>
                      <w:szCs w:val="20"/>
                    </w:rPr>
                    <w:t>Vyberte položku.</w:t>
                  </w:r>
                </w:ins>
                <w:customXmlInsRangeStart w:id="106" w:author="Autor"/>
              </w:sdtContent>
            </w:sdt>
            <w:customXmlInsRangeEnd w:id="106"/>
            <w:ins w:id="107" w:author="Autor">
              <w:r w:rsidR="00C537AD">
                <w:rPr>
                  <w:rStyle w:val="Odkaznapoznmkupodiarou"/>
                  <w:rFonts w:ascii="Arial Narrow" w:hAnsi="Arial Narrow"/>
                  <w:color w:val="000000"/>
                  <w:sz w:val="20"/>
                  <w:szCs w:val="20"/>
                </w:rPr>
                <w:footnoteReference w:id="4"/>
              </w:r>
            </w:ins>
          </w:p>
        </w:tc>
        <w:tc>
          <w:tcPr>
            <w:tcW w:w="6254" w:type="dxa"/>
            <w:gridSpan w:val="8"/>
            <w:vAlign w:val="center"/>
            <w:hideMark/>
            <w:tcPrChange w:id="110" w:author="Autor">
              <w:tcPr>
                <w:tcW w:w="5684" w:type="dxa"/>
                <w:gridSpan w:val="12"/>
                <w:vAlign w:val="center"/>
                <w:hideMark/>
              </w:tcPr>
            </w:tcPrChange>
          </w:tcPr>
          <w:p w14:paraId="472305AD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6B8218F3" w14:textId="77777777" w:rsidTr="008278FE">
        <w:trPr>
          <w:trHeight w:val="434"/>
          <w:trPrChange w:id="111" w:author="Autor">
            <w:trPr>
              <w:gridAfter w:val="0"/>
              <w:trHeight w:val="765"/>
            </w:trPr>
          </w:trPrChange>
        </w:trPr>
        <w:tc>
          <w:tcPr>
            <w:tcW w:w="2841" w:type="dxa"/>
            <w:gridSpan w:val="3"/>
            <w:vAlign w:val="center"/>
            <w:hideMark/>
            <w:tcPrChange w:id="112" w:author="Autor">
              <w:tcPr>
                <w:tcW w:w="3262" w:type="dxa"/>
                <w:gridSpan w:val="5"/>
                <w:vAlign w:val="center"/>
                <w:hideMark/>
              </w:tcPr>
            </w:tcPrChange>
          </w:tcPr>
          <w:p w14:paraId="2B15DDFF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Názov/Meno a adresa sídla prijímateľa</w:t>
            </w:r>
          </w:p>
        </w:tc>
        <w:tc>
          <w:tcPr>
            <w:tcW w:w="6254" w:type="dxa"/>
            <w:gridSpan w:val="8"/>
            <w:vAlign w:val="center"/>
            <w:hideMark/>
            <w:tcPrChange w:id="113" w:author="Autor">
              <w:tcPr>
                <w:tcW w:w="5684" w:type="dxa"/>
                <w:gridSpan w:val="12"/>
                <w:vAlign w:val="center"/>
                <w:hideMark/>
              </w:tcPr>
            </w:tcPrChange>
          </w:tcPr>
          <w:p w14:paraId="00F253B6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2A6A36E9" w14:textId="77777777" w:rsidTr="008278FE">
        <w:trPr>
          <w:trHeight w:val="330"/>
          <w:trPrChange w:id="114" w:author="Autor">
            <w:trPr>
              <w:gridAfter w:val="0"/>
              <w:trHeight w:val="330"/>
            </w:trPr>
          </w:trPrChange>
        </w:trPr>
        <w:tc>
          <w:tcPr>
            <w:tcW w:w="9095" w:type="dxa"/>
            <w:gridSpan w:val="11"/>
            <w:vAlign w:val="center"/>
            <w:hideMark/>
            <w:tcPrChange w:id="115" w:author="Autor">
              <w:tcPr>
                <w:tcW w:w="8946" w:type="dxa"/>
                <w:gridSpan w:val="17"/>
                <w:vAlign w:val="center"/>
                <w:hideMark/>
              </w:tcPr>
            </w:tcPrChange>
          </w:tcPr>
          <w:p w14:paraId="79040614" w14:textId="77777777" w:rsidR="00F426CF" w:rsidRPr="00F83000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8300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C11731" w:rsidRPr="00B5079A" w14:paraId="3056B74E" w14:textId="77777777" w:rsidTr="00675C58">
        <w:trPr>
          <w:gridAfter w:val="1"/>
          <w:wAfter w:w="149" w:type="dxa"/>
          <w:trHeight w:val="330"/>
          <w:del w:id="116" w:author="Autor"/>
        </w:trPr>
        <w:tc>
          <w:tcPr>
            <w:tcW w:w="3262" w:type="dxa"/>
            <w:gridSpan w:val="3"/>
            <w:vAlign w:val="center"/>
            <w:hideMark/>
          </w:tcPr>
          <w:p w14:paraId="0D326CE8" w14:textId="77777777" w:rsidR="00B5079A" w:rsidRPr="00B5079A" w:rsidRDefault="00B5079A" w:rsidP="007C0184">
            <w:pPr>
              <w:rPr>
                <w:del w:id="117" w:author="Autor"/>
                <w:rFonts w:ascii="Arial Narrow" w:hAnsi="Arial Narrow"/>
                <w:color w:val="000000"/>
                <w:sz w:val="20"/>
                <w:szCs w:val="20"/>
              </w:rPr>
            </w:pPr>
            <w:del w:id="118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Predmet kontroly</w:delText>
              </w:r>
            </w:del>
          </w:p>
        </w:tc>
        <w:tc>
          <w:tcPr>
            <w:tcW w:w="5684" w:type="dxa"/>
            <w:gridSpan w:val="7"/>
            <w:vAlign w:val="center"/>
            <w:hideMark/>
          </w:tcPr>
          <w:p w14:paraId="6288ACB6" w14:textId="77777777" w:rsidR="00B5079A" w:rsidRPr="00B5079A" w:rsidRDefault="00B5079A" w:rsidP="00B5079A">
            <w:pPr>
              <w:rPr>
                <w:del w:id="119" w:author="Autor"/>
                <w:rFonts w:ascii="Arial Narrow" w:hAnsi="Arial Narrow"/>
                <w:color w:val="000000"/>
                <w:sz w:val="20"/>
                <w:szCs w:val="20"/>
              </w:rPr>
            </w:pPr>
            <w:del w:id="120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  <w:r w:rsidR="000540CE">
                <w:rPr>
                  <w:rFonts w:ascii="Arial Narrow" w:hAnsi="Arial Narrow"/>
                  <w:color w:val="000000"/>
                  <w:sz w:val="20"/>
                  <w:szCs w:val="20"/>
                </w:rPr>
                <w:delText>Žiadosť o</w:delText>
              </w:r>
              <w:r w:rsidR="000A7DBC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  <w:r w:rsidR="000540CE">
                <w:rPr>
                  <w:rFonts w:ascii="Arial Narrow" w:hAnsi="Arial Narrow"/>
                  <w:color w:val="000000"/>
                  <w:sz w:val="20"/>
                  <w:szCs w:val="20"/>
                </w:rPr>
                <w:delText>platbu</w:delText>
              </w:r>
            </w:del>
          </w:p>
        </w:tc>
      </w:tr>
      <w:tr w:rsidR="00C11731" w:rsidRPr="00B5079A" w14:paraId="2C730966" w14:textId="77777777" w:rsidTr="00675C58">
        <w:trPr>
          <w:gridAfter w:val="1"/>
          <w:wAfter w:w="149" w:type="dxa"/>
          <w:trHeight w:val="330"/>
          <w:del w:id="121" w:author="Autor"/>
        </w:trPr>
        <w:tc>
          <w:tcPr>
            <w:tcW w:w="3262" w:type="dxa"/>
            <w:gridSpan w:val="3"/>
            <w:vAlign w:val="center"/>
            <w:hideMark/>
          </w:tcPr>
          <w:p w14:paraId="09C3087A" w14:textId="77777777" w:rsidR="00B5079A" w:rsidRPr="00B5079A" w:rsidRDefault="00B5079A" w:rsidP="007C0184">
            <w:pPr>
              <w:rPr>
                <w:del w:id="122" w:author="Autor"/>
                <w:rFonts w:ascii="Arial Narrow" w:hAnsi="Arial Narrow"/>
                <w:color w:val="000000"/>
                <w:sz w:val="20"/>
                <w:szCs w:val="20"/>
              </w:rPr>
            </w:pPr>
            <w:del w:id="123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Forma kontroly</w:delText>
              </w:r>
            </w:del>
          </w:p>
        </w:tc>
        <w:tc>
          <w:tcPr>
            <w:tcW w:w="5684" w:type="dxa"/>
            <w:gridSpan w:val="7"/>
            <w:vAlign w:val="center"/>
            <w:hideMark/>
          </w:tcPr>
          <w:p w14:paraId="1A28DB55" w14:textId="77777777" w:rsidR="00B5079A" w:rsidRPr="00B5079A" w:rsidRDefault="00B5079A" w:rsidP="00794FDC">
            <w:pPr>
              <w:rPr>
                <w:del w:id="124" w:author="Autor"/>
                <w:rFonts w:ascii="Arial Narrow" w:hAnsi="Arial Narrow"/>
                <w:color w:val="000000"/>
                <w:sz w:val="20"/>
                <w:szCs w:val="20"/>
              </w:rPr>
            </w:pPr>
            <w:del w:id="125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  <w:r w:rsidR="00794FDC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Administratívna </w:delText>
              </w:r>
              <w:r w:rsidR="00137ED6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finančná </w:delText>
              </w:r>
              <w:r w:rsidR="00794FDC">
                <w:rPr>
                  <w:rFonts w:ascii="Arial Narrow" w:hAnsi="Arial Narrow"/>
                  <w:color w:val="000000"/>
                  <w:sz w:val="20"/>
                  <w:szCs w:val="20"/>
                </w:rPr>
                <w:delText>kontrola</w:delText>
              </w:r>
            </w:del>
          </w:p>
        </w:tc>
      </w:tr>
      <w:tr w:rsidR="00B5079A" w:rsidRPr="00B5079A" w14:paraId="2765A7AC" w14:textId="77777777" w:rsidTr="00675C58">
        <w:trPr>
          <w:gridAfter w:val="1"/>
          <w:wAfter w:w="149" w:type="dxa"/>
          <w:trHeight w:val="330"/>
          <w:del w:id="126" w:author="Autor"/>
        </w:trPr>
        <w:tc>
          <w:tcPr>
            <w:tcW w:w="8946" w:type="dxa"/>
            <w:gridSpan w:val="10"/>
            <w:shd w:val="clear" w:color="auto" w:fill="5F497A" w:themeFill="accent4" w:themeFillShade="BF"/>
            <w:vAlign w:val="center"/>
            <w:hideMark/>
          </w:tcPr>
          <w:p w14:paraId="543C4666" w14:textId="77777777" w:rsidR="00B5079A" w:rsidRPr="00B5079A" w:rsidRDefault="00B5079A" w:rsidP="00B5079A">
            <w:pPr>
              <w:jc w:val="center"/>
              <w:rPr>
                <w:del w:id="127" w:author="Autor"/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128" w:author="Autor">
              <w:r w:rsidRPr="00B5079A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Žiadosť o</w:delText>
              </w:r>
              <w:r w:rsidR="000A7DBC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 </w:delText>
              </w:r>
              <w:r w:rsidRPr="00B5079A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platbu</w:delText>
              </w:r>
            </w:del>
          </w:p>
        </w:tc>
      </w:tr>
      <w:tr w:rsidR="001A775D" w:rsidRPr="00B5079A" w14:paraId="239D4211" w14:textId="77777777" w:rsidTr="001A775D">
        <w:trPr>
          <w:gridAfter w:val="1"/>
          <w:wAfter w:w="149" w:type="dxa"/>
          <w:trHeight w:val="330"/>
          <w:del w:id="129" w:author="Autor"/>
        </w:trPr>
        <w:tc>
          <w:tcPr>
            <w:tcW w:w="864" w:type="dxa"/>
            <w:shd w:val="clear" w:color="auto" w:fill="5F497A" w:themeFill="accent4" w:themeFillShade="BF"/>
            <w:vAlign w:val="center"/>
            <w:hideMark/>
          </w:tcPr>
          <w:p w14:paraId="01DE4B8D" w14:textId="77777777" w:rsidR="00B5079A" w:rsidRPr="00B5079A" w:rsidRDefault="00B5079A" w:rsidP="00B5079A">
            <w:pPr>
              <w:jc w:val="center"/>
              <w:rPr>
                <w:del w:id="130" w:author="Autor"/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131" w:author="Autor">
              <w:r w:rsidRPr="00B5079A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P. č.</w:delText>
              </w:r>
            </w:del>
          </w:p>
        </w:tc>
        <w:tc>
          <w:tcPr>
            <w:tcW w:w="4963" w:type="dxa"/>
            <w:gridSpan w:val="3"/>
            <w:shd w:val="clear" w:color="auto" w:fill="5F497A" w:themeFill="accent4" w:themeFillShade="BF"/>
            <w:vAlign w:val="center"/>
            <w:hideMark/>
          </w:tcPr>
          <w:p w14:paraId="48052070" w14:textId="77777777" w:rsidR="00B5079A" w:rsidRPr="00B5079A" w:rsidRDefault="00B5079A" w:rsidP="00B5079A">
            <w:pPr>
              <w:jc w:val="center"/>
              <w:rPr>
                <w:del w:id="132" w:author="Autor"/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133" w:author="Autor">
              <w:r w:rsidRPr="00B5079A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Kontrolné otázky</w:delText>
              </w:r>
            </w:del>
          </w:p>
        </w:tc>
        <w:tc>
          <w:tcPr>
            <w:tcW w:w="570" w:type="dxa"/>
            <w:shd w:val="clear" w:color="auto" w:fill="5F497A" w:themeFill="accent4" w:themeFillShade="BF"/>
            <w:vAlign w:val="center"/>
            <w:hideMark/>
          </w:tcPr>
          <w:p w14:paraId="07BA35B8" w14:textId="77777777" w:rsidR="00B5079A" w:rsidRPr="00B5079A" w:rsidRDefault="00B5079A" w:rsidP="00B5079A">
            <w:pPr>
              <w:jc w:val="center"/>
              <w:rPr>
                <w:del w:id="134" w:author="Autor"/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135" w:author="Autor">
              <w:r w:rsidRPr="00B5079A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áno</w:delText>
              </w:r>
            </w:del>
          </w:p>
        </w:tc>
        <w:tc>
          <w:tcPr>
            <w:tcW w:w="567" w:type="dxa"/>
            <w:shd w:val="clear" w:color="auto" w:fill="5F497A" w:themeFill="accent4" w:themeFillShade="BF"/>
            <w:vAlign w:val="center"/>
            <w:hideMark/>
          </w:tcPr>
          <w:p w14:paraId="0DAB93D6" w14:textId="77777777" w:rsidR="00B5079A" w:rsidRPr="00B5079A" w:rsidRDefault="00B5079A" w:rsidP="00B5079A">
            <w:pPr>
              <w:jc w:val="center"/>
              <w:rPr>
                <w:del w:id="136" w:author="Autor"/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137" w:author="Autor">
              <w:r w:rsidRPr="00B5079A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nie</w:delText>
              </w:r>
            </w:del>
          </w:p>
        </w:tc>
        <w:tc>
          <w:tcPr>
            <w:tcW w:w="712" w:type="dxa"/>
            <w:gridSpan w:val="2"/>
            <w:shd w:val="clear" w:color="auto" w:fill="5F497A" w:themeFill="accent4" w:themeFillShade="BF"/>
            <w:vAlign w:val="center"/>
            <w:hideMark/>
          </w:tcPr>
          <w:p w14:paraId="0A5330DE" w14:textId="77777777" w:rsidR="00B5079A" w:rsidRPr="00B5079A" w:rsidRDefault="00B5079A" w:rsidP="00B5079A">
            <w:pPr>
              <w:jc w:val="center"/>
              <w:rPr>
                <w:del w:id="138" w:author="Autor"/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139" w:author="Autor">
              <w:r w:rsidRPr="00B5079A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netýka sa</w:delText>
              </w:r>
            </w:del>
          </w:p>
        </w:tc>
        <w:tc>
          <w:tcPr>
            <w:tcW w:w="1270" w:type="dxa"/>
            <w:gridSpan w:val="2"/>
            <w:shd w:val="clear" w:color="auto" w:fill="5F497A" w:themeFill="accent4" w:themeFillShade="BF"/>
            <w:vAlign w:val="center"/>
            <w:hideMark/>
          </w:tcPr>
          <w:p w14:paraId="34866A00" w14:textId="77777777" w:rsidR="00B5079A" w:rsidRPr="00B5079A" w:rsidRDefault="00B5079A" w:rsidP="00B5079A">
            <w:pPr>
              <w:jc w:val="center"/>
              <w:rPr>
                <w:del w:id="140" w:author="Autor"/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141" w:author="Autor">
              <w:r w:rsidRPr="00B5079A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  <w:r w:rsidR="00FF5748">
                <w:rPr>
                  <w:rStyle w:val="Odkaznapoznmkupodiarou"/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footnoteReference w:id="5"/>
              </w:r>
            </w:del>
          </w:p>
        </w:tc>
      </w:tr>
      <w:tr w:rsidR="001A775D" w14:paraId="20AD790F" w14:textId="77777777" w:rsidTr="001A775D">
        <w:trPr>
          <w:gridAfter w:val="1"/>
          <w:wAfter w:w="149" w:type="dxa"/>
          <w:trHeight w:val="300"/>
          <w:del w:id="150" w:author="Autor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2B12F368" w14:textId="77777777" w:rsidR="007C0184" w:rsidRDefault="007C0184">
            <w:pPr>
              <w:jc w:val="center"/>
              <w:rPr>
                <w:del w:id="151" w:author="Autor"/>
                <w:b/>
                <w:bCs/>
                <w:color w:val="000000"/>
                <w:sz w:val="22"/>
                <w:szCs w:val="22"/>
              </w:rPr>
            </w:pPr>
            <w:del w:id="152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1</w:delText>
              </w:r>
            </w:del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1110ADEF" w14:textId="77777777" w:rsidR="007C0184" w:rsidRDefault="007C0184">
            <w:pPr>
              <w:rPr>
                <w:del w:id="153" w:author="Autor"/>
                <w:b/>
                <w:bCs/>
                <w:color w:val="000000"/>
                <w:sz w:val="22"/>
                <w:szCs w:val="22"/>
              </w:rPr>
            </w:pPr>
            <w:del w:id="154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Všeobecné otázky</w:delText>
              </w:r>
            </w:del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47ED526F" w14:textId="77777777" w:rsidR="007C0184" w:rsidRDefault="007C0184">
            <w:pPr>
              <w:rPr>
                <w:del w:id="155" w:author="Autor"/>
                <w:b/>
                <w:bCs/>
                <w:color w:val="000000"/>
                <w:sz w:val="22"/>
                <w:szCs w:val="22"/>
              </w:rPr>
            </w:pPr>
            <w:del w:id="156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76805765" w14:textId="77777777" w:rsidR="007C0184" w:rsidRDefault="007C0184">
            <w:pPr>
              <w:rPr>
                <w:del w:id="157" w:author="Autor"/>
                <w:b/>
                <w:bCs/>
                <w:color w:val="000000"/>
                <w:sz w:val="22"/>
                <w:szCs w:val="22"/>
              </w:rPr>
            </w:pPr>
            <w:del w:id="158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  <w:tc>
          <w:tcPr>
            <w:tcW w:w="712" w:type="dxa"/>
            <w:gridSpan w:val="2"/>
            <w:shd w:val="clear" w:color="000000" w:fill="B2A1C7"/>
            <w:vAlign w:val="center"/>
            <w:hideMark/>
          </w:tcPr>
          <w:p w14:paraId="34A5AD30" w14:textId="77777777" w:rsidR="007C0184" w:rsidRDefault="007C0184">
            <w:pPr>
              <w:rPr>
                <w:del w:id="159" w:author="Autor"/>
                <w:b/>
                <w:bCs/>
                <w:color w:val="000000"/>
                <w:sz w:val="22"/>
                <w:szCs w:val="22"/>
              </w:rPr>
            </w:pPr>
            <w:del w:id="160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  <w:tc>
          <w:tcPr>
            <w:tcW w:w="1270" w:type="dxa"/>
            <w:gridSpan w:val="2"/>
            <w:shd w:val="clear" w:color="000000" w:fill="B2A1C7"/>
            <w:vAlign w:val="center"/>
            <w:hideMark/>
          </w:tcPr>
          <w:p w14:paraId="52F1C8B4" w14:textId="77777777" w:rsidR="007C0184" w:rsidRDefault="007C0184">
            <w:pPr>
              <w:rPr>
                <w:del w:id="161" w:author="Autor"/>
                <w:b/>
                <w:bCs/>
                <w:color w:val="000000"/>
                <w:sz w:val="22"/>
                <w:szCs w:val="22"/>
              </w:rPr>
            </w:pPr>
            <w:del w:id="162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</w:tr>
      <w:tr w:rsidR="007C0184" w14:paraId="1BB4A4CD" w14:textId="77777777" w:rsidTr="00675C58">
        <w:trPr>
          <w:gridAfter w:val="1"/>
          <w:wAfter w:w="149" w:type="dxa"/>
          <w:trHeight w:val="510"/>
          <w:del w:id="163" w:author="Autor"/>
        </w:trPr>
        <w:tc>
          <w:tcPr>
            <w:tcW w:w="864" w:type="dxa"/>
            <w:vAlign w:val="center"/>
            <w:hideMark/>
          </w:tcPr>
          <w:p w14:paraId="3A09FBDB" w14:textId="77777777" w:rsidR="007C0184" w:rsidRDefault="007C0184">
            <w:pPr>
              <w:jc w:val="center"/>
              <w:rPr>
                <w:del w:id="164" w:author="Autor"/>
                <w:color w:val="000000"/>
                <w:sz w:val="20"/>
                <w:szCs w:val="20"/>
              </w:rPr>
            </w:pPr>
            <w:del w:id="165" w:author="Autor">
              <w:r>
                <w:rPr>
                  <w:color w:val="000000"/>
                  <w:sz w:val="20"/>
                  <w:szCs w:val="20"/>
                </w:rPr>
                <w:delText>1.1</w:delText>
              </w:r>
            </w:del>
          </w:p>
        </w:tc>
        <w:tc>
          <w:tcPr>
            <w:tcW w:w="4963" w:type="dxa"/>
            <w:gridSpan w:val="3"/>
            <w:vAlign w:val="center"/>
            <w:hideMark/>
          </w:tcPr>
          <w:p w14:paraId="2C0FDE5F" w14:textId="77777777" w:rsidR="006605F7" w:rsidRPr="004E4A29" w:rsidRDefault="007C0184" w:rsidP="0024400F">
            <w:pPr>
              <w:pStyle w:val="Default"/>
              <w:rPr>
                <w:del w:id="166" w:author="Autor"/>
                <w:sz w:val="20"/>
              </w:rPr>
            </w:pPr>
            <w:del w:id="167" w:author="Autor">
              <w:r w:rsidRPr="0024400F">
                <w:rPr>
                  <w:rFonts w:ascii="Times New Roman" w:hAnsi="Times New Roman"/>
                  <w:sz w:val="20"/>
                </w:rPr>
                <w:delText>Sú údaje v ŽoP predloženej cez verejný portál identické s údajmi, ktoré sú uvedené v tlačenej verzii ŽoP</w:delText>
              </w:r>
              <w:r w:rsidR="006605F7" w:rsidRPr="0024400F">
                <w:rPr>
                  <w:rFonts w:ascii="Times New Roman" w:hAnsi="Times New Roman"/>
                  <w:sz w:val="20"/>
                </w:rPr>
                <w:delText>?</w:delText>
              </w:r>
              <w:r w:rsidRPr="0024400F">
                <w:rPr>
                  <w:rFonts w:ascii="Times New Roman" w:hAnsi="Times New Roman"/>
                  <w:sz w:val="20"/>
                </w:rPr>
                <w:delText xml:space="preserve"> </w:delText>
              </w:r>
            </w:del>
          </w:p>
          <w:p w14:paraId="77D2A5DF" w14:textId="77777777" w:rsidR="007C0184" w:rsidRDefault="006605F7" w:rsidP="00E83484">
            <w:pPr>
              <w:pStyle w:val="Default"/>
              <w:rPr>
                <w:del w:id="168" w:author="Autor"/>
                <w:sz w:val="20"/>
                <w:szCs w:val="20"/>
              </w:rPr>
            </w:pPr>
            <w:del w:id="169" w:author="Autor">
              <w:r w:rsidRPr="00D52705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 xml:space="preserve">(V prípade, ak sa ŽoP predkladá </w:delText>
              </w:r>
              <w:r w:rsidR="00E83484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 xml:space="preserve">prostredníctvom elektronického podania priamo cez </w:delText>
              </w:r>
              <w:r w:rsidRPr="00D52705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 xml:space="preserve">verejný portál ITMS 2014+, túto skutočnosť RO nekontroluje.) </w:delText>
              </w:r>
            </w:del>
          </w:p>
        </w:tc>
        <w:tc>
          <w:tcPr>
            <w:tcW w:w="570" w:type="dxa"/>
            <w:vAlign w:val="center"/>
            <w:hideMark/>
          </w:tcPr>
          <w:p w14:paraId="6732412A" w14:textId="77777777" w:rsidR="007C0184" w:rsidRDefault="007C0184">
            <w:pPr>
              <w:rPr>
                <w:del w:id="170" w:author="Autor"/>
                <w:color w:val="000000"/>
                <w:sz w:val="20"/>
                <w:szCs w:val="20"/>
              </w:rPr>
            </w:pPr>
            <w:del w:id="171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0DFACA7E" w14:textId="77777777" w:rsidR="007C0184" w:rsidRDefault="007C0184">
            <w:pPr>
              <w:rPr>
                <w:del w:id="172" w:author="Autor"/>
                <w:color w:val="000000"/>
                <w:sz w:val="20"/>
                <w:szCs w:val="20"/>
              </w:rPr>
            </w:pPr>
            <w:del w:id="173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gridSpan w:val="2"/>
            <w:vAlign w:val="center"/>
            <w:hideMark/>
          </w:tcPr>
          <w:p w14:paraId="6936FC44" w14:textId="77777777" w:rsidR="007C0184" w:rsidRDefault="007C0184">
            <w:pPr>
              <w:rPr>
                <w:del w:id="174" w:author="Autor"/>
                <w:color w:val="000000"/>
                <w:sz w:val="20"/>
                <w:szCs w:val="20"/>
              </w:rPr>
            </w:pPr>
            <w:del w:id="175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gridSpan w:val="2"/>
            <w:vAlign w:val="center"/>
            <w:hideMark/>
          </w:tcPr>
          <w:p w14:paraId="7D78BB41" w14:textId="77777777" w:rsidR="007C0184" w:rsidRDefault="007C0184">
            <w:pPr>
              <w:jc w:val="both"/>
              <w:rPr>
                <w:del w:id="176" w:author="Autor"/>
                <w:b/>
                <w:bCs/>
                <w:color w:val="000000"/>
              </w:rPr>
            </w:pPr>
            <w:del w:id="177" w:author="Autor">
              <w:r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7C0184" w14:paraId="704B4184" w14:textId="77777777" w:rsidTr="00675C58">
        <w:trPr>
          <w:gridAfter w:val="1"/>
          <w:wAfter w:w="149" w:type="dxa"/>
          <w:trHeight w:val="300"/>
          <w:del w:id="178" w:author="Autor"/>
        </w:trPr>
        <w:tc>
          <w:tcPr>
            <w:tcW w:w="864" w:type="dxa"/>
            <w:vAlign w:val="center"/>
            <w:hideMark/>
          </w:tcPr>
          <w:p w14:paraId="7C230D6F" w14:textId="77777777" w:rsidR="007C0184" w:rsidRDefault="007C0184">
            <w:pPr>
              <w:jc w:val="center"/>
              <w:rPr>
                <w:del w:id="179" w:author="Autor"/>
                <w:color w:val="000000"/>
                <w:sz w:val="20"/>
                <w:szCs w:val="20"/>
              </w:rPr>
            </w:pPr>
            <w:del w:id="180" w:author="Autor">
              <w:r>
                <w:rPr>
                  <w:color w:val="000000"/>
                  <w:sz w:val="20"/>
                  <w:szCs w:val="20"/>
                </w:rPr>
                <w:delText>1.2</w:delText>
              </w:r>
            </w:del>
          </w:p>
        </w:tc>
        <w:tc>
          <w:tcPr>
            <w:tcW w:w="4963" w:type="dxa"/>
            <w:gridSpan w:val="3"/>
            <w:vAlign w:val="center"/>
            <w:hideMark/>
          </w:tcPr>
          <w:p w14:paraId="67C747AB" w14:textId="77777777" w:rsidR="007C0184" w:rsidRPr="004E4A29" w:rsidRDefault="007C0184" w:rsidP="0024400F">
            <w:pPr>
              <w:pStyle w:val="Default"/>
              <w:rPr>
                <w:del w:id="181" w:author="Autor"/>
                <w:sz w:val="20"/>
              </w:rPr>
            </w:pPr>
            <w:del w:id="182" w:author="Autor">
              <w:r w:rsidRPr="0024400F">
                <w:rPr>
                  <w:rFonts w:ascii="Times New Roman" w:hAnsi="Times New Roman"/>
                  <w:sz w:val="20"/>
                </w:rPr>
                <w:delText>Je identifikácia prijímateľa/partnera a projektu zhodná s údajmi v</w:delText>
              </w:r>
              <w:r w:rsidR="00F8414E">
                <w:rPr>
                  <w:rFonts w:ascii="Times New Roman" w:hAnsi="Times New Roman"/>
                  <w:sz w:val="20"/>
                </w:rPr>
                <w:delText> </w:delText>
              </w:r>
              <w:r w:rsidR="00A5426A">
                <w:rPr>
                  <w:rFonts w:ascii="Times New Roman" w:hAnsi="Times New Roman"/>
                  <w:sz w:val="20"/>
                </w:rPr>
                <w:delText>Zmluv</w:delText>
              </w:r>
              <w:r w:rsidRPr="0024400F">
                <w:rPr>
                  <w:rFonts w:ascii="Times New Roman" w:hAnsi="Times New Roman"/>
                  <w:sz w:val="20"/>
                </w:rPr>
                <w:delText>e</w:delText>
              </w:r>
              <w:r w:rsidR="00F8414E">
                <w:rPr>
                  <w:rFonts w:ascii="Times New Roman" w:hAnsi="Times New Roman"/>
                  <w:sz w:val="20"/>
                </w:rPr>
                <w:delText xml:space="preserve"> o NFP</w:delText>
              </w:r>
              <w:r w:rsidRPr="0024400F">
                <w:rPr>
                  <w:rFonts w:ascii="Times New Roman" w:hAnsi="Times New Roman"/>
                  <w:sz w:val="20"/>
                </w:rPr>
                <w:delText>?</w:delText>
              </w:r>
            </w:del>
          </w:p>
        </w:tc>
        <w:tc>
          <w:tcPr>
            <w:tcW w:w="570" w:type="dxa"/>
            <w:vAlign w:val="center"/>
            <w:hideMark/>
          </w:tcPr>
          <w:p w14:paraId="63155E22" w14:textId="77777777" w:rsidR="007C0184" w:rsidRDefault="007C0184">
            <w:pPr>
              <w:rPr>
                <w:del w:id="183" w:author="Autor"/>
                <w:color w:val="000000"/>
                <w:sz w:val="20"/>
                <w:szCs w:val="20"/>
              </w:rPr>
            </w:pPr>
            <w:del w:id="184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45C93796" w14:textId="77777777" w:rsidR="007C0184" w:rsidRDefault="007C0184">
            <w:pPr>
              <w:rPr>
                <w:del w:id="185" w:author="Autor"/>
                <w:color w:val="000000"/>
                <w:sz w:val="20"/>
                <w:szCs w:val="20"/>
              </w:rPr>
            </w:pPr>
            <w:del w:id="186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gridSpan w:val="2"/>
            <w:vAlign w:val="center"/>
            <w:hideMark/>
          </w:tcPr>
          <w:p w14:paraId="53664B49" w14:textId="77777777" w:rsidR="007C0184" w:rsidRDefault="007C0184">
            <w:pPr>
              <w:rPr>
                <w:del w:id="187" w:author="Autor"/>
                <w:color w:val="000000"/>
                <w:sz w:val="20"/>
                <w:szCs w:val="20"/>
              </w:rPr>
            </w:pPr>
            <w:del w:id="188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gridSpan w:val="2"/>
            <w:vAlign w:val="center"/>
            <w:hideMark/>
          </w:tcPr>
          <w:p w14:paraId="1663088A" w14:textId="77777777" w:rsidR="007C0184" w:rsidRDefault="007C0184">
            <w:pPr>
              <w:jc w:val="both"/>
              <w:rPr>
                <w:del w:id="189" w:author="Autor"/>
                <w:b/>
                <w:bCs/>
                <w:color w:val="000000"/>
                <w:sz w:val="20"/>
                <w:szCs w:val="20"/>
              </w:rPr>
            </w:pPr>
            <w:del w:id="190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7C0184" w14:paraId="6A4A5735" w14:textId="77777777" w:rsidTr="00675C58">
        <w:trPr>
          <w:gridAfter w:val="1"/>
          <w:wAfter w:w="149" w:type="dxa"/>
          <w:trHeight w:val="510"/>
          <w:del w:id="191" w:author="Autor"/>
        </w:trPr>
        <w:tc>
          <w:tcPr>
            <w:tcW w:w="864" w:type="dxa"/>
            <w:vAlign w:val="center"/>
            <w:hideMark/>
          </w:tcPr>
          <w:p w14:paraId="121D4550" w14:textId="77777777" w:rsidR="007C0184" w:rsidRDefault="007C0184">
            <w:pPr>
              <w:jc w:val="center"/>
              <w:rPr>
                <w:del w:id="192" w:author="Autor"/>
                <w:color w:val="000000"/>
                <w:sz w:val="20"/>
                <w:szCs w:val="20"/>
              </w:rPr>
            </w:pPr>
            <w:del w:id="193" w:author="Autor">
              <w:r>
                <w:rPr>
                  <w:color w:val="000000"/>
                  <w:sz w:val="20"/>
                  <w:szCs w:val="20"/>
                </w:rPr>
                <w:delText>1.3</w:delText>
              </w:r>
            </w:del>
          </w:p>
        </w:tc>
        <w:tc>
          <w:tcPr>
            <w:tcW w:w="4963" w:type="dxa"/>
            <w:gridSpan w:val="3"/>
            <w:vAlign w:val="center"/>
            <w:hideMark/>
          </w:tcPr>
          <w:p w14:paraId="07F8D852" w14:textId="77777777" w:rsidR="007C0184" w:rsidRPr="004E4A29" w:rsidRDefault="007C0184" w:rsidP="0024400F">
            <w:pPr>
              <w:pStyle w:val="Default"/>
              <w:rPr>
                <w:del w:id="194" w:author="Autor"/>
                <w:sz w:val="20"/>
              </w:rPr>
            </w:pPr>
            <w:del w:id="195" w:author="Autor">
              <w:r w:rsidRPr="0024400F">
                <w:rPr>
                  <w:rFonts w:ascii="Times New Roman" w:hAnsi="Times New Roman"/>
                  <w:sz w:val="20"/>
                </w:rPr>
                <w:delText xml:space="preserve">Je identifikačný údaj banky a číslo účtu vo forme IBAN zhodný s údajmi v </w:delText>
              </w:r>
              <w:r w:rsidR="00A5426A">
                <w:rPr>
                  <w:rFonts w:ascii="Times New Roman" w:hAnsi="Times New Roman"/>
                  <w:sz w:val="20"/>
                </w:rPr>
                <w:delText>Zmluv</w:delText>
              </w:r>
              <w:r w:rsidRPr="0024400F">
                <w:rPr>
                  <w:rFonts w:ascii="Times New Roman" w:hAnsi="Times New Roman"/>
                  <w:sz w:val="20"/>
                </w:rPr>
                <w:delText xml:space="preserve">e </w:delText>
              </w:r>
              <w:r w:rsidR="00F8414E">
                <w:rPr>
                  <w:rFonts w:ascii="Times New Roman" w:hAnsi="Times New Roman"/>
                  <w:sz w:val="20"/>
                </w:rPr>
                <w:delText xml:space="preserve">o NFP </w:delText>
              </w:r>
              <w:r w:rsidRPr="0024400F">
                <w:rPr>
                  <w:rFonts w:ascii="Times New Roman" w:hAnsi="Times New Roman"/>
                  <w:sz w:val="20"/>
                </w:rPr>
                <w:delText xml:space="preserve">v platnom znení? </w:delText>
              </w:r>
            </w:del>
          </w:p>
        </w:tc>
        <w:tc>
          <w:tcPr>
            <w:tcW w:w="570" w:type="dxa"/>
            <w:vAlign w:val="center"/>
            <w:hideMark/>
          </w:tcPr>
          <w:p w14:paraId="708F757D" w14:textId="77777777" w:rsidR="007C0184" w:rsidRDefault="007C0184">
            <w:pPr>
              <w:rPr>
                <w:del w:id="196" w:author="Autor"/>
                <w:color w:val="000000"/>
                <w:sz w:val="20"/>
                <w:szCs w:val="20"/>
              </w:rPr>
            </w:pPr>
            <w:del w:id="197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4A9B22FD" w14:textId="77777777" w:rsidR="007C0184" w:rsidRDefault="007C0184">
            <w:pPr>
              <w:rPr>
                <w:del w:id="198" w:author="Autor"/>
                <w:color w:val="000000"/>
                <w:sz w:val="20"/>
                <w:szCs w:val="20"/>
              </w:rPr>
            </w:pPr>
            <w:del w:id="199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gridSpan w:val="2"/>
            <w:vAlign w:val="center"/>
            <w:hideMark/>
          </w:tcPr>
          <w:p w14:paraId="3C9A1103" w14:textId="77777777" w:rsidR="007C0184" w:rsidRDefault="007C0184">
            <w:pPr>
              <w:rPr>
                <w:del w:id="200" w:author="Autor"/>
                <w:color w:val="000000"/>
                <w:sz w:val="20"/>
                <w:szCs w:val="20"/>
              </w:rPr>
            </w:pPr>
            <w:del w:id="201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gridSpan w:val="2"/>
            <w:vAlign w:val="center"/>
            <w:hideMark/>
          </w:tcPr>
          <w:p w14:paraId="7D8B7667" w14:textId="77777777" w:rsidR="007C0184" w:rsidRDefault="007C0184">
            <w:pPr>
              <w:jc w:val="both"/>
              <w:rPr>
                <w:del w:id="202" w:author="Autor"/>
                <w:b/>
                <w:bCs/>
                <w:color w:val="000000"/>
                <w:sz w:val="20"/>
                <w:szCs w:val="20"/>
              </w:rPr>
            </w:pPr>
            <w:del w:id="203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7C0184" w14:paraId="4967D2C3" w14:textId="77777777" w:rsidTr="00675C58">
        <w:trPr>
          <w:gridAfter w:val="1"/>
          <w:wAfter w:w="149" w:type="dxa"/>
          <w:trHeight w:val="510"/>
          <w:del w:id="204" w:author="Autor"/>
        </w:trPr>
        <w:tc>
          <w:tcPr>
            <w:tcW w:w="864" w:type="dxa"/>
            <w:vAlign w:val="center"/>
            <w:hideMark/>
          </w:tcPr>
          <w:p w14:paraId="41008DF4" w14:textId="77777777" w:rsidR="007C0184" w:rsidRDefault="007C0184">
            <w:pPr>
              <w:jc w:val="center"/>
              <w:rPr>
                <w:del w:id="205" w:author="Autor"/>
                <w:color w:val="000000"/>
                <w:sz w:val="20"/>
                <w:szCs w:val="20"/>
              </w:rPr>
            </w:pPr>
            <w:del w:id="206" w:author="Autor">
              <w:r>
                <w:rPr>
                  <w:color w:val="000000"/>
                  <w:sz w:val="20"/>
                  <w:szCs w:val="20"/>
                </w:rPr>
                <w:delText>1.4</w:delText>
              </w:r>
            </w:del>
          </w:p>
        </w:tc>
        <w:tc>
          <w:tcPr>
            <w:tcW w:w="4963" w:type="dxa"/>
            <w:gridSpan w:val="3"/>
            <w:vAlign w:val="center"/>
            <w:hideMark/>
          </w:tcPr>
          <w:p w14:paraId="4D52B397" w14:textId="77777777" w:rsidR="007C0184" w:rsidRDefault="007C0184" w:rsidP="00D52705">
            <w:pPr>
              <w:pStyle w:val="Default"/>
              <w:rPr>
                <w:del w:id="207" w:author="Autor"/>
                <w:sz w:val="20"/>
                <w:szCs w:val="20"/>
              </w:rPr>
            </w:pPr>
            <w:del w:id="208" w:author="Autor">
              <w:r w:rsidRPr="0024400F">
                <w:rPr>
                  <w:rFonts w:ascii="Times New Roman" w:hAnsi="Times New Roman"/>
                  <w:sz w:val="20"/>
                </w:rPr>
                <w:delText>Je ŽoP spracovaná na predpísanom formulári, vyplnená vo všetkých povinných poliach v súlade s platnými pokynmi k vypĺňaniu ŽoP</w:delText>
              </w:r>
              <w:r w:rsidR="006605F7" w:rsidRPr="0024400F">
                <w:rPr>
                  <w:rFonts w:ascii="Times New Roman" w:hAnsi="Times New Roman"/>
                  <w:sz w:val="20"/>
                </w:rPr>
                <w:delText>?</w:delText>
              </w:r>
            </w:del>
          </w:p>
        </w:tc>
        <w:tc>
          <w:tcPr>
            <w:tcW w:w="570" w:type="dxa"/>
            <w:vAlign w:val="center"/>
            <w:hideMark/>
          </w:tcPr>
          <w:p w14:paraId="78C07B8C" w14:textId="77777777" w:rsidR="007C0184" w:rsidRDefault="007C0184">
            <w:pPr>
              <w:rPr>
                <w:del w:id="209" w:author="Autor"/>
                <w:color w:val="000000"/>
                <w:sz w:val="20"/>
                <w:szCs w:val="20"/>
              </w:rPr>
            </w:pPr>
            <w:del w:id="210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0B50A5F2" w14:textId="77777777" w:rsidR="007C0184" w:rsidRDefault="007C0184">
            <w:pPr>
              <w:rPr>
                <w:del w:id="211" w:author="Autor"/>
                <w:color w:val="000000"/>
                <w:sz w:val="20"/>
                <w:szCs w:val="20"/>
              </w:rPr>
            </w:pPr>
            <w:del w:id="212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gridSpan w:val="2"/>
            <w:vAlign w:val="center"/>
            <w:hideMark/>
          </w:tcPr>
          <w:p w14:paraId="2FFAE099" w14:textId="77777777" w:rsidR="007C0184" w:rsidRDefault="007C0184">
            <w:pPr>
              <w:rPr>
                <w:del w:id="213" w:author="Autor"/>
                <w:color w:val="000000"/>
                <w:sz w:val="20"/>
                <w:szCs w:val="20"/>
              </w:rPr>
            </w:pPr>
            <w:del w:id="214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gridSpan w:val="2"/>
            <w:vAlign w:val="center"/>
            <w:hideMark/>
          </w:tcPr>
          <w:p w14:paraId="46872373" w14:textId="77777777" w:rsidR="007C0184" w:rsidRDefault="007C0184">
            <w:pPr>
              <w:jc w:val="both"/>
              <w:rPr>
                <w:del w:id="215" w:author="Autor"/>
                <w:b/>
                <w:bCs/>
                <w:color w:val="000000"/>
              </w:rPr>
            </w:pPr>
            <w:del w:id="216" w:author="Autor">
              <w:r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7C0184" w14:paraId="7DE485F3" w14:textId="77777777" w:rsidTr="00675C58">
        <w:trPr>
          <w:gridAfter w:val="1"/>
          <w:wAfter w:w="149" w:type="dxa"/>
          <w:trHeight w:val="1020"/>
          <w:del w:id="217" w:author="Autor"/>
        </w:trPr>
        <w:tc>
          <w:tcPr>
            <w:tcW w:w="864" w:type="dxa"/>
            <w:vAlign w:val="center"/>
            <w:hideMark/>
          </w:tcPr>
          <w:p w14:paraId="2F0D5078" w14:textId="77777777" w:rsidR="007C0184" w:rsidRDefault="007C0184">
            <w:pPr>
              <w:jc w:val="center"/>
              <w:rPr>
                <w:del w:id="218" w:author="Autor"/>
                <w:color w:val="000000"/>
                <w:sz w:val="20"/>
                <w:szCs w:val="20"/>
              </w:rPr>
            </w:pPr>
            <w:del w:id="219" w:author="Autor">
              <w:r>
                <w:rPr>
                  <w:color w:val="000000"/>
                  <w:sz w:val="20"/>
                  <w:szCs w:val="20"/>
                </w:rPr>
                <w:delText>1.5</w:delText>
              </w:r>
            </w:del>
          </w:p>
        </w:tc>
        <w:tc>
          <w:tcPr>
            <w:tcW w:w="4963" w:type="dxa"/>
            <w:gridSpan w:val="3"/>
            <w:vAlign w:val="center"/>
            <w:hideMark/>
          </w:tcPr>
          <w:p w14:paraId="2CD4C5F7" w14:textId="77777777" w:rsidR="007C0184" w:rsidRDefault="007C0184" w:rsidP="00137ED6">
            <w:pPr>
              <w:rPr>
                <w:del w:id="220" w:author="Autor"/>
                <w:color w:val="000000"/>
                <w:sz w:val="20"/>
                <w:szCs w:val="20"/>
              </w:rPr>
            </w:pPr>
            <w:del w:id="221" w:author="Autor">
              <w:r>
                <w:rPr>
                  <w:color w:val="000000"/>
                  <w:sz w:val="20"/>
                  <w:szCs w:val="20"/>
                </w:rPr>
                <w:delText xml:space="preserve">Predložil prijímateľ účtovné doklady, resp. dokumentáciu, ktorá ich nahradzuje, v originálnom vyhotovení, príp. ním overenú kópiu potvrdenú podpisom štatutárneho orgánu prijímateľa alebo ním poverenej osoby v zmysle </w:delText>
              </w:r>
              <w:r w:rsidR="00A5426A">
                <w:rPr>
                  <w:color w:val="000000"/>
                  <w:sz w:val="20"/>
                  <w:szCs w:val="20"/>
                </w:rPr>
                <w:delText>Zmluv</w:delText>
              </w:r>
              <w:r>
                <w:rPr>
                  <w:color w:val="000000"/>
                  <w:sz w:val="20"/>
                  <w:szCs w:val="20"/>
                </w:rPr>
                <w:delText xml:space="preserve">y </w:delText>
              </w:r>
              <w:r w:rsidR="00F8414E">
                <w:rPr>
                  <w:color w:val="000000"/>
                  <w:sz w:val="20"/>
                  <w:szCs w:val="20"/>
                </w:rPr>
                <w:delText xml:space="preserve">o NFP </w:delText>
              </w:r>
              <w:r>
                <w:rPr>
                  <w:color w:val="000000"/>
                  <w:sz w:val="20"/>
                  <w:szCs w:val="20"/>
                </w:rPr>
                <w:delText xml:space="preserve">(v prípade ostatnej podpornej dokumentácie sa nevyžaduje potvrdenie podpisom štatutárneho orgánu)? </w:delText>
              </w:r>
            </w:del>
          </w:p>
        </w:tc>
        <w:tc>
          <w:tcPr>
            <w:tcW w:w="570" w:type="dxa"/>
            <w:vAlign w:val="center"/>
            <w:hideMark/>
          </w:tcPr>
          <w:p w14:paraId="79BB5B4F" w14:textId="77777777" w:rsidR="007C0184" w:rsidRDefault="007C0184">
            <w:pPr>
              <w:rPr>
                <w:del w:id="222" w:author="Autor"/>
                <w:color w:val="000000"/>
                <w:sz w:val="20"/>
                <w:szCs w:val="20"/>
              </w:rPr>
            </w:pPr>
            <w:del w:id="223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23AAE9F3" w14:textId="77777777" w:rsidR="007C0184" w:rsidRDefault="007C0184">
            <w:pPr>
              <w:rPr>
                <w:del w:id="224" w:author="Autor"/>
                <w:color w:val="000000"/>
                <w:sz w:val="20"/>
                <w:szCs w:val="20"/>
              </w:rPr>
            </w:pPr>
            <w:del w:id="225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gridSpan w:val="2"/>
            <w:vAlign w:val="center"/>
            <w:hideMark/>
          </w:tcPr>
          <w:p w14:paraId="6EDDD9AE" w14:textId="77777777" w:rsidR="007C0184" w:rsidRDefault="007C0184">
            <w:pPr>
              <w:rPr>
                <w:del w:id="226" w:author="Autor"/>
                <w:color w:val="000000"/>
                <w:sz w:val="20"/>
                <w:szCs w:val="20"/>
              </w:rPr>
            </w:pPr>
            <w:del w:id="227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gridSpan w:val="2"/>
            <w:vAlign w:val="center"/>
            <w:hideMark/>
          </w:tcPr>
          <w:p w14:paraId="4FF4D036" w14:textId="77777777" w:rsidR="007C0184" w:rsidRDefault="007C0184">
            <w:pPr>
              <w:jc w:val="both"/>
              <w:rPr>
                <w:del w:id="228" w:author="Autor"/>
                <w:b/>
                <w:bCs/>
                <w:color w:val="000000"/>
              </w:rPr>
            </w:pPr>
            <w:del w:id="229" w:author="Autor">
              <w:r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7C0184" w14:paraId="519AF434" w14:textId="77777777" w:rsidTr="00675C58">
        <w:trPr>
          <w:gridAfter w:val="1"/>
          <w:wAfter w:w="149" w:type="dxa"/>
          <w:trHeight w:val="1149"/>
          <w:del w:id="230" w:author="Autor"/>
        </w:trPr>
        <w:tc>
          <w:tcPr>
            <w:tcW w:w="864" w:type="dxa"/>
            <w:vAlign w:val="center"/>
            <w:hideMark/>
          </w:tcPr>
          <w:p w14:paraId="42F3AF6B" w14:textId="77777777" w:rsidR="007C0184" w:rsidRDefault="007C0184">
            <w:pPr>
              <w:jc w:val="center"/>
              <w:rPr>
                <w:del w:id="231" w:author="Autor"/>
                <w:color w:val="000000"/>
                <w:sz w:val="20"/>
                <w:szCs w:val="20"/>
              </w:rPr>
            </w:pPr>
            <w:del w:id="232" w:author="Autor">
              <w:r>
                <w:rPr>
                  <w:color w:val="000000"/>
                  <w:sz w:val="20"/>
                  <w:szCs w:val="20"/>
                </w:rPr>
                <w:delText>1.6</w:delText>
              </w:r>
            </w:del>
          </w:p>
        </w:tc>
        <w:tc>
          <w:tcPr>
            <w:tcW w:w="4963" w:type="dxa"/>
            <w:gridSpan w:val="3"/>
            <w:vAlign w:val="center"/>
            <w:hideMark/>
          </w:tcPr>
          <w:p w14:paraId="199D6454" w14:textId="77777777" w:rsidR="007C0184" w:rsidRDefault="007C0184" w:rsidP="00FF6318">
            <w:pPr>
              <w:rPr>
                <w:del w:id="233" w:author="Autor"/>
                <w:color w:val="000000"/>
                <w:sz w:val="20"/>
                <w:szCs w:val="20"/>
              </w:rPr>
            </w:pPr>
            <w:del w:id="234" w:author="Autor">
              <w:r>
                <w:rPr>
                  <w:color w:val="000000"/>
                  <w:sz w:val="20"/>
                  <w:szCs w:val="20"/>
                </w:rPr>
                <w:delText xml:space="preserve">Bola vykonaná, alebo sa vykonáva v súvislosti s predloženou ŽoP </w:delText>
              </w:r>
              <w:r w:rsidR="001658C2">
                <w:rPr>
                  <w:color w:val="000000"/>
                  <w:sz w:val="20"/>
                  <w:szCs w:val="20"/>
                </w:rPr>
                <w:delText>základná</w:delText>
              </w:r>
              <w:r w:rsidR="00890458">
                <w:rPr>
                  <w:color w:val="000000"/>
                  <w:sz w:val="20"/>
                  <w:szCs w:val="20"/>
                </w:rPr>
                <w:delText xml:space="preserve"> </w:delText>
              </w:r>
              <w:r w:rsidR="00024BB9">
                <w:rPr>
                  <w:color w:val="000000"/>
                  <w:sz w:val="20"/>
                  <w:szCs w:val="20"/>
                </w:rPr>
                <w:delText>finančná kontrola</w:delText>
              </w:r>
              <w:r>
                <w:rPr>
                  <w:color w:val="000000"/>
                  <w:sz w:val="20"/>
                  <w:szCs w:val="20"/>
                </w:rPr>
                <w:delText xml:space="preserve"> podľa §</w:delText>
              </w:r>
              <w:r w:rsidR="001658C2">
                <w:rPr>
                  <w:color w:val="000000"/>
                  <w:sz w:val="20"/>
                  <w:szCs w:val="20"/>
                </w:rPr>
                <w:delText>7</w:delText>
              </w:r>
              <w:r>
                <w:rPr>
                  <w:color w:val="000000"/>
                  <w:sz w:val="20"/>
                  <w:szCs w:val="20"/>
                </w:rPr>
                <w:delText xml:space="preserve"> zákona č</w:delText>
              </w:r>
              <w:r w:rsidRPr="001658C2">
                <w:rPr>
                  <w:color w:val="000000"/>
                  <w:sz w:val="20"/>
                  <w:szCs w:val="20"/>
                </w:rPr>
                <w:delText xml:space="preserve">. </w:delText>
              </w:r>
              <w:r w:rsidR="001658C2">
                <w:rPr>
                  <w:color w:val="000000"/>
                  <w:sz w:val="20"/>
                  <w:szCs w:val="20"/>
                </w:rPr>
                <w:delText>357</w:delText>
              </w:r>
              <w:r w:rsidRPr="001658C2">
                <w:rPr>
                  <w:color w:val="000000"/>
                  <w:sz w:val="20"/>
                  <w:szCs w:val="20"/>
                </w:rPr>
                <w:delText>/</w:delText>
              </w:r>
              <w:r>
                <w:rPr>
                  <w:color w:val="000000"/>
                  <w:sz w:val="20"/>
                  <w:szCs w:val="20"/>
                </w:rPr>
                <w:delText>20</w:delText>
              </w:r>
              <w:r w:rsidR="00024BB9">
                <w:rPr>
                  <w:color w:val="000000"/>
                  <w:sz w:val="20"/>
                  <w:szCs w:val="20"/>
                </w:rPr>
                <w:delText>15</w:delText>
              </w:r>
              <w:r>
                <w:rPr>
                  <w:color w:val="000000"/>
                  <w:sz w:val="20"/>
                  <w:szCs w:val="20"/>
                </w:rPr>
                <w:delText xml:space="preserve"> Z. z. o finančnej kontrole a  audite a o zmene a doplnení niektorých zákonov</w:delText>
              </w:r>
              <w:r w:rsidR="00C861AB">
                <w:rPr>
                  <w:color w:val="000000"/>
                  <w:sz w:val="20"/>
                  <w:szCs w:val="20"/>
                </w:rPr>
                <w:delText xml:space="preserve"> v znení neskorších predpisov</w:delText>
              </w:r>
              <w:r>
                <w:rPr>
                  <w:color w:val="000000"/>
                  <w:sz w:val="20"/>
                  <w:szCs w:val="20"/>
                </w:rPr>
                <w:delText xml:space="preserve">? </w:delText>
              </w:r>
            </w:del>
          </w:p>
        </w:tc>
        <w:tc>
          <w:tcPr>
            <w:tcW w:w="570" w:type="dxa"/>
            <w:vAlign w:val="center"/>
            <w:hideMark/>
          </w:tcPr>
          <w:p w14:paraId="461EB6CB" w14:textId="77777777" w:rsidR="007C0184" w:rsidRDefault="007C0184">
            <w:pPr>
              <w:rPr>
                <w:del w:id="235" w:author="Autor"/>
                <w:color w:val="000000"/>
                <w:sz w:val="20"/>
                <w:szCs w:val="20"/>
              </w:rPr>
            </w:pPr>
            <w:del w:id="236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23576024" w14:textId="77777777" w:rsidR="007C0184" w:rsidRDefault="007C0184">
            <w:pPr>
              <w:rPr>
                <w:del w:id="237" w:author="Autor"/>
                <w:color w:val="000000"/>
                <w:sz w:val="20"/>
                <w:szCs w:val="20"/>
              </w:rPr>
            </w:pPr>
            <w:del w:id="238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gridSpan w:val="2"/>
            <w:vAlign w:val="center"/>
            <w:hideMark/>
          </w:tcPr>
          <w:p w14:paraId="6A10091C" w14:textId="77777777" w:rsidR="007C0184" w:rsidRDefault="007C0184">
            <w:pPr>
              <w:rPr>
                <w:del w:id="239" w:author="Autor"/>
                <w:color w:val="000000"/>
                <w:sz w:val="20"/>
                <w:szCs w:val="20"/>
              </w:rPr>
            </w:pPr>
            <w:del w:id="240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gridSpan w:val="2"/>
            <w:vAlign w:val="center"/>
            <w:hideMark/>
          </w:tcPr>
          <w:p w14:paraId="043A74AE" w14:textId="77777777" w:rsidR="007C0184" w:rsidRDefault="007C0184">
            <w:pPr>
              <w:jc w:val="both"/>
              <w:rPr>
                <w:del w:id="241" w:author="Autor"/>
                <w:b/>
                <w:bCs/>
                <w:color w:val="000000"/>
              </w:rPr>
            </w:pPr>
            <w:del w:id="242" w:author="Autor">
              <w:r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7C0184" w14:paraId="1ED88714" w14:textId="77777777" w:rsidTr="00675C58">
        <w:trPr>
          <w:gridAfter w:val="1"/>
          <w:wAfter w:w="149" w:type="dxa"/>
          <w:trHeight w:val="510"/>
          <w:del w:id="243" w:author="Autor"/>
        </w:trPr>
        <w:tc>
          <w:tcPr>
            <w:tcW w:w="864" w:type="dxa"/>
            <w:vAlign w:val="center"/>
            <w:hideMark/>
          </w:tcPr>
          <w:p w14:paraId="4097432F" w14:textId="77777777" w:rsidR="007C0184" w:rsidRDefault="007C0184">
            <w:pPr>
              <w:jc w:val="center"/>
              <w:rPr>
                <w:del w:id="244" w:author="Autor"/>
                <w:color w:val="000000"/>
                <w:sz w:val="20"/>
                <w:szCs w:val="20"/>
              </w:rPr>
            </w:pPr>
            <w:del w:id="245" w:author="Autor">
              <w:r>
                <w:rPr>
                  <w:color w:val="000000"/>
                  <w:sz w:val="20"/>
                  <w:szCs w:val="20"/>
                </w:rPr>
                <w:delText>1.7</w:delText>
              </w:r>
            </w:del>
          </w:p>
        </w:tc>
        <w:tc>
          <w:tcPr>
            <w:tcW w:w="4963" w:type="dxa"/>
            <w:gridSpan w:val="3"/>
            <w:vAlign w:val="center"/>
            <w:hideMark/>
          </w:tcPr>
          <w:p w14:paraId="05F9492E" w14:textId="77777777" w:rsidR="007C0184" w:rsidRDefault="007C0184" w:rsidP="00E83484">
            <w:pPr>
              <w:pStyle w:val="Default"/>
              <w:rPr>
                <w:del w:id="246" w:author="Autor"/>
                <w:sz w:val="20"/>
                <w:szCs w:val="20"/>
              </w:rPr>
            </w:pPr>
            <w:del w:id="247" w:author="Autor">
              <w:r w:rsidRPr="0024400F">
                <w:rPr>
                  <w:rFonts w:ascii="Times New Roman" w:hAnsi="Times New Roman"/>
                  <w:sz w:val="20"/>
                </w:rPr>
                <w:delText>Je ŽoP podpísaná štatutárnym orgánom prijímateľa alebo ním poverenou osobou</w:delText>
              </w:r>
              <w:r w:rsidR="00503240" w:rsidRPr="0024400F">
                <w:rPr>
                  <w:rFonts w:ascii="Times New Roman" w:hAnsi="Times New Roman"/>
                  <w:sz w:val="20"/>
                </w:rPr>
                <w:delText>?</w:delText>
              </w:r>
              <w:r w:rsidRPr="00CC1D6A">
                <w:rPr>
                  <w:sz w:val="20"/>
                  <w:szCs w:val="20"/>
                </w:rPr>
                <w:delText xml:space="preserve"> </w:delText>
              </w:r>
            </w:del>
          </w:p>
        </w:tc>
        <w:tc>
          <w:tcPr>
            <w:tcW w:w="570" w:type="dxa"/>
            <w:vAlign w:val="center"/>
            <w:hideMark/>
          </w:tcPr>
          <w:p w14:paraId="47791ACA" w14:textId="77777777" w:rsidR="007C0184" w:rsidRDefault="007C0184">
            <w:pPr>
              <w:rPr>
                <w:del w:id="248" w:author="Autor"/>
                <w:color w:val="000000"/>
                <w:sz w:val="20"/>
                <w:szCs w:val="20"/>
              </w:rPr>
            </w:pPr>
            <w:del w:id="249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0C059040" w14:textId="77777777" w:rsidR="007C0184" w:rsidRDefault="007C0184">
            <w:pPr>
              <w:rPr>
                <w:del w:id="250" w:author="Autor"/>
                <w:color w:val="000000"/>
                <w:sz w:val="20"/>
                <w:szCs w:val="20"/>
              </w:rPr>
            </w:pPr>
            <w:del w:id="251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gridSpan w:val="2"/>
            <w:vAlign w:val="center"/>
            <w:hideMark/>
          </w:tcPr>
          <w:p w14:paraId="4C7BAB0F" w14:textId="77777777" w:rsidR="007C0184" w:rsidRDefault="007C0184">
            <w:pPr>
              <w:rPr>
                <w:del w:id="252" w:author="Autor"/>
                <w:color w:val="000000"/>
                <w:sz w:val="20"/>
                <w:szCs w:val="20"/>
              </w:rPr>
            </w:pPr>
            <w:del w:id="253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gridSpan w:val="2"/>
            <w:vAlign w:val="center"/>
            <w:hideMark/>
          </w:tcPr>
          <w:p w14:paraId="3F5E470D" w14:textId="77777777" w:rsidR="007C0184" w:rsidRDefault="007C0184">
            <w:pPr>
              <w:jc w:val="both"/>
              <w:rPr>
                <w:del w:id="254" w:author="Autor"/>
                <w:b/>
                <w:bCs/>
                <w:color w:val="000000"/>
              </w:rPr>
            </w:pPr>
            <w:del w:id="255" w:author="Autor">
              <w:r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7C0184" w14:paraId="15A52861" w14:textId="77777777" w:rsidTr="00675C58">
        <w:trPr>
          <w:gridAfter w:val="1"/>
          <w:wAfter w:w="149" w:type="dxa"/>
          <w:trHeight w:val="510"/>
          <w:del w:id="256" w:author="Autor"/>
        </w:trPr>
        <w:tc>
          <w:tcPr>
            <w:tcW w:w="864" w:type="dxa"/>
            <w:vAlign w:val="center"/>
            <w:hideMark/>
          </w:tcPr>
          <w:p w14:paraId="73C2DD6F" w14:textId="77777777" w:rsidR="007C0184" w:rsidRDefault="007C0184">
            <w:pPr>
              <w:jc w:val="center"/>
              <w:rPr>
                <w:del w:id="257" w:author="Autor"/>
                <w:color w:val="000000"/>
                <w:sz w:val="20"/>
                <w:szCs w:val="20"/>
              </w:rPr>
            </w:pPr>
            <w:del w:id="258" w:author="Autor">
              <w:r>
                <w:rPr>
                  <w:color w:val="000000"/>
                  <w:sz w:val="20"/>
                  <w:szCs w:val="20"/>
                </w:rPr>
                <w:delText>1.8</w:delText>
              </w:r>
            </w:del>
          </w:p>
        </w:tc>
        <w:tc>
          <w:tcPr>
            <w:tcW w:w="4963" w:type="dxa"/>
            <w:gridSpan w:val="3"/>
            <w:vAlign w:val="center"/>
            <w:hideMark/>
          </w:tcPr>
          <w:p w14:paraId="15B5DCFE" w14:textId="77777777" w:rsidR="007C0184" w:rsidRDefault="007C0184" w:rsidP="00F8414E">
            <w:pPr>
              <w:rPr>
                <w:del w:id="259" w:author="Autor"/>
                <w:color w:val="000000"/>
                <w:sz w:val="20"/>
                <w:szCs w:val="20"/>
              </w:rPr>
            </w:pPr>
            <w:del w:id="260" w:author="Autor">
              <w:r>
                <w:rPr>
                  <w:color w:val="000000"/>
                  <w:sz w:val="20"/>
                  <w:szCs w:val="20"/>
                </w:rPr>
                <w:delText xml:space="preserve">Predložil prijímateľ ŽoP v súlade so systémom financovania dohodnutým v zmysle </w:delText>
              </w:r>
              <w:r w:rsidR="00A5426A">
                <w:rPr>
                  <w:color w:val="000000"/>
                  <w:sz w:val="20"/>
                  <w:szCs w:val="20"/>
                </w:rPr>
                <w:delText>Zmluv</w:delText>
              </w:r>
              <w:r>
                <w:rPr>
                  <w:color w:val="000000"/>
                  <w:sz w:val="20"/>
                  <w:szCs w:val="20"/>
                </w:rPr>
                <w:delText xml:space="preserve">y o NFP? </w:delText>
              </w:r>
            </w:del>
          </w:p>
        </w:tc>
        <w:tc>
          <w:tcPr>
            <w:tcW w:w="570" w:type="dxa"/>
            <w:vAlign w:val="center"/>
            <w:hideMark/>
          </w:tcPr>
          <w:p w14:paraId="7CEBC4E0" w14:textId="77777777" w:rsidR="007C0184" w:rsidRDefault="007C0184">
            <w:pPr>
              <w:rPr>
                <w:del w:id="261" w:author="Autor"/>
                <w:color w:val="000000"/>
                <w:sz w:val="20"/>
                <w:szCs w:val="20"/>
              </w:rPr>
            </w:pPr>
            <w:del w:id="262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7BECC5F3" w14:textId="77777777" w:rsidR="007C0184" w:rsidRDefault="007C0184">
            <w:pPr>
              <w:rPr>
                <w:del w:id="263" w:author="Autor"/>
                <w:color w:val="000000"/>
                <w:sz w:val="20"/>
                <w:szCs w:val="20"/>
              </w:rPr>
            </w:pPr>
            <w:del w:id="264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gridSpan w:val="2"/>
            <w:vAlign w:val="center"/>
            <w:hideMark/>
          </w:tcPr>
          <w:p w14:paraId="4572EFCA" w14:textId="77777777" w:rsidR="007C0184" w:rsidRDefault="007C0184">
            <w:pPr>
              <w:rPr>
                <w:del w:id="265" w:author="Autor"/>
                <w:color w:val="000000"/>
                <w:sz w:val="20"/>
                <w:szCs w:val="20"/>
              </w:rPr>
            </w:pPr>
            <w:del w:id="266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gridSpan w:val="2"/>
            <w:vAlign w:val="center"/>
            <w:hideMark/>
          </w:tcPr>
          <w:p w14:paraId="6566039A" w14:textId="77777777" w:rsidR="007C0184" w:rsidRDefault="007C0184">
            <w:pPr>
              <w:jc w:val="both"/>
              <w:rPr>
                <w:del w:id="267" w:author="Autor"/>
                <w:b/>
                <w:bCs/>
                <w:color w:val="000000"/>
              </w:rPr>
            </w:pPr>
            <w:del w:id="268" w:author="Autor">
              <w:r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7C0184" w14:paraId="6889735E" w14:textId="77777777" w:rsidTr="00675C58">
        <w:trPr>
          <w:gridAfter w:val="1"/>
          <w:wAfter w:w="149" w:type="dxa"/>
          <w:trHeight w:val="300"/>
          <w:del w:id="269" w:author="Autor"/>
        </w:trPr>
        <w:tc>
          <w:tcPr>
            <w:tcW w:w="864" w:type="dxa"/>
            <w:vAlign w:val="center"/>
            <w:hideMark/>
          </w:tcPr>
          <w:p w14:paraId="7C0AC742" w14:textId="77777777" w:rsidR="007C0184" w:rsidRDefault="007C0184">
            <w:pPr>
              <w:jc w:val="center"/>
              <w:rPr>
                <w:del w:id="270" w:author="Autor"/>
                <w:color w:val="000000"/>
                <w:sz w:val="20"/>
                <w:szCs w:val="20"/>
              </w:rPr>
            </w:pPr>
            <w:del w:id="271" w:author="Autor">
              <w:r>
                <w:rPr>
                  <w:color w:val="000000"/>
                  <w:sz w:val="20"/>
                  <w:szCs w:val="20"/>
                </w:rPr>
                <w:delText>1.9</w:delText>
              </w:r>
            </w:del>
          </w:p>
        </w:tc>
        <w:tc>
          <w:tcPr>
            <w:tcW w:w="4963" w:type="dxa"/>
            <w:gridSpan w:val="3"/>
            <w:vAlign w:val="center"/>
            <w:hideMark/>
          </w:tcPr>
          <w:p w14:paraId="448B2DC1" w14:textId="77777777" w:rsidR="007C0184" w:rsidRDefault="007C0184">
            <w:pPr>
              <w:rPr>
                <w:del w:id="272" w:author="Autor"/>
                <w:color w:val="000000"/>
                <w:sz w:val="20"/>
                <w:szCs w:val="20"/>
              </w:rPr>
            </w:pPr>
            <w:del w:id="273" w:author="Autor">
              <w:r>
                <w:rPr>
                  <w:color w:val="000000"/>
                  <w:sz w:val="20"/>
                  <w:szCs w:val="20"/>
                </w:rPr>
                <w:delText>Bol prijímateľ oprávnený predložiť žiadosť o platbu?</w:delText>
              </w:r>
            </w:del>
          </w:p>
        </w:tc>
        <w:tc>
          <w:tcPr>
            <w:tcW w:w="570" w:type="dxa"/>
            <w:vAlign w:val="center"/>
            <w:hideMark/>
          </w:tcPr>
          <w:p w14:paraId="2A672BD7" w14:textId="77777777" w:rsidR="007C0184" w:rsidRDefault="007C0184">
            <w:pPr>
              <w:rPr>
                <w:del w:id="274" w:author="Autor"/>
                <w:color w:val="000000"/>
                <w:sz w:val="20"/>
                <w:szCs w:val="20"/>
              </w:rPr>
            </w:pPr>
            <w:del w:id="275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5309B211" w14:textId="77777777" w:rsidR="007C0184" w:rsidRDefault="007C0184">
            <w:pPr>
              <w:rPr>
                <w:del w:id="276" w:author="Autor"/>
                <w:color w:val="000000"/>
                <w:sz w:val="20"/>
                <w:szCs w:val="20"/>
              </w:rPr>
            </w:pPr>
            <w:del w:id="277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gridSpan w:val="2"/>
            <w:vAlign w:val="center"/>
            <w:hideMark/>
          </w:tcPr>
          <w:p w14:paraId="360123A6" w14:textId="77777777" w:rsidR="007C0184" w:rsidRDefault="007C0184">
            <w:pPr>
              <w:rPr>
                <w:del w:id="278" w:author="Autor"/>
                <w:color w:val="000000"/>
                <w:sz w:val="20"/>
                <w:szCs w:val="20"/>
              </w:rPr>
            </w:pPr>
            <w:del w:id="279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gridSpan w:val="2"/>
            <w:vAlign w:val="center"/>
            <w:hideMark/>
          </w:tcPr>
          <w:p w14:paraId="64C1593D" w14:textId="77777777" w:rsidR="007C0184" w:rsidRDefault="007C0184">
            <w:pPr>
              <w:jc w:val="both"/>
              <w:rPr>
                <w:del w:id="280" w:author="Autor"/>
                <w:b/>
                <w:bCs/>
                <w:color w:val="000000"/>
                <w:sz w:val="20"/>
                <w:szCs w:val="20"/>
              </w:rPr>
            </w:pPr>
            <w:del w:id="281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1A775D" w14:paraId="7EE5A28E" w14:textId="77777777" w:rsidTr="001A775D">
        <w:trPr>
          <w:gridAfter w:val="1"/>
          <w:wAfter w:w="149" w:type="dxa"/>
          <w:trHeight w:val="300"/>
          <w:del w:id="282" w:author="Autor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7C1BC0CD" w14:textId="77777777" w:rsidR="007C0184" w:rsidRDefault="007C0184">
            <w:pPr>
              <w:jc w:val="center"/>
              <w:rPr>
                <w:del w:id="283" w:author="Autor"/>
                <w:b/>
                <w:bCs/>
                <w:color w:val="000000"/>
                <w:sz w:val="22"/>
                <w:szCs w:val="22"/>
              </w:rPr>
            </w:pPr>
            <w:del w:id="284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2</w:delText>
              </w:r>
            </w:del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4FC068A4" w14:textId="77777777" w:rsidR="007C0184" w:rsidRDefault="007C0184">
            <w:pPr>
              <w:rPr>
                <w:del w:id="285" w:author="Autor"/>
                <w:b/>
                <w:bCs/>
                <w:color w:val="000000"/>
                <w:sz w:val="22"/>
                <w:szCs w:val="22"/>
              </w:rPr>
            </w:pPr>
            <w:del w:id="286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Oprávnenosť výdavkov</w:delText>
              </w:r>
            </w:del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237B3246" w14:textId="77777777" w:rsidR="007C0184" w:rsidRDefault="007C0184">
            <w:pPr>
              <w:rPr>
                <w:del w:id="287" w:author="Autor"/>
                <w:b/>
                <w:bCs/>
                <w:color w:val="000000"/>
                <w:sz w:val="22"/>
                <w:szCs w:val="22"/>
              </w:rPr>
            </w:pPr>
            <w:del w:id="288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484460F9" w14:textId="77777777" w:rsidR="007C0184" w:rsidRDefault="007C0184">
            <w:pPr>
              <w:rPr>
                <w:del w:id="289" w:author="Autor"/>
                <w:b/>
                <w:bCs/>
                <w:color w:val="000000"/>
                <w:sz w:val="22"/>
                <w:szCs w:val="22"/>
              </w:rPr>
            </w:pPr>
            <w:del w:id="290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  <w:tc>
          <w:tcPr>
            <w:tcW w:w="712" w:type="dxa"/>
            <w:gridSpan w:val="2"/>
            <w:shd w:val="clear" w:color="000000" w:fill="B2A1C7"/>
            <w:vAlign w:val="center"/>
            <w:hideMark/>
          </w:tcPr>
          <w:p w14:paraId="02491D7B" w14:textId="77777777" w:rsidR="007C0184" w:rsidRDefault="007C0184">
            <w:pPr>
              <w:rPr>
                <w:del w:id="291" w:author="Autor"/>
                <w:b/>
                <w:bCs/>
                <w:color w:val="000000"/>
                <w:sz w:val="22"/>
                <w:szCs w:val="22"/>
              </w:rPr>
            </w:pPr>
            <w:del w:id="292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  <w:tc>
          <w:tcPr>
            <w:tcW w:w="1270" w:type="dxa"/>
            <w:gridSpan w:val="2"/>
            <w:shd w:val="clear" w:color="000000" w:fill="B2A1C7"/>
            <w:vAlign w:val="center"/>
            <w:hideMark/>
          </w:tcPr>
          <w:p w14:paraId="49FCB62C" w14:textId="77777777" w:rsidR="007C0184" w:rsidRDefault="007C0184">
            <w:pPr>
              <w:rPr>
                <w:del w:id="293" w:author="Autor"/>
                <w:b/>
                <w:bCs/>
                <w:color w:val="000000"/>
                <w:sz w:val="22"/>
                <w:szCs w:val="22"/>
              </w:rPr>
            </w:pPr>
            <w:del w:id="294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</w:tr>
      <w:tr w:rsidR="001A775D" w14:paraId="7E3EA7E3" w14:textId="77777777" w:rsidTr="001A775D">
        <w:trPr>
          <w:gridAfter w:val="1"/>
          <w:wAfter w:w="149" w:type="dxa"/>
          <w:trHeight w:val="300"/>
          <w:del w:id="295" w:author="Autor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4A9A19FF" w14:textId="77777777" w:rsidR="007C0184" w:rsidRDefault="007C0184">
            <w:pPr>
              <w:jc w:val="center"/>
              <w:rPr>
                <w:del w:id="296" w:author="Autor"/>
                <w:b/>
                <w:bCs/>
                <w:color w:val="000000"/>
                <w:sz w:val="20"/>
                <w:szCs w:val="20"/>
              </w:rPr>
            </w:pPr>
            <w:del w:id="297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2.1</w:delText>
              </w:r>
            </w:del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14E42195" w14:textId="77777777" w:rsidR="007C0184" w:rsidRDefault="007C0184">
            <w:pPr>
              <w:rPr>
                <w:del w:id="298" w:author="Autor"/>
                <w:b/>
                <w:bCs/>
                <w:color w:val="000000"/>
                <w:sz w:val="20"/>
                <w:szCs w:val="20"/>
              </w:rPr>
            </w:pPr>
            <w:del w:id="299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Vecná oprávnenosť výdavku</w:delText>
              </w:r>
            </w:del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0EE911B8" w14:textId="77777777" w:rsidR="007C0184" w:rsidRDefault="007C0184">
            <w:pPr>
              <w:rPr>
                <w:del w:id="300" w:author="Autor"/>
                <w:b/>
                <w:bCs/>
                <w:color w:val="000000"/>
                <w:sz w:val="20"/>
                <w:szCs w:val="20"/>
              </w:rPr>
            </w:pPr>
            <w:del w:id="301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1E59895A" w14:textId="77777777" w:rsidR="007C0184" w:rsidRDefault="007C0184">
            <w:pPr>
              <w:rPr>
                <w:del w:id="302" w:author="Autor"/>
                <w:b/>
                <w:bCs/>
                <w:color w:val="000000"/>
                <w:sz w:val="20"/>
                <w:szCs w:val="20"/>
              </w:rPr>
            </w:pPr>
            <w:del w:id="303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gridSpan w:val="2"/>
            <w:shd w:val="clear" w:color="000000" w:fill="B2A1C7"/>
            <w:vAlign w:val="center"/>
            <w:hideMark/>
          </w:tcPr>
          <w:p w14:paraId="6BF6FC70" w14:textId="77777777" w:rsidR="007C0184" w:rsidRDefault="007C0184">
            <w:pPr>
              <w:rPr>
                <w:del w:id="304" w:author="Autor"/>
                <w:b/>
                <w:bCs/>
                <w:color w:val="000000"/>
                <w:sz w:val="20"/>
                <w:szCs w:val="20"/>
              </w:rPr>
            </w:pPr>
            <w:del w:id="305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gridSpan w:val="2"/>
            <w:shd w:val="clear" w:color="000000" w:fill="B2A1C7"/>
            <w:vAlign w:val="center"/>
            <w:hideMark/>
          </w:tcPr>
          <w:p w14:paraId="7D3F3E1C" w14:textId="77777777" w:rsidR="007C0184" w:rsidRDefault="007C0184">
            <w:pPr>
              <w:rPr>
                <w:del w:id="306" w:author="Autor"/>
                <w:b/>
                <w:bCs/>
                <w:color w:val="000000"/>
                <w:sz w:val="20"/>
                <w:szCs w:val="20"/>
              </w:rPr>
            </w:pPr>
            <w:del w:id="307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7C0184" w14:paraId="6895F5AA" w14:textId="77777777" w:rsidTr="00675C58">
        <w:trPr>
          <w:gridAfter w:val="1"/>
          <w:wAfter w:w="149" w:type="dxa"/>
          <w:trHeight w:val="765"/>
          <w:del w:id="308" w:author="Autor"/>
        </w:trPr>
        <w:tc>
          <w:tcPr>
            <w:tcW w:w="864" w:type="dxa"/>
            <w:vAlign w:val="center"/>
            <w:hideMark/>
          </w:tcPr>
          <w:p w14:paraId="44BBA913" w14:textId="77777777" w:rsidR="007C0184" w:rsidRDefault="007C0184">
            <w:pPr>
              <w:jc w:val="center"/>
              <w:rPr>
                <w:del w:id="309" w:author="Autor"/>
                <w:color w:val="000000"/>
                <w:sz w:val="20"/>
                <w:szCs w:val="20"/>
              </w:rPr>
            </w:pPr>
            <w:del w:id="310" w:author="Autor">
              <w:r>
                <w:rPr>
                  <w:color w:val="000000"/>
                  <w:sz w:val="20"/>
                  <w:szCs w:val="20"/>
                </w:rPr>
                <w:delText>2.1.1</w:delText>
              </w:r>
            </w:del>
          </w:p>
        </w:tc>
        <w:tc>
          <w:tcPr>
            <w:tcW w:w="4963" w:type="dxa"/>
            <w:gridSpan w:val="3"/>
            <w:vAlign w:val="center"/>
            <w:hideMark/>
          </w:tcPr>
          <w:p w14:paraId="6E52103F" w14:textId="77777777" w:rsidR="007C0184" w:rsidRDefault="007C0184">
            <w:pPr>
              <w:rPr>
                <w:del w:id="311" w:author="Autor"/>
                <w:color w:val="000000"/>
                <w:sz w:val="20"/>
                <w:szCs w:val="20"/>
              </w:rPr>
            </w:pPr>
            <w:del w:id="312" w:author="Autor">
              <w:r>
                <w:rPr>
                  <w:color w:val="000000"/>
                  <w:sz w:val="20"/>
                  <w:szCs w:val="20"/>
                </w:rPr>
                <w:delText xml:space="preserve">Sú údaje na účtovných dokladoch, resp. dokumentácii, ktorá ich nahradzuje, matematicky správne (vo vzťahu k množstvu a jednotkovej cene, k objemu a jednotkovej cene, súčtov jednotlivých položiek)? </w:delText>
              </w:r>
            </w:del>
          </w:p>
        </w:tc>
        <w:tc>
          <w:tcPr>
            <w:tcW w:w="570" w:type="dxa"/>
            <w:vAlign w:val="center"/>
            <w:hideMark/>
          </w:tcPr>
          <w:p w14:paraId="5D4632A0" w14:textId="77777777" w:rsidR="007C0184" w:rsidRDefault="007C0184">
            <w:pPr>
              <w:rPr>
                <w:del w:id="313" w:author="Autor"/>
                <w:color w:val="000000"/>
                <w:sz w:val="20"/>
                <w:szCs w:val="20"/>
              </w:rPr>
            </w:pPr>
            <w:del w:id="314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69111A23" w14:textId="77777777" w:rsidR="007C0184" w:rsidRDefault="007C0184">
            <w:pPr>
              <w:rPr>
                <w:del w:id="315" w:author="Autor"/>
                <w:color w:val="000000"/>
                <w:sz w:val="20"/>
                <w:szCs w:val="20"/>
              </w:rPr>
            </w:pPr>
            <w:del w:id="316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gridSpan w:val="2"/>
            <w:vAlign w:val="center"/>
            <w:hideMark/>
          </w:tcPr>
          <w:p w14:paraId="50248DC6" w14:textId="77777777" w:rsidR="007C0184" w:rsidRDefault="007C0184">
            <w:pPr>
              <w:rPr>
                <w:del w:id="317" w:author="Autor"/>
                <w:color w:val="000000"/>
                <w:sz w:val="20"/>
                <w:szCs w:val="20"/>
              </w:rPr>
            </w:pPr>
            <w:del w:id="318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gridSpan w:val="2"/>
            <w:vAlign w:val="center"/>
            <w:hideMark/>
          </w:tcPr>
          <w:p w14:paraId="255FD5B3" w14:textId="77777777" w:rsidR="007C0184" w:rsidRDefault="007C0184">
            <w:pPr>
              <w:jc w:val="both"/>
              <w:rPr>
                <w:del w:id="319" w:author="Autor"/>
                <w:b/>
                <w:bCs/>
                <w:color w:val="000000"/>
              </w:rPr>
            </w:pPr>
            <w:del w:id="320" w:author="Autor">
              <w:r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7C0184" w14:paraId="04BFB2D8" w14:textId="77777777" w:rsidTr="00675C58">
        <w:trPr>
          <w:gridAfter w:val="1"/>
          <w:wAfter w:w="149" w:type="dxa"/>
          <w:trHeight w:val="510"/>
          <w:del w:id="321" w:author="Autor"/>
        </w:trPr>
        <w:tc>
          <w:tcPr>
            <w:tcW w:w="864" w:type="dxa"/>
            <w:vAlign w:val="center"/>
            <w:hideMark/>
          </w:tcPr>
          <w:p w14:paraId="5BFE5917" w14:textId="77777777" w:rsidR="007C0184" w:rsidRDefault="007C0184">
            <w:pPr>
              <w:jc w:val="center"/>
              <w:rPr>
                <w:del w:id="322" w:author="Autor"/>
                <w:color w:val="000000"/>
                <w:sz w:val="20"/>
                <w:szCs w:val="20"/>
              </w:rPr>
            </w:pPr>
            <w:del w:id="323" w:author="Autor">
              <w:r>
                <w:rPr>
                  <w:color w:val="000000"/>
                  <w:sz w:val="20"/>
                  <w:szCs w:val="20"/>
                </w:rPr>
                <w:delText>2.1.2</w:delText>
              </w:r>
            </w:del>
          </w:p>
        </w:tc>
        <w:tc>
          <w:tcPr>
            <w:tcW w:w="4963" w:type="dxa"/>
            <w:gridSpan w:val="3"/>
            <w:vAlign w:val="center"/>
            <w:hideMark/>
          </w:tcPr>
          <w:p w14:paraId="47ACBB7F" w14:textId="77777777" w:rsidR="007C0184" w:rsidRDefault="007C0184">
            <w:pPr>
              <w:rPr>
                <w:del w:id="324" w:author="Autor"/>
                <w:color w:val="000000"/>
                <w:sz w:val="20"/>
                <w:szCs w:val="20"/>
              </w:rPr>
            </w:pPr>
            <w:del w:id="325" w:author="Autor">
              <w:r>
                <w:rPr>
                  <w:color w:val="000000"/>
                  <w:sz w:val="20"/>
                  <w:szCs w:val="20"/>
                </w:rPr>
                <w:delText>Zodpovedá nárokovaná čiastka v ŽoP údajom uvedeným v priložených účtovných dokladoch, resp. dokumentácii, ktorá ich nahradzuje?</w:delText>
              </w:r>
            </w:del>
          </w:p>
        </w:tc>
        <w:tc>
          <w:tcPr>
            <w:tcW w:w="570" w:type="dxa"/>
            <w:vAlign w:val="center"/>
            <w:hideMark/>
          </w:tcPr>
          <w:p w14:paraId="48A1BF71" w14:textId="77777777" w:rsidR="007C0184" w:rsidRDefault="007C0184">
            <w:pPr>
              <w:rPr>
                <w:del w:id="326" w:author="Autor"/>
                <w:color w:val="000000"/>
                <w:sz w:val="20"/>
                <w:szCs w:val="20"/>
              </w:rPr>
            </w:pPr>
            <w:del w:id="327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003A36C2" w14:textId="77777777" w:rsidR="007C0184" w:rsidRDefault="007C0184">
            <w:pPr>
              <w:rPr>
                <w:del w:id="328" w:author="Autor"/>
                <w:color w:val="000000"/>
                <w:sz w:val="20"/>
                <w:szCs w:val="20"/>
              </w:rPr>
            </w:pPr>
            <w:del w:id="329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gridSpan w:val="2"/>
            <w:vAlign w:val="center"/>
            <w:hideMark/>
          </w:tcPr>
          <w:p w14:paraId="545368BF" w14:textId="77777777" w:rsidR="007C0184" w:rsidRDefault="007C0184">
            <w:pPr>
              <w:rPr>
                <w:del w:id="330" w:author="Autor"/>
                <w:color w:val="000000"/>
                <w:sz w:val="20"/>
                <w:szCs w:val="20"/>
              </w:rPr>
            </w:pPr>
            <w:del w:id="331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gridSpan w:val="2"/>
            <w:vAlign w:val="center"/>
            <w:hideMark/>
          </w:tcPr>
          <w:p w14:paraId="1EE6510A" w14:textId="77777777" w:rsidR="007C0184" w:rsidRDefault="007C0184">
            <w:pPr>
              <w:jc w:val="both"/>
              <w:rPr>
                <w:del w:id="332" w:author="Autor"/>
                <w:b/>
                <w:bCs/>
                <w:color w:val="000000"/>
              </w:rPr>
            </w:pPr>
            <w:del w:id="333" w:author="Autor">
              <w:r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7C0184" w14:paraId="375FD27B" w14:textId="77777777" w:rsidTr="00675C58">
        <w:trPr>
          <w:gridAfter w:val="1"/>
          <w:wAfter w:w="149" w:type="dxa"/>
          <w:trHeight w:val="510"/>
          <w:del w:id="334" w:author="Autor"/>
        </w:trPr>
        <w:tc>
          <w:tcPr>
            <w:tcW w:w="864" w:type="dxa"/>
            <w:vAlign w:val="center"/>
            <w:hideMark/>
          </w:tcPr>
          <w:p w14:paraId="493CC383" w14:textId="77777777" w:rsidR="007C0184" w:rsidRDefault="007C0184">
            <w:pPr>
              <w:jc w:val="center"/>
              <w:rPr>
                <w:del w:id="335" w:author="Autor"/>
                <w:color w:val="000000"/>
                <w:sz w:val="20"/>
                <w:szCs w:val="20"/>
              </w:rPr>
            </w:pPr>
            <w:del w:id="336" w:author="Autor">
              <w:r>
                <w:rPr>
                  <w:color w:val="000000"/>
                  <w:sz w:val="20"/>
                  <w:szCs w:val="20"/>
                </w:rPr>
                <w:delText>2.1.3</w:delText>
              </w:r>
            </w:del>
          </w:p>
        </w:tc>
        <w:tc>
          <w:tcPr>
            <w:tcW w:w="4963" w:type="dxa"/>
            <w:gridSpan w:val="3"/>
            <w:vAlign w:val="center"/>
            <w:hideMark/>
          </w:tcPr>
          <w:p w14:paraId="3B255786" w14:textId="77777777" w:rsidR="007C0184" w:rsidRDefault="007C0184">
            <w:pPr>
              <w:rPr>
                <w:del w:id="337" w:author="Autor"/>
                <w:color w:val="000000"/>
                <w:sz w:val="20"/>
                <w:szCs w:val="20"/>
              </w:rPr>
            </w:pPr>
            <w:del w:id="338" w:author="Autor">
              <w:r>
                <w:rPr>
                  <w:color w:val="000000"/>
                  <w:sz w:val="20"/>
                  <w:szCs w:val="20"/>
                </w:rPr>
                <w:delText>Súhlasia číselné prepočty jednotlivých položiek v ŽoP a priložených účtovných dokladoch, resp. dokumentácii, ktorá ich nahradzuje?</w:delText>
              </w:r>
            </w:del>
          </w:p>
        </w:tc>
        <w:tc>
          <w:tcPr>
            <w:tcW w:w="570" w:type="dxa"/>
            <w:vAlign w:val="center"/>
            <w:hideMark/>
          </w:tcPr>
          <w:p w14:paraId="229B8ED7" w14:textId="77777777" w:rsidR="007C0184" w:rsidRDefault="007C0184">
            <w:pPr>
              <w:rPr>
                <w:del w:id="339" w:author="Autor"/>
                <w:color w:val="000000"/>
                <w:sz w:val="20"/>
                <w:szCs w:val="20"/>
              </w:rPr>
            </w:pPr>
            <w:del w:id="340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44C39BCE" w14:textId="77777777" w:rsidR="007C0184" w:rsidRDefault="007C0184">
            <w:pPr>
              <w:rPr>
                <w:del w:id="341" w:author="Autor"/>
                <w:color w:val="000000"/>
                <w:sz w:val="20"/>
                <w:szCs w:val="20"/>
              </w:rPr>
            </w:pPr>
            <w:del w:id="342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gridSpan w:val="2"/>
            <w:vAlign w:val="center"/>
            <w:hideMark/>
          </w:tcPr>
          <w:p w14:paraId="1F3D158A" w14:textId="77777777" w:rsidR="007C0184" w:rsidRDefault="007C0184">
            <w:pPr>
              <w:rPr>
                <w:del w:id="343" w:author="Autor"/>
                <w:color w:val="000000"/>
                <w:sz w:val="20"/>
                <w:szCs w:val="20"/>
              </w:rPr>
            </w:pPr>
            <w:del w:id="344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gridSpan w:val="2"/>
            <w:vAlign w:val="center"/>
            <w:hideMark/>
          </w:tcPr>
          <w:p w14:paraId="05701199" w14:textId="77777777" w:rsidR="007C0184" w:rsidRDefault="007C0184">
            <w:pPr>
              <w:jc w:val="both"/>
              <w:rPr>
                <w:del w:id="345" w:author="Autor"/>
                <w:b/>
                <w:bCs/>
                <w:color w:val="000000"/>
              </w:rPr>
            </w:pPr>
            <w:del w:id="346" w:author="Autor">
              <w:r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7C0184" w14:paraId="33CBE04E" w14:textId="77777777" w:rsidTr="00675C58">
        <w:trPr>
          <w:gridAfter w:val="1"/>
          <w:wAfter w:w="149" w:type="dxa"/>
          <w:trHeight w:val="300"/>
          <w:del w:id="347" w:author="Autor"/>
        </w:trPr>
        <w:tc>
          <w:tcPr>
            <w:tcW w:w="864" w:type="dxa"/>
            <w:vAlign w:val="center"/>
            <w:hideMark/>
          </w:tcPr>
          <w:p w14:paraId="721A7F7D" w14:textId="77777777" w:rsidR="007C0184" w:rsidRDefault="007C0184">
            <w:pPr>
              <w:jc w:val="center"/>
              <w:rPr>
                <w:del w:id="348" w:author="Autor"/>
                <w:color w:val="000000"/>
                <w:sz w:val="20"/>
                <w:szCs w:val="20"/>
              </w:rPr>
            </w:pPr>
            <w:del w:id="349" w:author="Autor">
              <w:r>
                <w:rPr>
                  <w:color w:val="000000"/>
                  <w:sz w:val="20"/>
                  <w:szCs w:val="20"/>
                </w:rPr>
                <w:delText>2.1.4</w:delText>
              </w:r>
            </w:del>
          </w:p>
        </w:tc>
        <w:tc>
          <w:tcPr>
            <w:tcW w:w="4963" w:type="dxa"/>
            <w:gridSpan w:val="3"/>
            <w:vAlign w:val="center"/>
            <w:hideMark/>
          </w:tcPr>
          <w:p w14:paraId="7D99D132" w14:textId="77777777" w:rsidR="007C0184" w:rsidRDefault="007C0184">
            <w:pPr>
              <w:rPr>
                <w:del w:id="350" w:author="Autor"/>
                <w:color w:val="000000"/>
                <w:sz w:val="20"/>
                <w:szCs w:val="20"/>
              </w:rPr>
            </w:pPr>
            <w:del w:id="351" w:author="Autor">
              <w:r>
                <w:rPr>
                  <w:color w:val="000000"/>
                  <w:sz w:val="20"/>
                  <w:szCs w:val="20"/>
                </w:rPr>
                <w:delText>Je výdavok v súlade s pravidlami a podmienkami stanovenými v</w:delText>
              </w:r>
              <w:r w:rsidR="00F8414E">
                <w:rPr>
                  <w:color w:val="000000"/>
                  <w:sz w:val="20"/>
                  <w:szCs w:val="20"/>
                </w:rPr>
                <w:delText> </w:delText>
              </w:r>
              <w:r w:rsidR="00A5426A">
                <w:rPr>
                  <w:color w:val="000000"/>
                  <w:sz w:val="20"/>
                  <w:szCs w:val="20"/>
                </w:rPr>
                <w:delText>Zmluv</w:delText>
              </w:r>
              <w:r>
                <w:rPr>
                  <w:color w:val="000000"/>
                  <w:sz w:val="20"/>
                  <w:szCs w:val="20"/>
                </w:rPr>
                <w:delText>e</w:delText>
              </w:r>
              <w:r w:rsidR="00F8414E">
                <w:rPr>
                  <w:color w:val="000000"/>
                  <w:sz w:val="20"/>
                  <w:szCs w:val="20"/>
                </w:rPr>
                <w:delText xml:space="preserve"> o NFP</w:delText>
              </w:r>
              <w:r>
                <w:rPr>
                  <w:color w:val="000000"/>
                  <w:sz w:val="20"/>
                  <w:szCs w:val="20"/>
                </w:rPr>
                <w:delText xml:space="preserve">? </w:delText>
              </w:r>
            </w:del>
          </w:p>
        </w:tc>
        <w:tc>
          <w:tcPr>
            <w:tcW w:w="570" w:type="dxa"/>
            <w:vAlign w:val="center"/>
            <w:hideMark/>
          </w:tcPr>
          <w:p w14:paraId="10FB75DC" w14:textId="77777777" w:rsidR="007C0184" w:rsidRDefault="007C0184">
            <w:pPr>
              <w:rPr>
                <w:del w:id="352" w:author="Autor"/>
                <w:color w:val="000000"/>
                <w:sz w:val="20"/>
                <w:szCs w:val="20"/>
              </w:rPr>
            </w:pPr>
            <w:del w:id="353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19E534CB" w14:textId="77777777" w:rsidR="007C0184" w:rsidRDefault="007C0184">
            <w:pPr>
              <w:rPr>
                <w:del w:id="354" w:author="Autor"/>
                <w:color w:val="000000"/>
                <w:sz w:val="20"/>
                <w:szCs w:val="20"/>
              </w:rPr>
            </w:pPr>
            <w:del w:id="355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gridSpan w:val="2"/>
            <w:vAlign w:val="center"/>
            <w:hideMark/>
          </w:tcPr>
          <w:p w14:paraId="0927083F" w14:textId="77777777" w:rsidR="007C0184" w:rsidRDefault="007C0184">
            <w:pPr>
              <w:rPr>
                <w:del w:id="356" w:author="Autor"/>
                <w:color w:val="000000"/>
                <w:sz w:val="20"/>
                <w:szCs w:val="20"/>
              </w:rPr>
            </w:pPr>
            <w:del w:id="357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gridSpan w:val="2"/>
            <w:vAlign w:val="center"/>
            <w:hideMark/>
          </w:tcPr>
          <w:p w14:paraId="39740AB7" w14:textId="77777777" w:rsidR="007C0184" w:rsidRDefault="007C0184">
            <w:pPr>
              <w:jc w:val="both"/>
              <w:rPr>
                <w:del w:id="358" w:author="Autor"/>
                <w:b/>
                <w:bCs/>
                <w:color w:val="000000"/>
                <w:sz w:val="20"/>
                <w:szCs w:val="20"/>
              </w:rPr>
            </w:pPr>
            <w:del w:id="359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7C0184" w14:paraId="71CE435C" w14:textId="77777777" w:rsidTr="00675C58">
        <w:trPr>
          <w:gridAfter w:val="1"/>
          <w:wAfter w:w="149" w:type="dxa"/>
          <w:trHeight w:val="300"/>
          <w:del w:id="360" w:author="Autor"/>
        </w:trPr>
        <w:tc>
          <w:tcPr>
            <w:tcW w:w="864" w:type="dxa"/>
            <w:vAlign w:val="center"/>
            <w:hideMark/>
          </w:tcPr>
          <w:p w14:paraId="2F68D14D" w14:textId="77777777" w:rsidR="007C0184" w:rsidRDefault="007C0184">
            <w:pPr>
              <w:jc w:val="center"/>
              <w:rPr>
                <w:del w:id="361" w:author="Autor"/>
                <w:color w:val="000000"/>
                <w:sz w:val="20"/>
                <w:szCs w:val="20"/>
              </w:rPr>
            </w:pPr>
            <w:del w:id="362" w:author="Autor">
              <w:r>
                <w:rPr>
                  <w:color w:val="000000"/>
                  <w:sz w:val="20"/>
                  <w:szCs w:val="20"/>
                </w:rPr>
                <w:delText>2.1.5</w:delText>
              </w:r>
            </w:del>
          </w:p>
        </w:tc>
        <w:tc>
          <w:tcPr>
            <w:tcW w:w="4963" w:type="dxa"/>
            <w:gridSpan w:val="3"/>
            <w:vAlign w:val="center"/>
            <w:hideMark/>
          </w:tcPr>
          <w:p w14:paraId="63323CF4" w14:textId="77777777" w:rsidR="007C0184" w:rsidRDefault="007C0184">
            <w:pPr>
              <w:rPr>
                <w:del w:id="363" w:author="Autor"/>
                <w:color w:val="000000"/>
                <w:sz w:val="20"/>
                <w:szCs w:val="20"/>
              </w:rPr>
            </w:pPr>
            <w:del w:id="364" w:author="Autor">
              <w:r>
                <w:rPr>
                  <w:color w:val="000000"/>
                  <w:sz w:val="20"/>
                  <w:szCs w:val="20"/>
                </w:rPr>
                <w:delText>Je výdavok vynaložený na aktivitu/aktivity projektu?</w:delText>
              </w:r>
            </w:del>
          </w:p>
        </w:tc>
        <w:tc>
          <w:tcPr>
            <w:tcW w:w="570" w:type="dxa"/>
            <w:vAlign w:val="center"/>
            <w:hideMark/>
          </w:tcPr>
          <w:p w14:paraId="19594F82" w14:textId="77777777" w:rsidR="007C0184" w:rsidRDefault="007C0184">
            <w:pPr>
              <w:rPr>
                <w:del w:id="365" w:author="Autor"/>
                <w:color w:val="000000"/>
                <w:sz w:val="20"/>
                <w:szCs w:val="20"/>
              </w:rPr>
            </w:pPr>
            <w:del w:id="366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124BF32A" w14:textId="77777777" w:rsidR="007C0184" w:rsidRDefault="007C0184">
            <w:pPr>
              <w:rPr>
                <w:del w:id="367" w:author="Autor"/>
                <w:color w:val="000000"/>
                <w:sz w:val="20"/>
                <w:szCs w:val="20"/>
              </w:rPr>
            </w:pPr>
            <w:del w:id="368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gridSpan w:val="2"/>
            <w:vAlign w:val="center"/>
            <w:hideMark/>
          </w:tcPr>
          <w:p w14:paraId="06BC49EF" w14:textId="77777777" w:rsidR="007C0184" w:rsidRDefault="007C0184">
            <w:pPr>
              <w:rPr>
                <w:del w:id="369" w:author="Autor"/>
                <w:color w:val="000000"/>
                <w:sz w:val="20"/>
                <w:szCs w:val="20"/>
              </w:rPr>
            </w:pPr>
            <w:del w:id="370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gridSpan w:val="2"/>
            <w:vAlign w:val="center"/>
            <w:hideMark/>
          </w:tcPr>
          <w:p w14:paraId="006D07BB" w14:textId="77777777" w:rsidR="007C0184" w:rsidRDefault="007C0184">
            <w:pPr>
              <w:jc w:val="both"/>
              <w:rPr>
                <w:del w:id="371" w:author="Autor"/>
                <w:b/>
                <w:bCs/>
                <w:color w:val="000000"/>
                <w:sz w:val="20"/>
                <w:szCs w:val="20"/>
              </w:rPr>
            </w:pPr>
            <w:del w:id="372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7C0184" w14:paraId="4F20FBB0" w14:textId="77777777" w:rsidTr="00675C58">
        <w:trPr>
          <w:gridAfter w:val="1"/>
          <w:wAfter w:w="149" w:type="dxa"/>
          <w:trHeight w:val="510"/>
          <w:del w:id="373" w:author="Autor"/>
        </w:trPr>
        <w:tc>
          <w:tcPr>
            <w:tcW w:w="864" w:type="dxa"/>
            <w:vAlign w:val="center"/>
            <w:hideMark/>
          </w:tcPr>
          <w:p w14:paraId="10FB03A2" w14:textId="77777777" w:rsidR="007C0184" w:rsidRDefault="007C0184">
            <w:pPr>
              <w:jc w:val="center"/>
              <w:rPr>
                <w:del w:id="374" w:author="Autor"/>
                <w:color w:val="000000"/>
                <w:sz w:val="20"/>
                <w:szCs w:val="20"/>
              </w:rPr>
            </w:pPr>
            <w:del w:id="375" w:author="Autor">
              <w:r>
                <w:rPr>
                  <w:color w:val="000000"/>
                  <w:sz w:val="20"/>
                  <w:szCs w:val="20"/>
                </w:rPr>
                <w:delText>2.1.6</w:delText>
              </w:r>
            </w:del>
          </w:p>
        </w:tc>
        <w:tc>
          <w:tcPr>
            <w:tcW w:w="4963" w:type="dxa"/>
            <w:gridSpan w:val="3"/>
            <w:vAlign w:val="center"/>
            <w:hideMark/>
          </w:tcPr>
          <w:p w14:paraId="08C70963" w14:textId="77777777" w:rsidR="007C0184" w:rsidRDefault="007C0184">
            <w:pPr>
              <w:rPr>
                <w:del w:id="376" w:author="Autor"/>
                <w:color w:val="000000"/>
                <w:sz w:val="20"/>
                <w:szCs w:val="20"/>
              </w:rPr>
            </w:pPr>
            <w:del w:id="377" w:author="Autor">
              <w:r>
                <w:rPr>
                  <w:color w:val="000000"/>
                  <w:sz w:val="20"/>
                  <w:szCs w:val="20"/>
                </w:rPr>
                <w:delText>Bolo preukázané dodržanie príslušnej časti rozpočtu projektu (napr. jednotková sadzba, počet jednotiek, výdavky spolu pre danú položku rozpočtu)?</w:delText>
              </w:r>
            </w:del>
          </w:p>
        </w:tc>
        <w:tc>
          <w:tcPr>
            <w:tcW w:w="570" w:type="dxa"/>
            <w:vAlign w:val="center"/>
            <w:hideMark/>
          </w:tcPr>
          <w:p w14:paraId="56BFE2E5" w14:textId="77777777" w:rsidR="007C0184" w:rsidRDefault="007C0184">
            <w:pPr>
              <w:rPr>
                <w:del w:id="378" w:author="Autor"/>
                <w:color w:val="000000"/>
                <w:sz w:val="20"/>
                <w:szCs w:val="20"/>
              </w:rPr>
            </w:pPr>
            <w:del w:id="379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1A70536B" w14:textId="77777777" w:rsidR="007C0184" w:rsidRDefault="007C0184">
            <w:pPr>
              <w:rPr>
                <w:del w:id="380" w:author="Autor"/>
                <w:color w:val="000000"/>
                <w:sz w:val="20"/>
                <w:szCs w:val="20"/>
              </w:rPr>
            </w:pPr>
            <w:del w:id="381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gridSpan w:val="2"/>
            <w:vAlign w:val="center"/>
            <w:hideMark/>
          </w:tcPr>
          <w:p w14:paraId="623CFCBF" w14:textId="77777777" w:rsidR="007C0184" w:rsidRDefault="007C0184">
            <w:pPr>
              <w:rPr>
                <w:del w:id="382" w:author="Autor"/>
                <w:color w:val="000000"/>
                <w:sz w:val="20"/>
                <w:szCs w:val="20"/>
              </w:rPr>
            </w:pPr>
            <w:del w:id="383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gridSpan w:val="2"/>
            <w:vAlign w:val="center"/>
            <w:hideMark/>
          </w:tcPr>
          <w:p w14:paraId="58B91329" w14:textId="77777777" w:rsidR="007C0184" w:rsidRDefault="007C0184">
            <w:pPr>
              <w:jc w:val="both"/>
              <w:rPr>
                <w:del w:id="384" w:author="Autor"/>
                <w:b/>
                <w:bCs/>
                <w:color w:val="000000"/>
                <w:sz w:val="20"/>
                <w:szCs w:val="20"/>
              </w:rPr>
            </w:pPr>
            <w:del w:id="385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7C0184" w14:paraId="6178F44C" w14:textId="77777777" w:rsidTr="00675C58">
        <w:trPr>
          <w:gridAfter w:val="1"/>
          <w:wAfter w:w="149" w:type="dxa"/>
          <w:trHeight w:val="510"/>
          <w:del w:id="386" w:author="Autor"/>
        </w:trPr>
        <w:tc>
          <w:tcPr>
            <w:tcW w:w="864" w:type="dxa"/>
            <w:vAlign w:val="center"/>
            <w:hideMark/>
          </w:tcPr>
          <w:p w14:paraId="3F646914" w14:textId="77777777" w:rsidR="007C0184" w:rsidRDefault="007C0184">
            <w:pPr>
              <w:jc w:val="center"/>
              <w:rPr>
                <w:del w:id="387" w:author="Autor"/>
                <w:color w:val="000000"/>
                <w:sz w:val="20"/>
                <w:szCs w:val="20"/>
              </w:rPr>
            </w:pPr>
            <w:del w:id="388" w:author="Autor">
              <w:r>
                <w:rPr>
                  <w:color w:val="000000"/>
                  <w:sz w:val="20"/>
                  <w:szCs w:val="20"/>
                </w:rPr>
                <w:delText>2.1.7</w:delText>
              </w:r>
            </w:del>
          </w:p>
        </w:tc>
        <w:tc>
          <w:tcPr>
            <w:tcW w:w="4963" w:type="dxa"/>
            <w:gridSpan w:val="3"/>
            <w:vAlign w:val="center"/>
            <w:hideMark/>
          </w:tcPr>
          <w:p w14:paraId="0A1FEB73" w14:textId="77777777" w:rsidR="007C0184" w:rsidRDefault="007C0184">
            <w:pPr>
              <w:rPr>
                <w:del w:id="389" w:author="Autor"/>
                <w:color w:val="000000"/>
                <w:sz w:val="20"/>
                <w:szCs w:val="20"/>
              </w:rPr>
            </w:pPr>
            <w:del w:id="390" w:author="Autor">
              <w:r>
                <w:rPr>
                  <w:color w:val="000000"/>
                  <w:sz w:val="20"/>
                  <w:szCs w:val="20"/>
                </w:rPr>
                <w:delText xml:space="preserve">Bolo preukázané dodržanie celkovej sumy za príslušnú skupinu výdavkov a celkovej sumy NFP v zmysle </w:delText>
              </w:r>
              <w:r w:rsidR="00A5426A">
                <w:rPr>
                  <w:color w:val="000000"/>
                  <w:sz w:val="20"/>
                  <w:szCs w:val="20"/>
                </w:rPr>
                <w:delText>Zmluv</w:delText>
              </w:r>
              <w:r>
                <w:rPr>
                  <w:color w:val="000000"/>
                  <w:sz w:val="20"/>
                  <w:szCs w:val="20"/>
                </w:rPr>
                <w:delText>y</w:delText>
              </w:r>
              <w:r w:rsidR="00F8414E">
                <w:rPr>
                  <w:color w:val="000000"/>
                  <w:sz w:val="20"/>
                  <w:szCs w:val="20"/>
                </w:rPr>
                <w:delText xml:space="preserve"> o NFP</w:delText>
              </w:r>
              <w:r>
                <w:rPr>
                  <w:color w:val="000000"/>
                  <w:sz w:val="20"/>
                  <w:szCs w:val="20"/>
                </w:rPr>
                <w:delText>?</w:delText>
              </w:r>
            </w:del>
          </w:p>
        </w:tc>
        <w:tc>
          <w:tcPr>
            <w:tcW w:w="570" w:type="dxa"/>
            <w:vAlign w:val="center"/>
            <w:hideMark/>
          </w:tcPr>
          <w:p w14:paraId="059863B0" w14:textId="77777777" w:rsidR="007C0184" w:rsidRDefault="007C0184">
            <w:pPr>
              <w:rPr>
                <w:del w:id="391" w:author="Autor"/>
                <w:color w:val="000000"/>
                <w:sz w:val="20"/>
                <w:szCs w:val="20"/>
              </w:rPr>
            </w:pPr>
            <w:del w:id="392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4235004C" w14:textId="77777777" w:rsidR="007C0184" w:rsidRDefault="007C0184">
            <w:pPr>
              <w:rPr>
                <w:del w:id="393" w:author="Autor"/>
                <w:color w:val="000000"/>
                <w:sz w:val="20"/>
                <w:szCs w:val="20"/>
              </w:rPr>
            </w:pPr>
            <w:del w:id="394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gridSpan w:val="2"/>
            <w:vAlign w:val="center"/>
            <w:hideMark/>
          </w:tcPr>
          <w:p w14:paraId="065947A4" w14:textId="77777777" w:rsidR="007C0184" w:rsidRDefault="007C0184">
            <w:pPr>
              <w:rPr>
                <w:del w:id="395" w:author="Autor"/>
                <w:color w:val="000000"/>
                <w:sz w:val="20"/>
                <w:szCs w:val="20"/>
              </w:rPr>
            </w:pPr>
            <w:del w:id="396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gridSpan w:val="2"/>
            <w:vAlign w:val="center"/>
            <w:hideMark/>
          </w:tcPr>
          <w:p w14:paraId="2A1E24DD" w14:textId="77777777" w:rsidR="007C0184" w:rsidRDefault="007C0184">
            <w:pPr>
              <w:jc w:val="both"/>
              <w:rPr>
                <w:del w:id="397" w:author="Autor"/>
                <w:b/>
                <w:bCs/>
                <w:color w:val="000000"/>
              </w:rPr>
            </w:pPr>
            <w:del w:id="398" w:author="Autor">
              <w:r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7C0184" w14:paraId="3010660F" w14:textId="77777777" w:rsidTr="00675C58">
        <w:trPr>
          <w:gridAfter w:val="1"/>
          <w:wAfter w:w="149" w:type="dxa"/>
          <w:trHeight w:val="510"/>
          <w:del w:id="399" w:author="Autor"/>
        </w:trPr>
        <w:tc>
          <w:tcPr>
            <w:tcW w:w="864" w:type="dxa"/>
            <w:vAlign w:val="center"/>
            <w:hideMark/>
          </w:tcPr>
          <w:p w14:paraId="7840E26B" w14:textId="77777777" w:rsidR="007C0184" w:rsidRDefault="007C0184">
            <w:pPr>
              <w:jc w:val="center"/>
              <w:rPr>
                <w:del w:id="400" w:author="Autor"/>
                <w:color w:val="000000"/>
                <w:sz w:val="20"/>
                <w:szCs w:val="20"/>
              </w:rPr>
            </w:pPr>
            <w:del w:id="401" w:author="Autor">
              <w:r>
                <w:rPr>
                  <w:color w:val="000000"/>
                  <w:sz w:val="20"/>
                  <w:szCs w:val="20"/>
                </w:rPr>
                <w:delText>2.1.8</w:delText>
              </w:r>
            </w:del>
          </w:p>
        </w:tc>
        <w:tc>
          <w:tcPr>
            <w:tcW w:w="4963" w:type="dxa"/>
            <w:gridSpan w:val="3"/>
            <w:vAlign w:val="center"/>
            <w:hideMark/>
          </w:tcPr>
          <w:p w14:paraId="6C3B28C4" w14:textId="77777777" w:rsidR="007C0184" w:rsidRDefault="007C0184" w:rsidP="00093C2F">
            <w:pPr>
              <w:rPr>
                <w:del w:id="402" w:author="Autor"/>
                <w:color w:val="000000"/>
                <w:sz w:val="20"/>
                <w:szCs w:val="20"/>
              </w:rPr>
            </w:pPr>
            <w:del w:id="403" w:author="Autor">
              <w:r>
                <w:rPr>
                  <w:color w:val="000000"/>
                  <w:sz w:val="20"/>
                  <w:szCs w:val="20"/>
                </w:rPr>
                <w:delText xml:space="preserve">Je DPH pri deklarovaných výdavkoch v ŽoP prijímateľa, ktorý je platiteľom DPH oprávneným výdavkom? </w:delText>
              </w:r>
            </w:del>
          </w:p>
        </w:tc>
        <w:tc>
          <w:tcPr>
            <w:tcW w:w="570" w:type="dxa"/>
            <w:vAlign w:val="center"/>
            <w:hideMark/>
          </w:tcPr>
          <w:p w14:paraId="3497D7D2" w14:textId="77777777" w:rsidR="007C0184" w:rsidRDefault="007C0184">
            <w:pPr>
              <w:rPr>
                <w:del w:id="404" w:author="Autor"/>
                <w:color w:val="000000"/>
                <w:sz w:val="20"/>
                <w:szCs w:val="20"/>
              </w:rPr>
            </w:pPr>
            <w:del w:id="405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403F6D6E" w14:textId="77777777" w:rsidR="007C0184" w:rsidRDefault="007C0184">
            <w:pPr>
              <w:rPr>
                <w:del w:id="406" w:author="Autor"/>
                <w:color w:val="000000"/>
                <w:sz w:val="20"/>
                <w:szCs w:val="20"/>
              </w:rPr>
            </w:pPr>
            <w:del w:id="407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gridSpan w:val="2"/>
            <w:vAlign w:val="center"/>
            <w:hideMark/>
          </w:tcPr>
          <w:p w14:paraId="5C55DC24" w14:textId="77777777" w:rsidR="007C0184" w:rsidRDefault="007C0184">
            <w:pPr>
              <w:rPr>
                <w:del w:id="408" w:author="Autor"/>
                <w:color w:val="000000"/>
                <w:sz w:val="20"/>
                <w:szCs w:val="20"/>
              </w:rPr>
            </w:pPr>
            <w:del w:id="409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gridSpan w:val="2"/>
            <w:vAlign w:val="center"/>
            <w:hideMark/>
          </w:tcPr>
          <w:p w14:paraId="64EB4058" w14:textId="77777777" w:rsidR="007C0184" w:rsidRDefault="007C0184">
            <w:pPr>
              <w:jc w:val="both"/>
              <w:rPr>
                <w:del w:id="410" w:author="Autor"/>
                <w:b/>
                <w:bCs/>
                <w:color w:val="000000"/>
              </w:rPr>
            </w:pPr>
            <w:del w:id="411" w:author="Autor">
              <w:r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7C0184" w14:paraId="63DEEB53" w14:textId="77777777" w:rsidTr="00675C58">
        <w:trPr>
          <w:gridAfter w:val="1"/>
          <w:wAfter w:w="149" w:type="dxa"/>
          <w:trHeight w:val="510"/>
          <w:del w:id="412" w:author="Autor"/>
        </w:trPr>
        <w:tc>
          <w:tcPr>
            <w:tcW w:w="864" w:type="dxa"/>
            <w:vAlign w:val="center"/>
            <w:hideMark/>
          </w:tcPr>
          <w:p w14:paraId="00280B1F" w14:textId="77777777" w:rsidR="007C0184" w:rsidRDefault="007C0184">
            <w:pPr>
              <w:jc w:val="center"/>
              <w:rPr>
                <w:del w:id="413" w:author="Autor"/>
                <w:color w:val="000000"/>
                <w:sz w:val="20"/>
                <w:szCs w:val="20"/>
              </w:rPr>
            </w:pPr>
            <w:del w:id="414" w:author="Autor">
              <w:r>
                <w:rPr>
                  <w:color w:val="000000"/>
                  <w:sz w:val="20"/>
                  <w:szCs w:val="20"/>
                </w:rPr>
                <w:delText>2.1.9</w:delText>
              </w:r>
            </w:del>
          </w:p>
        </w:tc>
        <w:tc>
          <w:tcPr>
            <w:tcW w:w="4963" w:type="dxa"/>
            <w:gridSpan w:val="3"/>
            <w:vAlign w:val="center"/>
            <w:hideMark/>
          </w:tcPr>
          <w:p w14:paraId="1B3F442F" w14:textId="77777777" w:rsidR="007C0184" w:rsidRDefault="007C0184" w:rsidP="00F96882">
            <w:pPr>
              <w:rPr>
                <w:del w:id="415" w:author="Autor"/>
                <w:color w:val="000000"/>
                <w:sz w:val="20"/>
                <w:szCs w:val="20"/>
              </w:rPr>
            </w:pPr>
            <w:del w:id="416" w:author="Autor">
              <w:r>
                <w:rPr>
                  <w:color w:val="000000"/>
                  <w:sz w:val="20"/>
                  <w:szCs w:val="20"/>
                </w:rPr>
                <w:delText>Je predloženými účtovnými dokladmi, resp. dokumentáci</w:delText>
              </w:r>
              <w:r w:rsidR="00F96882">
                <w:rPr>
                  <w:color w:val="000000"/>
                  <w:sz w:val="20"/>
                  <w:szCs w:val="20"/>
                </w:rPr>
                <w:delText>ou</w:delText>
              </w:r>
              <w:r>
                <w:rPr>
                  <w:color w:val="000000"/>
                  <w:sz w:val="20"/>
                  <w:szCs w:val="20"/>
                </w:rPr>
                <w:delText xml:space="preserve">, ktorá ich nahradzuje preukázané reálne vyplatenie nárokovaných finančných prostriedkov/deklarovaných výdavkov? </w:delText>
              </w:r>
            </w:del>
          </w:p>
        </w:tc>
        <w:tc>
          <w:tcPr>
            <w:tcW w:w="570" w:type="dxa"/>
            <w:vAlign w:val="center"/>
            <w:hideMark/>
          </w:tcPr>
          <w:p w14:paraId="65278116" w14:textId="77777777" w:rsidR="007C0184" w:rsidRDefault="007C0184">
            <w:pPr>
              <w:rPr>
                <w:del w:id="417" w:author="Autor"/>
                <w:color w:val="000000"/>
                <w:sz w:val="20"/>
                <w:szCs w:val="20"/>
              </w:rPr>
            </w:pPr>
            <w:del w:id="418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37901231" w14:textId="77777777" w:rsidR="007C0184" w:rsidRDefault="007C0184">
            <w:pPr>
              <w:rPr>
                <w:del w:id="419" w:author="Autor"/>
                <w:color w:val="000000"/>
                <w:sz w:val="20"/>
                <w:szCs w:val="20"/>
              </w:rPr>
            </w:pPr>
            <w:del w:id="420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gridSpan w:val="2"/>
            <w:vAlign w:val="center"/>
            <w:hideMark/>
          </w:tcPr>
          <w:p w14:paraId="2D16BC8A" w14:textId="77777777" w:rsidR="007C0184" w:rsidRDefault="007C0184">
            <w:pPr>
              <w:rPr>
                <w:del w:id="421" w:author="Autor"/>
                <w:color w:val="000000"/>
                <w:sz w:val="20"/>
                <w:szCs w:val="20"/>
              </w:rPr>
            </w:pPr>
            <w:del w:id="422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gridSpan w:val="2"/>
            <w:vAlign w:val="center"/>
            <w:hideMark/>
          </w:tcPr>
          <w:p w14:paraId="5C4BD2B2" w14:textId="77777777" w:rsidR="007C0184" w:rsidRDefault="007C0184">
            <w:pPr>
              <w:jc w:val="both"/>
              <w:rPr>
                <w:del w:id="423" w:author="Autor"/>
                <w:b/>
                <w:bCs/>
                <w:color w:val="000000"/>
                <w:sz w:val="20"/>
                <w:szCs w:val="20"/>
              </w:rPr>
            </w:pPr>
            <w:del w:id="424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7C0184" w14:paraId="359EA0B3" w14:textId="77777777" w:rsidTr="00675C58">
        <w:trPr>
          <w:gridAfter w:val="1"/>
          <w:wAfter w:w="149" w:type="dxa"/>
          <w:trHeight w:val="765"/>
          <w:del w:id="425" w:author="Autor"/>
        </w:trPr>
        <w:tc>
          <w:tcPr>
            <w:tcW w:w="864" w:type="dxa"/>
            <w:vAlign w:val="center"/>
            <w:hideMark/>
          </w:tcPr>
          <w:p w14:paraId="79F6C83C" w14:textId="77777777" w:rsidR="007C0184" w:rsidRDefault="007C0184">
            <w:pPr>
              <w:jc w:val="center"/>
              <w:rPr>
                <w:del w:id="426" w:author="Autor"/>
                <w:color w:val="000000"/>
                <w:sz w:val="20"/>
                <w:szCs w:val="20"/>
              </w:rPr>
            </w:pPr>
            <w:del w:id="427" w:author="Autor">
              <w:r>
                <w:rPr>
                  <w:color w:val="000000"/>
                  <w:sz w:val="20"/>
                  <w:szCs w:val="20"/>
                </w:rPr>
                <w:delText>2.1.10</w:delText>
              </w:r>
            </w:del>
          </w:p>
        </w:tc>
        <w:tc>
          <w:tcPr>
            <w:tcW w:w="4963" w:type="dxa"/>
            <w:gridSpan w:val="3"/>
            <w:vAlign w:val="center"/>
            <w:hideMark/>
          </w:tcPr>
          <w:p w14:paraId="0B6C9405" w14:textId="77777777" w:rsidR="007C0184" w:rsidRDefault="007C0184">
            <w:pPr>
              <w:rPr>
                <w:del w:id="428" w:author="Autor"/>
                <w:color w:val="000000"/>
                <w:sz w:val="20"/>
                <w:szCs w:val="20"/>
              </w:rPr>
            </w:pPr>
            <w:del w:id="429" w:author="Autor">
              <w:r>
                <w:rPr>
                  <w:color w:val="000000"/>
                  <w:sz w:val="20"/>
                  <w:szCs w:val="20"/>
                </w:rPr>
                <w:delText>Bolo skontrolované neprekrývanie sa nárokovaných finančných prostriedkov/deklarovaných výdavkov v rámci predloženej ŽoP, ako aj s inými ŽoP predloženými v rámci daného projektu, resp. s inými  projektmi daného prijímateľa?</w:delText>
              </w:r>
            </w:del>
          </w:p>
        </w:tc>
        <w:tc>
          <w:tcPr>
            <w:tcW w:w="570" w:type="dxa"/>
            <w:vAlign w:val="center"/>
            <w:hideMark/>
          </w:tcPr>
          <w:p w14:paraId="5F773EC9" w14:textId="77777777" w:rsidR="007C0184" w:rsidRDefault="007C0184">
            <w:pPr>
              <w:rPr>
                <w:del w:id="430" w:author="Autor"/>
                <w:color w:val="000000"/>
                <w:sz w:val="20"/>
                <w:szCs w:val="20"/>
              </w:rPr>
            </w:pPr>
            <w:del w:id="431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7CB07CFB" w14:textId="77777777" w:rsidR="007C0184" w:rsidRDefault="007C0184">
            <w:pPr>
              <w:rPr>
                <w:del w:id="432" w:author="Autor"/>
                <w:color w:val="000000"/>
                <w:sz w:val="20"/>
                <w:szCs w:val="20"/>
              </w:rPr>
            </w:pPr>
            <w:del w:id="433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gridSpan w:val="2"/>
            <w:vAlign w:val="center"/>
            <w:hideMark/>
          </w:tcPr>
          <w:p w14:paraId="19B7B2D4" w14:textId="77777777" w:rsidR="007C0184" w:rsidRDefault="007C0184">
            <w:pPr>
              <w:rPr>
                <w:del w:id="434" w:author="Autor"/>
                <w:color w:val="000000"/>
                <w:sz w:val="20"/>
                <w:szCs w:val="20"/>
              </w:rPr>
            </w:pPr>
            <w:del w:id="435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gridSpan w:val="2"/>
            <w:vAlign w:val="center"/>
            <w:hideMark/>
          </w:tcPr>
          <w:p w14:paraId="37543C6B" w14:textId="77777777" w:rsidR="007C0184" w:rsidRDefault="007C0184">
            <w:pPr>
              <w:jc w:val="both"/>
              <w:rPr>
                <w:del w:id="436" w:author="Autor"/>
                <w:b/>
                <w:bCs/>
                <w:color w:val="000000"/>
                <w:sz w:val="20"/>
                <w:szCs w:val="20"/>
              </w:rPr>
            </w:pPr>
            <w:del w:id="437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640099" w14:paraId="55FE15CF" w14:textId="77777777" w:rsidTr="00675C58">
        <w:trPr>
          <w:gridAfter w:val="1"/>
          <w:wAfter w:w="149" w:type="dxa"/>
          <w:trHeight w:val="765"/>
          <w:del w:id="438" w:author="Autor"/>
        </w:trPr>
        <w:tc>
          <w:tcPr>
            <w:tcW w:w="864" w:type="dxa"/>
            <w:vAlign w:val="center"/>
          </w:tcPr>
          <w:p w14:paraId="2187C5FA" w14:textId="77777777" w:rsidR="00640099" w:rsidRDefault="00640099">
            <w:pPr>
              <w:jc w:val="center"/>
              <w:rPr>
                <w:del w:id="439" w:author="Autor"/>
                <w:color w:val="000000"/>
                <w:sz w:val="20"/>
                <w:szCs w:val="20"/>
              </w:rPr>
            </w:pPr>
            <w:del w:id="440" w:author="Autor">
              <w:r>
                <w:rPr>
                  <w:color w:val="000000"/>
                  <w:sz w:val="20"/>
                  <w:szCs w:val="20"/>
                </w:rPr>
                <w:delText>2.1.11</w:delText>
              </w:r>
            </w:del>
          </w:p>
        </w:tc>
        <w:tc>
          <w:tcPr>
            <w:tcW w:w="4963" w:type="dxa"/>
            <w:gridSpan w:val="3"/>
            <w:vAlign w:val="center"/>
          </w:tcPr>
          <w:p w14:paraId="70C2BE37" w14:textId="77777777" w:rsidR="00640099" w:rsidRDefault="00640099">
            <w:pPr>
              <w:rPr>
                <w:del w:id="441" w:author="Autor"/>
                <w:color w:val="000000"/>
                <w:sz w:val="20"/>
                <w:szCs w:val="20"/>
              </w:rPr>
            </w:pPr>
            <w:del w:id="442" w:author="Autor">
              <w:r>
                <w:rPr>
                  <w:color w:val="000000"/>
                  <w:sz w:val="20"/>
                  <w:szCs w:val="20"/>
                </w:rPr>
                <w:delText>Bolo dodržané zníženie oprávnených výdavkov z dôvodu udelenej finančnej opravy?</w:delText>
              </w:r>
            </w:del>
          </w:p>
        </w:tc>
        <w:tc>
          <w:tcPr>
            <w:tcW w:w="570" w:type="dxa"/>
            <w:vAlign w:val="center"/>
          </w:tcPr>
          <w:p w14:paraId="7A083F3C" w14:textId="77777777" w:rsidR="00640099" w:rsidRDefault="00640099">
            <w:pPr>
              <w:rPr>
                <w:del w:id="443" w:author="Autor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96ED95C" w14:textId="77777777" w:rsidR="00640099" w:rsidRDefault="00640099">
            <w:pPr>
              <w:rPr>
                <w:del w:id="444" w:author="Autor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vAlign w:val="center"/>
          </w:tcPr>
          <w:p w14:paraId="1C955BF1" w14:textId="77777777" w:rsidR="00640099" w:rsidRDefault="00640099">
            <w:pPr>
              <w:rPr>
                <w:del w:id="445" w:author="Autor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gridSpan w:val="2"/>
            <w:vAlign w:val="center"/>
          </w:tcPr>
          <w:p w14:paraId="28F4E4E6" w14:textId="77777777" w:rsidR="00640099" w:rsidRPr="00640099" w:rsidRDefault="00640099">
            <w:pPr>
              <w:jc w:val="both"/>
              <w:rPr>
                <w:del w:id="446" w:author="Autor"/>
                <w:bCs/>
                <w:color w:val="000000"/>
                <w:sz w:val="16"/>
                <w:szCs w:val="16"/>
              </w:rPr>
            </w:pPr>
            <w:del w:id="447" w:author="Autor">
              <w:r>
                <w:rPr>
                  <w:bCs/>
                  <w:color w:val="000000"/>
                  <w:sz w:val="16"/>
                  <w:szCs w:val="16"/>
                </w:rPr>
                <w:delText>U</w:delTex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delText>v</w:delText>
              </w:r>
              <w:r>
                <w:rPr>
                  <w:bCs/>
                  <w:color w:val="000000"/>
                  <w:sz w:val="16"/>
                  <w:szCs w:val="16"/>
                </w:rPr>
                <w:delText>iesť,</w:delTex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delText xml:space="preserve"> ktorý konkrétny audit/kontrola/certifikačné overovanie finančnú opravu navrhol, percentuálnu sadzbu, kód a názov verejného obstarávania a informáciu, či je finančná oprava potvrdená/nepotvrdená. V prípade, že bola finančná oprava zohľadnená </w:delText>
              </w:r>
              <w:r w:rsidR="00F33719">
                <w:rPr>
                  <w:bCs/>
                  <w:color w:val="000000"/>
                  <w:sz w:val="16"/>
                  <w:szCs w:val="16"/>
                </w:rPr>
                <w:delText xml:space="preserve">pri poskytnutí </w:delTex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delText>predfinancovania RO/SO uvedie identifikáciu predmetnej ŽoP. V prípade, že nepotvrdenú finančnú opravu RO/SO neupla</w:delText>
              </w:r>
              <w:r>
                <w:rPr>
                  <w:bCs/>
                  <w:color w:val="000000"/>
                  <w:sz w:val="16"/>
                  <w:szCs w:val="16"/>
                </w:rPr>
                <w:delText>t</w:delTex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delText>nil, je tiež potrebné uviesť predmetné informácie.</w:delText>
              </w:r>
            </w:del>
          </w:p>
        </w:tc>
      </w:tr>
      <w:tr w:rsidR="00545A28" w14:paraId="265D5394" w14:textId="77777777" w:rsidTr="001A775D">
        <w:trPr>
          <w:gridAfter w:val="1"/>
          <w:wAfter w:w="149" w:type="dxa"/>
          <w:trHeight w:val="765"/>
          <w:del w:id="448" w:author="Autor"/>
        </w:trPr>
        <w:tc>
          <w:tcPr>
            <w:tcW w:w="864" w:type="dxa"/>
            <w:vAlign w:val="center"/>
          </w:tcPr>
          <w:p w14:paraId="0F978044" w14:textId="77777777" w:rsidR="00545A28" w:rsidRDefault="00545A28">
            <w:pPr>
              <w:jc w:val="center"/>
              <w:rPr>
                <w:del w:id="449" w:author="Autor"/>
                <w:color w:val="000000"/>
                <w:sz w:val="20"/>
                <w:szCs w:val="20"/>
              </w:rPr>
            </w:pPr>
            <w:del w:id="450" w:author="Autor">
              <w:r>
                <w:rPr>
                  <w:color w:val="000000"/>
                  <w:sz w:val="20"/>
                  <w:szCs w:val="20"/>
                </w:rPr>
                <w:delText>2.1.12</w:delText>
              </w:r>
            </w:del>
          </w:p>
        </w:tc>
        <w:tc>
          <w:tcPr>
            <w:tcW w:w="4963" w:type="dxa"/>
            <w:gridSpan w:val="3"/>
            <w:vAlign w:val="center"/>
          </w:tcPr>
          <w:p w14:paraId="422070EB" w14:textId="77777777" w:rsidR="00545A28" w:rsidRDefault="00545A28">
            <w:pPr>
              <w:rPr>
                <w:del w:id="451" w:author="Autor"/>
                <w:color w:val="000000"/>
                <w:sz w:val="20"/>
                <w:szCs w:val="20"/>
              </w:rPr>
            </w:pPr>
            <w:del w:id="452" w:author="Autor">
              <w:r w:rsidRPr="00545A28">
                <w:rPr>
                  <w:color w:val="000000"/>
                  <w:sz w:val="20"/>
                  <w:szCs w:val="20"/>
                </w:rPr>
                <w:delText>Bola správne uvedená výška finančnej opravy, o ktorú bol výdavok znížený a identifikovaná nežiadaná suma?</w:delText>
              </w:r>
            </w:del>
          </w:p>
        </w:tc>
        <w:tc>
          <w:tcPr>
            <w:tcW w:w="570" w:type="dxa"/>
            <w:vAlign w:val="center"/>
          </w:tcPr>
          <w:p w14:paraId="7198B465" w14:textId="77777777" w:rsidR="00545A28" w:rsidRDefault="00545A28">
            <w:pPr>
              <w:rPr>
                <w:del w:id="453" w:author="Autor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A4D7C68" w14:textId="77777777" w:rsidR="00545A28" w:rsidRDefault="00545A28">
            <w:pPr>
              <w:rPr>
                <w:del w:id="454" w:author="Autor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vAlign w:val="center"/>
          </w:tcPr>
          <w:p w14:paraId="59AA630B" w14:textId="77777777" w:rsidR="00545A28" w:rsidRDefault="00545A28">
            <w:pPr>
              <w:rPr>
                <w:del w:id="455" w:author="Autor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gridSpan w:val="2"/>
            <w:vAlign w:val="center"/>
          </w:tcPr>
          <w:p w14:paraId="78A67ED9" w14:textId="77777777" w:rsidR="00545A28" w:rsidRDefault="00545A28">
            <w:pPr>
              <w:jc w:val="both"/>
              <w:rPr>
                <w:del w:id="456" w:author="Autor"/>
                <w:bCs/>
                <w:color w:val="000000"/>
                <w:sz w:val="16"/>
                <w:szCs w:val="16"/>
              </w:rPr>
            </w:pPr>
          </w:p>
        </w:tc>
      </w:tr>
      <w:tr w:rsidR="001A775D" w14:paraId="274EDD89" w14:textId="77777777" w:rsidTr="001A775D">
        <w:trPr>
          <w:gridAfter w:val="1"/>
          <w:wAfter w:w="149" w:type="dxa"/>
          <w:trHeight w:val="300"/>
          <w:del w:id="457" w:author="Autor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655C1B45" w14:textId="77777777" w:rsidR="007C0184" w:rsidRDefault="007C0184">
            <w:pPr>
              <w:jc w:val="center"/>
              <w:rPr>
                <w:del w:id="458" w:author="Autor"/>
                <w:b/>
                <w:bCs/>
                <w:color w:val="000000"/>
                <w:sz w:val="20"/>
                <w:szCs w:val="20"/>
              </w:rPr>
            </w:pPr>
            <w:del w:id="459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2.2</w:delText>
              </w:r>
            </w:del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198F2359" w14:textId="77777777" w:rsidR="007C0184" w:rsidRDefault="007C0184">
            <w:pPr>
              <w:rPr>
                <w:del w:id="460" w:author="Autor"/>
                <w:b/>
                <w:bCs/>
                <w:color w:val="000000"/>
                <w:sz w:val="20"/>
                <w:szCs w:val="20"/>
              </w:rPr>
            </w:pPr>
            <w:del w:id="461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Časová oprávnenosť výdavku </w:delText>
              </w:r>
            </w:del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234BDBC9" w14:textId="77777777" w:rsidR="007C0184" w:rsidRDefault="007C0184">
            <w:pPr>
              <w:rPr>
                <w:del w:id="462" w:author="Autor"/>
                <w:b/>
                <w:bCs/>
                <w:color w:val="000000"/>
                <w:sz w:val="20"/>
                <w:szCs w:val="20"/>
              </w:rPr>
            </w:pPr>
            <w:del w:id="463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303B6851" w14:textId="77777777" w:rsidR="007C0184" w:rsidRDefault="007C0184">
            <w:pPr>
              <w:rPr>
                <w:del w:id="464" w:author="Autor"/>
                <w:b/>
                <w:bCs/>
                <w:color w:val="000000"/>
                <w:sz w:val="20"/>
                <w:szCs w:val="20"/>
              </w:rPr>
            </w:pPr>
            <w:del w:id="465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gridSpan w:val="2"/>
            <w:shd w:val="clear" w:color="000000" w:fill="B2A1C7"/>
            <w:vAlign w:val="center"/>
            <w:hideMark/>
          </w:tcPr>
          <w:p w14:paraId="721DAB0A" w14:textId="77777777" w:rsidR="007C0184" w:rsidRDefault="007C0184">
            <w:pPr>
              <w:rPr>
                <w:del w:id="466" w:author="Autor"/>
                <w:b/>
                <w:bCs/>
                <w:color w:val="000000"/>
                <w:sz w:val="20"/>
                <w:szCs w:val="20"/>
              </w:rPr>
            </w:pPr>
            <w:del w:id="467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gridSpan w:val="2"/>
            <w:shd w:val="clear" w:color="000000" w:fill="B2A1C7"/>
            <w:vAlign w:val="center"/>
            <w:hideMark/>
          </w:tcPr>
          <w:p w14:paraId="773780A3" w14:textId="77777777" w:rsidR="007C0184" w:rsidRDefault="007C0184">
            <w:pPr>
              <w:rPr>
                <w:del w:id="468" w:author="Autor"/>
                <w:b/>
                <w:bCs/>
                <w:color w:val="000000"/>
                <w:sz w:val="20"/>
                <w:szCs w:val="20"/>
              </w:rPr>
            </w:pPr>
            <w:del w:id="469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7C0184" w14:paraId="194738A4" w14:textId="77777777" w:rsidTr="00675C58">
        <w:trPr>
          <w:gridAfter w:val="1"/>
          <w:wAfter w:w="149" w:type="dxa"/>
          <w:trHeight w:val="510"/>
          <w:del w:id="470" w:author="Autor"/>
        </w:trPr>
        <w:tc>
          <w:tcPr>
            <w:tcW w:w="864" w:type="dxa"/>
            <w:vAlign w:val="center"/>
            <w:hideMark/>
          </w:tcPr>
          <w:p w14:paraId="17958F0A" w14:textId="77777777" w:rsidR="007C0184" w:rsidRDefault="007C0184">
            <w:pPr>
              <w:jc w:val="center"/>
              <w:rPr>
                <w:del w:id="471" w:author="Autor"/>
                <w:color w:val="000000"/>
                <w:sz w:val="20"/>
                <w:szCs w:val="20"/>
              </w:rPr>
            </w:pPr>
            <w:del w:id="472" w:author="Autor">
              <w:r>
                <w:rPr>
                  <w:color w:val="000000"/>
                  <w:sz w:val="20"/>
                  <w:szCs w:val="20"/>
                </w:rPr>
                <w:delText>2.2.1</w:delText>
              </w:r>
            </w:del>
          </w:p>
        </w:tc>
        <w:tc>
          <w:tcPr>
            <w:tcW w:w="4963" w:type="dxa"/>
            <w:gridSpan w:val="3"/>
            <w:vAlign w:val="center"/>
            <w:hideMark/>
          </w:tcPr>
          <w:p w14:paraId="5F9D23EF" w14:textId="77777777" w:rsidR="007C0184" w:rsidRDefault="007C0184">
            <w:pPr>
              <w:rPr>
                <w:del w:id="473" w:author="Autor"/>
                <w:color w:val="000000"/>
                <w:sz w:val="20"/>
                <w:szCs w:val="20"/>
              </w:rPr>
            </w:pPr>
            <w:del w:id="474" w:author="Autor">
              <w:r>
                <w:rPr>
                  <w:color w:val="000000"/>
                  <w:sz w:val="20"/>
                  <w:szCs w:val="20"/>
                </w:rPr>
                <w:delText>Sú nárokované finančné prostriedky/ deklarované výdavky oprávnené vzhľadom na časovú oprávnenosť uvedenú v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 xml:space="preserve">zmysle </w:delText>
              </w:r>
              <w:r w:rsidR="00A5426A">
                <w:rPr>
                  <w:color w:val="000000"/>
                  <w:sz w:val="20"/>
                  <w:szCs w:val="20"/>
                </w:rPr>
                <w:delText>Zmluv</w:delText>
              </w:r>
              <w:r>
                <w:rPr>
                  <w:color w:val="000000"/>
                  <w:sz w:val="20"/>
                  <w:szCs w:val="20"/>
                </w:rPr>
                <w:delText>y</w:delText>
              </w:r>
              <w:r w:rsidR="00B1112A">
                <w:rPr>
                  <w:color w:val="000000"/>
                  <w:sz w:val="20"/>
                  <w:szCs w:val="20"/>
                </w:rPr>
                <w:delText xml:space="preserve"> o NFP</w:delText>
              </w:r>
              <w:r>
                <w:rPr>
                  <w:color w:val="000000"/>
                  <w:sz w:val="20"/>
                  <w:szCs w:val="20"/>
                </w:rPr>
                <w:delText>?</w:delText>
              </w:r>
            </w:del>
          </w:p>
        </w:tc>
        <w:tc>
          <w:tcPr>
            <w:tcW w:w="570" w:type="dxa"/>
            <w:vAlign w:val="center"/>
            <w:hideMark/>
          </w:tcPr>
          <w:p w14:paraId="2A787599" w14:textId="77777777" w:rsidR="007C0184" w:rsidRDefault="007C0184">
            <w:pPr>
              <w:rPr>
                <w:del w:id="475" w:author="Autor"/>
                <w:color w:val="000000"/>
                <w:sz w:val="20"/>
                <w:szCs w:val="20"/>
              </w:rPr>
            </w:pPr>
            <w:del w:id="476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6A442607" w14:textId="77777777" w:rsidR="007C0184" w:rsidRDefault="007C0184">
            <w:pPr>
              <w:rPr>
                <w:del w:id="477" w:author="Autor"/>
                <w:color w:val="000000"/>
                <w:sz w:val="20"/>
                <w:szCs w:val="20"/>
              </w:rPr>
            </w:pPr>
            <w:del w:id="478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gridSpan w:val="2"/>
            <w:vAlign w:val="center"/>
            <w:hideMark/>
          </w:tcPr>
          <w:p w14:paraId="5373C444" w14:textId="77777777" w:rsidR="007C0184" w:rsidRDefault="007C0184">
            <w:pPr>
              <w:rPr>
                <w:del w:id="479" w:author="Autor"/>
                <w:color w:val="000000"/>
                <w:sz w:val="20"/>
                <w:szCs w:val="20"/>
              </w:rPr>
            </w:pPr>
            <w:del w:id="480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gridSpan w:val="2"/>
            <w:vAlign w:val="center"/>
            <w:hideMark/>
          </w:tcPr>
          <w:p w14:paraId="1B3D49DC" w14:textId="77777777" w:rsidR="007C0184" w:rsidRDefault="007C0184">
            <w:pPr>
              <w:jc w:val="both"/>
              <w:rPr>
                <w:del w:id="481" w:author="Autor"/>
                <w:b/>
                <w:bCs/>
                <w:color w:val="000000"/>
                <w:sz w:val="20"/>
                <w:szCs w:val="20"/>
              </w:rPr>
            </w:pPr>
            <w:del w:id="482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1A775D" w14:paraId="2E72ED64" w14:textId="77777777" w:rsidTr="001A775D">
        <w:trPr>
          <w:gridAfter w:val="1"/>
          <w:wAfter w:w="149" w:type="dxa"/>
          <w:trHeight w:val="300"/>
          <w:del w:id="483" w:author="Autor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5C54BC80" w14:textId="77777777" w:rsidR="007C0184" w:rsidRDefault="007C0184">
            <w:pPr>
              <w:jc w:val="center"/>
              <w:rPr>
                <w:del w:id="484" w:author="Autor"/>
                <w:b/>
                <w:bCs/>
                <w:color w:val="000000"/>
                <w:sz w:val="20"/>
                <w:szCs w:val="20"/>
              </w:rPr>
            </w:pPr>
            <w:del w:id="485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2.3</w:delText>
              </w:r>
            </w:del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39D05AEF" w14:textId="77777777" w:rsidR="007C0184" w:rsidRDefault="007C0184">
            <w:pPr>
              <w:rPr>
                <w:del w:id="486" w:author="Autor"/>
                <w:b/>
                <w:bCs/>
                <w:color w:val="000000"/>
                <w:sz w:val="20"/>
                <w:szCs w:val="20"/>
              </w:rPr>
            </w:pPr>
            <w:del w:id="487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Územná oprávnenosť výdavku </w:delText>
              </w:r>
            </w:del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093D53E6" w14:textId="77777777" w:rsidR="007C0184" w:rsidRDefault="007C0184">
            <w:pPr>
              <w:rPr>
                <w:del w:id="488" w:author="Autor"/>
                <w:b/>
                <w:bCs/>
                <w:color w:val="000000"/>
                <w:sz w:val="20"/>
                <w:szCs w:val="20"/>
              </w:rPr>
            </w:pPr>
            <w:del w:id="489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10C86690" w14:textId="77777777" w:rsidR="007C0184" w:rsidRDefault="007C0184">
            <w:pPr>
              <w:rPr>
                <w:del w:id="490" w:author="Autor"/>
                <w:b/>
                <w:bCs/>
                <w:color w:val="000000"/>
                <w:sz w:val="20"/>
                <w:szCs w:val="20"/>
              </w:rPr>
            </w:pPr>
            <w:del w:id="491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gridSpan w:val="2"/>
            <w:shd w:val="clear" w:color="000000" w:fill="B2A1C7"/>
            <w:vAlign w:val="center"/>
            <w:hideMark/>
          </w:tcPr>
          <w:p w14:paraId="73136B24" w14:textId="77777777" w:rsidR="007C0184" w:rsidRDefault="007C0184">
            <w:pPr>
              <w:rPr>
                <w:del w:id="492" w:author="Autor"/>
                <w:b/>
                <w:bCs/>
                <w:color w:val="000000"/>
                <w:sz w:val="20"/>
                <w:szCs w:val="20"/>
              </w:rPr>
            </w:pPr>
            <w:del w:id="493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gridSpan w:val="2"/>
            <w:shd w:val="clear" w:color="000000" w:fill="B2A1C7"/>
            <w:vAlign w:val="center"/>
            <w:hideMark/>
          </w:tcPr>
          <w:p w14:paraId="4B023332" w14:textId="77777777" w:rsidR="007C0184" w:rsidRDefault="007C0184">
            <w:pPr>
              <w:rPr>
                <w:del w:id="494" w:author="Autor"/>
                <w:b/>
                <w:bCs/>
                <w:color w:val="000000"/>
                <w:sz w:val="20"/>
                <w:szCs w:val="20"/>
              </w:rPr>
            </w:pPr>
            <w:del w:id="495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7C0184" w14:paraId="116F78BA" w14:textId="77777777" w:rsidTr="00675C58">
        <w:trPr>
          <w:gridAfter w:val="1"/>
          <w:wAfter w:w="149" w:type="dxa"/>
          <w:trHeight w:val="510"/>
          <w:del w:id="496" w:author="Autor"/>
        </w:trPr>
        <w:tc>
          <w:tcPr>
            <w:tcW w:w="864" w:type="dxa"/>
            <w:vAlign w:val="center"/>
            <w:hideMark/>
          </w:tcPr>
          <w:p w14:paraId="0A09E235" w14:textId="77777777" w:rsidR="007C0184" w:rsidRDefault="007C0184">
            <w:pPr>
              <w:jc w:val="center"/>
              <w:rPr>
                <w:del w:id="497" w:author="Autor"/>
                <w:color w:val="000000"/>
                <w:sz w:val="20"/>
                <w:szCs w:val="20"/>
              </w:rPr>
            </w:pPr>
            <w:del w:id="498" w:author="Autor">
              <w:r>
                <w:rPr>
                  <w:color w:val="000000"/>
                  <w:sz w:val="20"/>
                  <w:szCs w:val="20"/>
                </w:rPr>
                <w:delText>2.3.1</w:delText>
              </w:r>
            </w:del>
          </w:p>
        </w:tc>
        <w:tc>
          <w:tcPr>
            <w:tcW w:w="4963" w:type="dxa"/>
            <w:gridSpan w:val="3"/>
            <w:vAlign w:val="center"/>
            <w:hideMark/>
          </w:tcPr>
          <w:p w14:paraId="3837CCAB" w14:textId="77777777" w:rsidR="007C0184" w:rsidRDefault="007C0184">
            <w:pPr>
              <w:rPr>
                <w:del w:id="499" w:author="Autor"/>
                <w:color w:val="000000"/>
                <w:sz w:val="20"/>
                <w:szCs w:val="20"/>
              </w:rPr>
            </w:pPr>
            <w:del w:id="500" w:author="Autor">
              <w:r>
                <w:rPr>
                  <w:color w:val="000000"/>
                  <w:sz w:val="20"/>
                  <w:szCs w:val="20"/>
                </w:rPr>
                <w:delText>Vznikli nárokované finančné prostriedky/deklarované výdavky v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ŽoP na oprávnenom území v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 xml:space="preserve">súlade so </w:delText>
              </w:r>
              <w:r w:rsidR="00A5426A">
                <w:rPr>
                  <w:color w:val="000000"/>
                  <w:sz w:val="20"/>
                  <w:szCs w:val="20"/>
                </w:rPr>
                <w:delText>Zmluv</w:delText>
              </w:r>
              <w:r>
                <w:rPr>
                  <w:color w:val="000000"/>
                  <w:sz w:val="20"/>
                  <w:szCs w:val="20"/>
                </w:rPr>
                <w:delText>ou</w:delText>
              </w:r>
              <w:r w:rsidR="00B1112A">
                <w:rPr>
                  <w:color w:val="000000"/>
                  <w:sz w:val="20"/>
                  <w:szCs w:val="20"/>
                </w:rPr>
                <w:delText xml:space="preserve"> o NFP</w:delText>
              </w:r>
              <w:r>
                <w:rPr>
                  <w:color w:val="000000"/>
                  <w:sz w:val="20"/>
                  <w:szCs w:val="20"/>
                </w:rPr>
                <w:delText>?</w:delText>
              </w:r>
            </w:del>
          </w:p>
        </w:tc>
        <w:tc>
          <w:tcPr>
            <w:tcW w:w="570" w:type="dxa"/>
            <w:vAlign w:val="center"/>
            <w:hideMark/>
          </w:tcPr>
          <w:p w14:paraId="4FB3858D" w14:textId="77777777" w:rsidR="007C0184" w:rsidRDefault="007C0184">
            <w:pPr>
              <w:rPr>
                <w:del w:id="501" w:author="Autor"/>
                <w:color w:val="000000"/>
                <w:sz w:val="20"/>
                <w:szCs w:val="20"/>
              </w:rPr>
            </w:pPr>
            <w:del w:id="502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35174C5D" w14:textId="77777777" w:rsidR="007C0184" w:rsidRDefault="007C0184">
            <w:pPr>
              <w:rPr>
                <w:del w:id="503" w:author="Autor"/>
                <w:color w:val="000000"/>
                <w:sz w:val="20"/>
                <w:szCs w:val="20"/>
              </w:rPr>
            </w:pPr>
            <w:del w:id="504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gridSpan w:val="2"/>
            <w:vAlign w:val="center"/>
            <w:hideMark/>
          </w:tcPr>
          <w:p w14:paraId="59D952F7" w14:textId="77777777" w:rsidR="007C0184" w:rsidRDefault="007C0184">
            <w:pPr>
              <w:rPr>
                <w:del w:id="505" w:author="Autor"/>
                <w:color w:val="000000"/>
                <w:sz w:val="20"/>
                <w:szCs w:val="20"/>
              </w:rPr>
            </w:pPr>
            <w:del w:id="506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gridSpan w:val="2"/>
            <w:vAlign w:val="center"/>
            <w:hideMark/>
          </w:tcPr>
          <w:p w14:paraId="0150BD01" w14:textId="77777777" w:rsidR="007C0184" w:rsidRDefault="007C0184">
            <w:pPr>
              <w:jc w:val="both"/>
              <w:rPr>
                <w:del w:id="507" w:author="Autor"/>
                <w:b/>
                <w:bCs/>
                <w:color w:val="000000"/>
                <w:sz w:val="20"/>
                <w:szCs w:val="20"/>
              </w:rPr>
            </w:pPr>
            <w:del w:id="508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1A775D" w14:paraId="63539B3F" w14:textId="77777777" w:rsidTr="001A775D">
        <w:trPr>
          <w:gridAfter w:val="1"/>
          <w:wAfter w:w="149" w:type="dxa"/>
          <w:trHeight w:val="300"/>
          <w:del w:id="509" w:author="Autor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7C77353C" w14:textId="77777777" w:rsidR="007C0184" w:rsidRDefault="007C0184">
            <w:pPr>
              <w:jc w:val="center"/>
              <w:rPr>
                <w:del w:id="510" w:author="Autor"/>
                <w:b/>
                <w:bCs/>
                <w:color w:val="000000"/>
                <w:sz w:val="20"/>
                <w:szCs w:val="20"/>
              </w:rPr>
            </w:pPr>
            <w:del w:id="511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2.4</w:delText>
              </w:r>
            </w:del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044236F3" w14:textId="77777777" w:rsidR="007C0184" w:rsidRDefault="007C0184">
            <w:pPr>
              <w:rPr>
                <w:del w:id="512" w:author="Autor"/>
                <w:b/>
                <w:bCs/>
                <w:color w:val="000000"/>
                <w:sz w:val="20"/>
                <w:szCs w:val="20"/>
              </w:rPr>
            </w:pPr>
            <w:del w:id="513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Neoprávnené výdavky</w:delText>
              </w:r>
            </w:del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7B42B29C" w14:textId="77777777" w:rsidR="007C0184" w:rsidRDefault="007C0184">
            <w:pPr>
              <w:rPr>
                <w:del w:id="514" w:author="Autor"/>
                <w:b/>
                <w:bCs/>
                <w:color w:val="000000"/>
                <w:sz w:val="20"/>
                <w:szCs w:val="20"/>
              </w:rPr>
            </w:pPr>
            <w:del w:id="515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48CAFC90" w14:textId="77777777" w:rsidR="007C0184" w:rsidRDefault="007C0184">
            <w:pPr>
              <w:rPr>
                <w:del w:id="516" w:author="Autor"/>
                <w:b/>
                <w:bCs/>
                <w:color w:val="000000"/>
                <w:sz w:val="20"/>
                <w:szCs w:val="20"/>
              </w:rPr>
            </w:pPr>
            <w:del w:id="517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gridSpan w:val="2"/>
            <w:shd w:val="clear" w:color="000000" w:fill="B2A1C7"/>
            <w:vAlign w:val="center"/>
            <w:hideMark/>
          </w:tcPr>
          <w:p w14:paraId="2E47FDC0" w14:textId="77777777" w:rsidR="007C0184" w:rsidRDefault="007C0184">
            <w:pPr>
              <w:rPr>
                <w:del w:id="518" w:author="Autor"/>
                <w:b/>
                <w:bCs/>
                <w:color w:val="000000"/>
                <w:sz w:val="20"/>
                <w:szCs w:val="20"/>
              </w:rPr>
            </w:pPr>
            <w:del w:id="519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gridSpan w:val="2"/>
            <w:shd w:val="clear" w:color="000000" w:fill="B2A1C7"/>
            <w:vAlign w:val="center"/>
            <w:hideMark/>
          </w:tcPr>
          <w:p w14:paraId="1ADE75A2" w14:textId="77777777" w:rsidR="007C0184" w:rsidRDefault="007C0184">
            <w:pPr>
              <w:rPr>
                <w:del w:id="520" w:author="Autor"/>
                <w:b/>
                <w:bCs/>
                <w:color w:val="000000"/>
                <w:sz w:val="20"/>
                <w:szCs w:val="20"/>
              </w:rPr>
            </w:pPr>
            <w:del w:id="521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1A775D" w14:paraId="48EDF88A" w14:textId="77777777" w:rsidTr="001A775D">
        <w:trPr>
          <w:gridAfter w:val="1"/>
          <w:wAfter w:w="149" w:type="dxa"/>
          <w:trHeight w:val="510"/>
          <w:del w:id="522" w:author="Autor"/>
        </w:trPr>
        <w:tc>
          <w:tcPr>
            <w:tcW w:w="864" w:type="dxa"/>
            <w:shd w:val="clear" w:color="000000" w:fill="FFFFFF"/>
            <w:vAlign w:val="center"/>
            <w:hideMark/>
          </w:tcPr>
          <w:p w14:paraId="1977A019" w14:textId="77777777" w:rsidR="007C0184" w:rsidRDefault="007C0184">
            <w:pPr>
              <w:jc w:val="center"/>
              <w:rPr>
                <w:del w:id="523" w:author="Autor"/>
                <w:color w:val="000000"/>
                <w:sz w:val="20"/>
                <w:szCs w:val="20"/>
              </w:rPr>
            </w:pPr>
            <w:del w:id="524" w:author="Autor">
              <w:r>
                <w:rPr>
                  <w:color w:val="000000"/>
                  <w:sz w:val="20"/>
                  <w:szCs w:val="20"/>
                </w:rPr>
                <w:delText>2.4.1</w:delText>
              </w:r>
            </w:del>
          </w:p>
        </w:tc>
        <w:tc>
          <w:tcPr>
            <w:tcW w:w="4963" w:type="dxa"/>
            <w:gridSpan w:val="3"/>
            <w:shd w:val="clear" w:color="000000" w:fill="FFFFFF"/>
            <w:vAlign w:val="center"/>
            <w:hideMark/>
          </w:tcPr>
          <w:p w14:paraId="1D459B40" w14:textId="77777777" w:rsidR="007C0184" w:rsidRDefault="007C0184">
            <w:pPr>
              <w:rPr>
                <w:del w:id="525" w:author="Autor"/>
                <w:color w:val="000000"/>
                <w:sz w:val="20"/>
                <w:szCs w:val="20"/>
              </w:rPr>
            </w:pPr>
            <w:del w:id="526" w:author="Autor">
              <w:r>
                <w:rPr>
                  <w:color w:val="000000"/>
                  <w:sz w:val="20"/>
                  <w:szCs w:val="20"/>
                </w:rPr>
                <w:delText>Sú v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ŽoP nárokované neoprávnené deklarované výdavky v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zmysle čl. 69 ods. 3 všeobecného nariadenia a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ostatných relevantných dokumentov?</w:delText>
              </w:r>
            </w:del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1261BA9F" w14:textId="77777777" w:rsidR="007C0184" w:rsidRDefault="007C0184">
            <w:pPr>
              <w:rPr>
                <w:del w:id="527" w:author="Autor"/>
                <w:color w:val="000000"/>
                <w:sz w:val="20"/>
                <w:szCs w:val="20"/>
              </w:rPr>
            </w:pPr>
            <w:del w:id="528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4A412D78" w14:textId="77777777" w:rsidR="007C0184" w:rsidRDefault="007C0184">
            <w:pPr>
              <w:rPr>
                <w:del w:id="529" w:author="Autor"/>
                <w:color w:val="000000"/>
                <w:sz w:val="20"/>
                <w:szCs w:val="20"/>
              </w:rPr>
            </w:pPr>
            <w:del w:id="530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gridSpan w:val="2"/>
            <w:shd w:val="clear" w:color="000000" w:fill="FFFFFF"/>
            <w:vAlign w:val="center"/>
            <w:hideMark/>
          </w:tcPr>
          <w:p w14:paraId="417A27EA" w14:textId="77777777" w:rsidR="007C0184" w:rsidRDefault="007C0184">
            <w:pPr>
              <w:rPr>
                <w:del w:id="531" w:author="Autor"/>
                <w:color w:val="000000"/>
                <w:sz w:val="20"/>
                <w:szCs w:val="20"/>
              </w:rPr>
            </w:pPr>
            <w:del w:id="532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gridSpan w:val="2"/>
            <w:vAlign w:val="center"/>
            <w:hideMark/>
          </w:tcPr>
          <w:p w14:paraId="065A1540" w14:textId="77777777" w:rsidR="007C0184" w:rsidRDefault="007C0184">
            <w:pPr>
              <w:jc w:val="both"/>
              <w:rPr>
                <w:del w:id="533" w:author="Autor"/>
                <w:b/>
                <w:bCs/>
                <w:color w:val="000000"/>
                <w:sz w:val="20"/>
                <w:szCs w:val="20"/>
              </w:rPr>
            </w:pPr>
            <w:del w:id="534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8278FE" w:rsidRPr="00F83000" w14:paraId="33C4CA42" w14:textId="4F7D070C" w:rsidTr="008278FE">
        <w:trPr>
          <w:trHeight w:val="330"/>
        </w:trPr>
        <w:tc>
          <w:tcPr>
            <w:tcW w:w="2841" w:type="dxa"/>
            <w:gridSpan w:val="3"/>
            <w:vAlign w:val="center"/>
            <w:hideMark/>
          </w:tcPr>
          <w:p w14:paraId="47C9560C" w14:textId="6C649A20" w:rsidR="00AA7F12" w:rsidRPr="008278FE" w:rsidRDefault="007C0184">
            <w:pPr>
              <w:rPr>
                <w:rFonts w:ascii="Arial Narrow" w:hAnsi="Arial Narrow"/>
                <w:color w:val="000000"/>
                <w:sz w:val="20"/>
                <w:rPrChange w:id="535" w:author="Autor">
                  <w:rPr>
                    <w:color w:val="000000"/>
                    <w:sz w:val="20"/>
                  </w:rPr>
                </w:rPrChange>
              </w:rPr>
              <w:pPrChange w:id="536" w:author="Autor">
                <w:pPr>
                  <w:jc w:val="center"/>
                </w:pPr>
              </w:pPrChange>
            </w:pPr>
            <w:del w:id="537" w:author="Autor">
              <w:r>
                <w:rPr>
                  <w:color w:val="000000"/>
                  <w:sz w:val="20"/>
                  <w:szCs w:val="20"/>
                </w:rPr>
                <w:delText>2.4.2</w:delText>
              </w:r>
            </w:del>
            <w:ins w:id="538" w:author="Autor">
              <w:r w:rsidR="00AA7F12" w:rsidRPr="00F83000">
                <w:rPr>
                  <w:rFonts w:ascii="Arial Narrow" w:hAnsi="Arial Narrow"/>
                  <w:color w:val="000000"/>
                  <w:sz w:val="20"/>
                  <w:szCs w:val="20"/>
                </w:rPr>
                <w:t>Predmet kontroly</w:t>
              </w:r>
              <w:r w:rsidR="00AA7F12">
                <w:rPr>
                  <w:rStyle w:val="Odkaznapoznmkupodiarou"/>
                  <w:rFonts w:ascii="Arial Narrow" w:hAnsi="Arial Narrow"/>
                  <w:color w:val="000000"/>
                  <w:sz w:val="20"/>
                  <w:szCs w:val="20"/>
                </w:rPr>
                <w:footnoteReference w:id="6"/>
              </w:r>
            </w:ins>
          </w:p>
        </w:tc>
        <w:tc>
          <w:tcPr>
            <w:tcW w:w="6254" w:type="dxa"/>
            <w:gridSpan w:val="2"/>
            <w:vAlign w:val="center"/>
            <w:hideMark/>
          </w:tcPr>
          <w:p w14:paraId="5E63CC5C" w14:textId="6A79AF37" w:rsidR="00AA7F12" w:rsidRDefault="007C0184" w:rsidP="00F426CF">
            <w:pPr>
              <w:rPr>
                <w:ins w:id="541" w:author="Autor"/>
                <w:rFonts w:ascii="Arial Narrow" w:hAnsi="Arial Narrow"/>
                <w:color w:val="000000"/>
                <w:sz w:val="20"/>
                <w:szCs w:val="20"/>
              </w:rPr>
            </w:pPr>
            <w:del w:id="542" w:author="Autor">
              <w:r>
                <w:rPr>
                  <w:color w:val="000000"/>
                  <w:sz w:val="20"/>
                  <w:szCs w:val="20"/>
                </w:rPr>
                <w:delText>Sú v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ŽoP nárokované neoprávnené finančné prostriedky/neoprávnené deklarované výdavky? (odpovedá sa na jednu z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 xml:space="preserve">predložených alternatív a) </w:delText>
              </w:r>
              <w:r w:rsidR="00A65887">
                <w:rPr>
                  <w:color w:val="000000"/>
                  <w:sz w:val="20"/>
                  <w:szCs w:val="20"/>
                </w:rPr>
                <w:delText>–</w:delText>
              </w:r>
              <w:r>
                <w:rPr>
                  <w:color w:val="000000"/>
                  <w:sz w:val="20"/>
                  <w:szCs w:val="20"/>
                </w:rPr>
                <w:delText xml:space="preserve"> d) v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závislosti od fondu, z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ktorého sa financuje projekt, okrem prípadu krížového financovania, ktorý je obsiahnutý v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časti 2.5)</w:delText>
              </w:r>
              <w:r>
                <w:rPr>
                  <w:color w:val="000000"/>
                  <w:sz w:val="20"/>
                  <w:szCs w:val="20"/>
                </w:rPr>
                <w:br/>
                <w:delText>a) v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prípade projektu spolufinancovaného z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 w:rsidR="00014C97">
                <w:rPr>
                  <w:color w:val="000000"/>
                  <w:sz w:val="20"/>
                  <w:szCs w:val="20"/>
                </w:rPr>
                <w:delText>EFRR</w:delText>
              </w:r>
              <w:r>
                <w:rPr>
                  <w:color w:val="000000"/>
                  <w:sz w:val="20"/>
                  <w:szCs w:val="20"/>
                </w:rPr>
                <w:delText xml:space="preserve"> v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zmysle čl. 3 nariadenia o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EFRR,</w:delText>
              </w:r>
              <w:r>
                <w:rPr>
                  <w:color w:val="000000"/>
                  <w:sz w:val="20"/>
                  <w:szCs w:val="20"/>
                </w:rPr>
                <w:br/>
                <w:delText>b) v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prípade projektu spolufinancovaného z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ESF v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zmysle čl. 13 nariadenia o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ESF,</w:delText>
              </w:r>
              <w:r>
                <w:rPr>
                  <w:color w:val="000000"/>
                  <w:sz w:val="20"/>
                  <w:szCs w:val="20"/>
                </w:rPr>
                <w:br/>
                <w:delText>c) v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prípade projektu spolufinancovaného z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EMFF v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zmysle čl. 13 nariadenia o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ENRF,</w:delText>
              </w:r>
              <w:r>
                <w:rPr>
                  <w:color w:val="000000"/>
                  <w:sz w:val="20"/>
                  <w:szCs w:val="20"/>
                </w:rPr>
                <w:br/>
                <w:delText>d) v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prípade projektu spolufinancovaného z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KF v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zmysle čl. 2 nariadenia o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KF?</w:delText>
              </w:r>
            </w:del>
            <w:ins w:id="543" w:author="Autor">
              <w:r w:rsidR="007B76D5"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1 - </w:t>
              </w:r>
              <w:r w:rsidR="00AA7F12" w:rsidRPr="00C76F19">
                <w:rPr>
                  <w:rFonts w:ascii="Arial Narrow" w:hAnsi="Arial Narrow"/>
                  <w:color w:val="000000"/>
                  <w:sz w:val="20"/>
                  <w:szCs w:val="20"/>
                </w:rPr>
                <w:t>Skutočné dodanie výkonov, tovarov, poskytnutie služieb a vykonanie prác</w:t>
              </w:r>
              <w:r w:rsidR="00AA7F12">
                <w:rPr>
                  <w:rFonts w:ascii="Arial Narrow" w:hAnsi="Arial Narrow"/>
                  <w:color w:val="000000"/>
                  <w:sz w:val="20"/>
                  <w:szCs w:val="20"/>
                </w:rPr>
                <w:t>;</w:t>
              </w:r>
              <w:bookmarkStart w:id="544" w:name="_Ref65827780"/>
              <w:r w:rsidR="00AA7F12">
                <w:rPr>
                  <w:rStyle w:val="Odkaznapoznmkupodiarou"/>
                  <w:rFonts w:ascii="Arial Narrow" w:hAnsi="Arial Narrow"/>
                  <w:color w:val="000000"/>
                  <w:sz w:val="20"/>
                  <w:szCs w:val="20"/>
                </w:rPr>
                <w:footnoteReference w:id="7"/>
              </w:r>
              <w:bookmarkEnd w:id="544"/>
              <w:r w:rsidR="00AA7F12"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 </w:t>
              </w:r>
            </w:ins>
          </w:p>
          <w:p w14:paraId="336913E6" w14:textId="37322AD4" w:rsidR="00AA7F12" w:rsidRDefault="007B76D5" w:rsidP="00F426CF">
            <w:pPr>
              <w:rPr>
                <w:ins w:id="547" w:author="Autor"/>
                <w:rFonts w:ascii="Arial Narrow" w:hAnsi="Arial Narrow"/>
                <w:color w:val="000000"/>
                <w:sz w:val="20"/>
                <w:szCs w:val="20"/>
              </w:rPr>
            </w:pPr>
            <w:ins w:id="548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2 - </w:t>
              </w:r>
              <w:r w:rsidR="00AA7F12" w:rsidRPr="00C76F19">
                <w:rPr>
                  <w:rFonts w:ascii="Arial Narrow" w:hAnsi="Arial Narrow"/>
                  <w:color w:val="000000"/>
                  <w:sz w:val="20"/>
                  <w:szCs w:val="20"/>
                </w:rPr>
                <w:t>Vedenie účtovníctva o skutočnostiach týkajúcich sa projektu</w:t>
              </w:r>
              <w:r w:rsidR="00AA7F12">
                <w:rPr>
                  <w:rFonts w:ascii="Arial Narrow" w:hAnsi="Arial Narrow"/>
                  <w:color w:val="000000"/>
                  <w:sz w:val="20"/>
                  <w:szCs w:val="20"/>
                </w:rPr>
                <w:t>;</w:t>
              </w:r>
              <w:r w:rsidR="00B07939" w:rsidRPr="00A72539">
                <w:rPr>
                  <w:rFonts w:ascii="Arial Narrow" w:hAnsi="Arial Narrow"/>
                  <w:color w:val="000000"/>
                  <w:sz w:val="20"/>
                  <w:szCs w:val="20"/>
                  <w:vertAlign w:val="superscript"/>
                </w:rPr>
                <w:fldChar w:fldCharType="begin"/>
              </w:r>
              <w:r w:rsidR="00B07939" w:rsidRPr="00A72539">
                <w:rPr>
                  <w:rFonts w:ascii="Arial Narrow" w:hAnsi="Arial Narrow"/>
                  <w:color w:val="000000"/>
                  <w:sz w:val="20"/>
                  <w:szCs w:val="20"/>
                  <w:vertAlign w:val="superscript"/>
                </w:rPr>
                <w:instrText xml:space="preserve"> NOTEREF _Ref65827780 \h </w:instrText>
              </w:r>
              <w:r w:rsidR="00B07939">
                <w:rPr>
                  <w:rFonts w:ascii="Arial Narrow" w:hAnsi="Arial Narrow"/>
                  <w:color w:val="000000"/>
                  <w:sz w:val="20"/>
                  <w:szCs w:val="20"/>
                  <w:vertAlign w:val="superscript"/>
                </w:rPr>
                <w:instrText xml:space="preserve"> \* MERGEFORMAT </w:instrText>
              </w:r>
            </w:ins>
            <w:r w:rsidR="00B07939"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</w:r>
            <w:ins w:id="549" w:author="Autor">
              <w:r w:rsidR="00B07939" w:rsidRPr="00A72539">
                <w:rPr>
                  <w:rFonts w:ascii="Arial Narrow" w:hAnsi="Arial Narrow"/>
                  <w:color w:val="000000"/>
                  <w:sz w:val="20"/>
                  <w:szCs w:val="20"/>
                  <w:vertAlign w:val="superscript"/>
                </w:rPr>
                <w:fldChar w:fldCharType="separate"/>
              </w:r>
              <w:r w:rsidR="005F1B2F">
                <w:rPr>
                  <w:rFonts w:ascii="Arial Narrow" w:hAnsi="Arial Narrow"/>
                  <w:color w:val="000000"/>
                  <w:sz w:val="20"/>
                  <w:szCs w:val="20"/>
                  <w:vertAlign w:val="superscript"/>
                </w:rPr>
                <w:t>5</w:t>
              </w:r>
              <w:r w:rsidR="00B07939" w:rsidRPr="00A72539">
                <w:rPr>
                  <w:rFonts w:ascii="Arial Narrow" w:hAnsi="Arial Narrow"/>
                  <w:color w:val="000000"/>
                  <w:sz w:val="20"/>
                  <w:szCs w:val="20"/>
                  <w:vertAlign w:val="superscript"/>
                </w:rPr>
                <w:fldChar w:fldCharType="end"/>
              </w:r>
            </w:ins>
          </w:p>
          <w:p w14:paraId="612D3159" w14:textId="4CA1213C" w:rsidR="00AA7F12" w:rsidRDefault="007B76D5" w:rsidP="00F426CF">
            <w:pPr>
              <w:rPr>
                <w:ins w:id="550" w:author="Autor"/>
                <w:rFonts w:ascii="Arial Narrow" w:hAnsi="Arial Narrow"/>
                <w:color w:val="000000"/>
                <w:sz w:val="20"/>
                <w:szCs w:val="20"/>
              </w:rPr>
            </w:pPr>
            <w:ins w:id="551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3 - </w:t>
              </w:r>
              <w:r w:rsidR="00AA7F12"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t>Archivácia dokumentov a podkladov súvisiacich s projektom;</w:t>
              </w:r>
              <w:r w:rsidR="00B07939" w:rsidRPr="00A72539">
                <w:rPr>
                  <w:rFonts w:ascii="Arial Narrow" w:hAnsi="Arial Narrow"/>
                  <w:color w:val="000000"/>
                  <w:sz w:val="20"/>
                  <w:szCs w:val="20"/>
                  <w:vertAlign w:val="superscript"/>
                </w:rPr>
                <w:fldChar w:fldCharType="begin"/>
              </w:r>
              <w:r w:rsidR="00B07939" w:rsidRPr="00A72539">
                <w:rPr>
                  <w:rFonts w:ascii="Arial Narrow" w:hAnsi="Arial Narrow"/>
                  <w:color w:val="000000"/>
                  <w:sz w:val="20"/>
                  <w:szCs w:val="20"/>
                  <w:vertAlign w:val="superscript"/>
                </w:rPr>
                <w:instrText xml:space="preserve"> NOTEREF _Ref65827780 \h </w:instrText>
              </w:r>
              <w:r w:rsidR="00B07939">
                <w:rPr>
                  <w:rFonts w:ascii="Arial Narrow" w:hAnsi="Arial Narrow"/>
                  <w:color w:val="000000"/>
                  <w:sz w:val="20"/>
                  <w:szCs w:val="20"/>
                  <w:vertAlign w:val="superscript"/>
                </w:rPr>
                <w:instrText xml:space="preserve"> \* MERGEFORMAT </w:instrText>
              </w:r>
            </w:ins>
            <w:r w:rsidR="00B07939"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</w:r>
            <w:ins w:id="552" w:author="Autor">
              <w:r w:rsidR="00B07939" w:rsidRPr="00A72539">
                <w:rPr>
                  <w:rFonts w:ascii="Arial Narrow" w:hAnsi="Arial Narrow"/>
                  <w:color w:val="000000"/>
                  <w:sz w:val="20"/>
                  <w:szCs w:val="20"/>
                  <w:vertAlign w:val="superscript"/>
                </w:rPr>
                <w:fldChar w:fldCharType="separate"/>
              </w:r>
              <w:r w:rsidR="005F1B2F">
                <w:rPr>
                  <w:rFonts w:ascii="Arial Narrow" w:hAnsi="Arial Narrow"/>
                  <w:color w:val="000000"/>
                  <w:sz w:val="20"/>
                  <w:szCs w:val="20"/>
                  <w:vertAlign w:val="superscript"/>
                </w:rPr>
                <w:t>5</w:t>
              </w:r>
              <w:r w:rsidR="00B07939" w:rsidRPr="00A72539">
                <w:rPr>
                  <w:rFonts w:ascii="Arial Narrow" w:hAnsi="Arial Narrow"/>
                  <w:color w:val="000000"/>
                  <w:sz w:val="20"/>
                  <w:szCs w:val="20"/>
                  <w:vertAlign w:val="superscript"/>
                </w:rPr>
                <w:fldChar w:fldCharType="end"/>
              </w:r>
            </w:ins>
          </w:p>
          <w:p w14:paraId="1DCB1886" w14:textId="475A3DA2" w:rsidR="00AA7F12" w:rsidRDefault="007B76D5" w:rsidP="00F426CF">
            <w:pPr>
              <w:rPr>
                <w:ins w:id="553" w:author="Autor"/>
                <w:rFonts w:ascii="Arial Narrow" w:hAnsi="Arial Narrow"/>
                <w:color w:val="000000"/>
                <w:sz w:val="20"/>
                <w:szCs w:val="20"/>
              </w:rPr>
            </w:pPr>
            <w:ins w:id="554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4A - </w:t>
              </w:r>
              <w:r w:rsidR="00AA7F12" w:rsidRPr="00C76F19">
                <w:rPr>
                  <w:rFonts w:ascii="Arial Narrow" w:hAnsi="Arial Narrow"/>
                  <w:color w:val="000000"/>
                  <w:sz w:val="20"/>
                  <w:szCs w:val="20"/>
                </w:rPr>
                <w:t>Žiadosť o</w:t>
              </w:r>
              <w:r w:rsidR="00AA7F12">
                <w:rPr>
                  <w:rFonts w:ascii="Arial Narrow" w:hAnsi="Arial Narrow"/>
                  <w:color w:val="000000"/>
                  <w:sz w:val="20"/>
                  <w:szCs w:val="20"/>
                </w:rPr>
                <w:t> </w:t>
              </w:r>
              <w:r w:rsidR="00AA7F12" w:rsidRPr="00C76F19">
                <w:rPr>
                  <w:rFonts w:ascii="Arial Narrow" w:hAnsi="Arial Narrow"/>
                  <w:color w:val="000000"/>
                  <w:sz w:val="20"/>
                  <w:szCs w:val="20"/>
                </w:rPr>
                <w:t>platbu</w:t>
              </w:r>
              <w:r w:rsidR="00AA7F12"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; </w:t>
              </w:r>
            </w:ins>
          </w:p>
          <w:p w14:paraId="13788375" w14:textId="122B73E9" w:rsidR="00AA7F12" w:rsidRDefault="007B76D5" w:rsidP="00F426CF">
            <w:pPr>
              <w:rPr>
                <w:ins w:id="555" w:author="Autor"/>
                <w:rFonts w:ascii="Arial Narrow" w:hAnsi="Arial Narrow"/>
                <w:color w:val="000000"/>
                <w:sz w:val="20"/>
                <w:szCs w:val="20"/>
              </w:rPr>
            </w:pPr>
            <w:ins w:id="556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4B - </w:t>
              </w:r>
              <w:r w:rsidR="00AA7F12" w:rsidRPr="00C76F19">
                <w:rPr>
                  <w:rFonts w:ascii="Arial Narrow" w:hAnsi="Arial Narrow"/>
                  <w:color w:val="000000"/>
                  <w:sz w:val="20"/>
                  <w:szCs w:val="20"/>
                </w:rPr>
                <w:t>Žiadosť o platbu - poskytnutie zálohovej platby</w:t>
              </w:r>
              <w:r w:rsidR="00AA7F12"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; </w:t>
              </w:r>
            </w:ins>
          </w:p>
          <w:p w14:paraId="1157CA84" w14:textId="538E5D07" w:rsidR="00AA7F12" w:rsidRDefault="007B76D5" w:rsidP="00F426CF">
            <w:pPr>
              <w:rPr>
                <w:ins w:id="557" w:author="Autor"/>
                <w:rFonts w:ascii="Arial Narrow" w:hAnsi="Arial Narrow"/>
                <w:color w:val="000000"/>
                <w:sz w:val="20"/>
                <w:szCs w:val="20"/>
              </w:rPr>
            </w:pPr>
            <w:ins w:id="558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4C - </w:t>
              </w:r>
              <w:r w:rsidR="00AA7F12" w:rsidRPr="00C76F19">
                <w:rPr>
                  <w:rFonts w:ascii="Arial Narrow" w:hAnsi="Arial Narrow"/>
                  <w:color w:val="000000"/>
                  <w:sz w:val="20"/>
                  <w:szCs w:val="20"/>
                </w:rPr>
                <w:t>Žiadosť o platbu - zúčtovanie predfinancovania</w:t>
              </w:r>
              <w:r w:rsidR="00AA7F12"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; </w:t>
              </w:r>
            </w:ins>
          </w:p>
          <w:p w14:paraId="7000E777" w14:textId="05C198F2" w:rsidR="00AA7F12" w:rsidRDefault="007B76D5" w:rsidP="00F426CF">
            <w:pPr>
              <w:rPr>
                <w:ins w:id="559" w:author="Autor"/>
                <w:rFonts w:ascii="Arial Narrow" w:hAnsi="Arial Narrow"/>
                <w:color w:val="000000"/>
                <w:sz w:val="20"/>
                <w:szCs w:val="20"/>
              </w:rPr>
            </w:pPr>
            <w:ins w:id="560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5 - </w:t>
              </w:r>
              <w:r w:rsidR="00AA7F12"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Cestovné náhrady; </w:t>
              </w:r>
            </w:ins>
          </w:p>
          <w:p w14:paraId="6DBCC54D" w14:textId="5C1138AB" w:rsidR="00AA7F12" w:rsidRDefault="007B76D5" w:rsidP="00F426CF">
            <w:pPr>
              <w:rPr>
                <w:ins w:id="561" w:author="Autor"/>
                <w:rFonts w:ascii="Arial Narrow" w:hAnsi="Arial Narrow"/>
                <w:color w:val="000000"/>
                <w:sz w:val="20"/>
                <w:szCs w:val="20"/>
              </w:rPr>
            </w:pPr>
            <w:ins w:id="562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6 - </w:t>
              </w:r>
              <w:r w:rsidR="00AA7F12"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Dokladovanie výdavkov; </w:t>
              </w:r>
            </w:ins>
          </w:p>
          <w:p w14:paraId="7DEA0B96" w14:textId="321BA6FA" w:rsidR="00AA7F12" w:rsidRDefault="007B76D5" w:rsidP="00F426CF">
            <w:pPr>
              <w:rPr>
                <w:ins w:id="563" w:author="Autor"/>
                <w:rFonts w:ascii="Arial Narrow" w:hAnsi="Arial Narrow"/>
                <w:color w:val="000000"/>
                <w:sz w:val="20"/>
                <w:szCs w:val="20"/>
              </w:rPr>
            </w:pPr>
            <w:ins w:id="564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7 - </w:t>
              </w:r>
              <w:r w:rsidR="00AA7F12"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Ostatné výdavky - externé služby (outsourcing); </w:t>
              </w:r>
            </w:ins>
          </w:p>
          <w:p w14:paraId="16CB79FF" w14:textId="08F2B501" w:rsidR="00AA7F12" w:rsidRDefault="007B76D5" w:rsidP="00F426CF">
            <w:pPr>
              <w:rPr>
                <w:ins w:id="565" w:author="Autor"/>
                <w:rFonts w:ascii="Arial Narrow" w:hAnsi="Arial Narrow"/>
                <w:color w:val="000000"/>
                <w:sz w:val="20"/>
                <w:szCs w:val="20"/>
              </w:rPr>
            </w:pPr>
            <w:ins w:id="566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8 - </w:t>
              </w:r>
              <w:r w:rsidR="00AA7F12"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Finančné výdavky a poplatky; </w:t>
              </w:r>
            </w:ins>
          </w:p>
          <w:p w14:paraId="1713F2E5" w14:textId="62E49791" w:rsidR="00AA7F12" w:rsidRDefault="007B76D5" w:rsidP="00F426CF">
            <w:pPr>
              <w:rPr>
                <w:ins w:id="567" w:author="Autor"/>
                <w:rFonts w:ascii="Arial Narrow" w:hAnsi="Arial Narrow"/>
                <w:color w:val="000000"/>
                <w:sz w:val="20"/>
                <w:szCs w:val="20"/>
              </w:rPr>
            </w:pPr>
            <w:ins w:id="568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9 - </w:t>
              </w:r>
              <w:r w:rsidR="00AA7F12"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Generovanie príjmov z projektu; </w:t>
              </w:r>
            </w:ins>
          </w:p>
          <w:p w14:paraId="735A0B10" w14:textId="06858239" w:rsidR="00AA7F12" w:rsidRDefault="007B76D5" w:rsidP="00F426CF">
            <w:pPr>
              <w:rPr>
                <w:ins w:id="569" w:author="Autor"/>
                <w:rFonts w:ascii="Arial Narrow" w:hAnsi="Arial Narrow"/>
                <w:color w:val="000000"/>
                <w:sz w:val="20"/>
                <w:szCs w:val="20"/>
              </w:rPr>
            </w:pPr>
            <w:ins w:id="570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10 - </w:t>
              </w:r>
              <w:r w:rsidR="003A3EC5">
                <w:rPr>
                  <w:rFonts w:ascii="Arial Narrow" w:hAnsi="Arial Narrow"/>
                  <w:color w:val="000000"/>
                  <w:sz w:val="20"/>
                  <w:szCs w:val="20"/>
                </w:rPr>
                <w:t>Ú</w:t>
              </w:r>
              <w:r w:rsidR="00AA7F12">
                <w:rPr>
                  <w:rFonts w:ascii="Arial Narrow" w:hAnsi="Arial Narrow"/>
                  <w:color w:val="000000"/>
                  <w:sz w:val="20"/>
                  <w:szCs w:val="20"/>
                </w:rPr>
                <w:t>činnosť</w:t>
              </w:r>
              <w:r w:rsidR="00AA7F12"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 výdavkov; </w:t>
              </w:r>
            </w:ins>
          </w:p>
          <w:p w14:paraId="606756C7" w14:textId="49404087" w:rsidR="00AA7F12" w:rsidRDefault="007B76D5" w:rsidP="00F426CF">
            <w:pPr>
              <w:rPr>
                <w:ins w:id="571" w:author="Autor"/>
                <w:rFonts w:ascii="Arial Narrow" w:hAnsi="Arial Narrow"/>
                <w:color w:val="000000"/>
                <w:sz w:val="20"/>
                <w:szCs w:val="20"/>
              </w:rPr>
            </w:pPr>
            <w:ins w:id="572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11 - </w:t>
              </w:r>
              <w:r w:rsidR="00AA7F12"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Krížové financovanie; </w:t>
              </w:r>
            </w:ins>
          </w:p>
          <w:p w14:paraId="7778F4C5" w14:textId="39E74C37" w:rsidR="00AA7F12" w:rsidRDefault="007B76D5" w:rsidP="00F426CF">
            <w:pPr>
              <w:rPr>
                <w:ins w:id="573" w:author="Autor"/>
                <w:rFonts w:ascii="Arial Narrow" w:hAnsi="Arial Narrow"/>
                <w:color w:val="000000"/>
                <w:sz w:val="20"/>
                <w:szCs w:val="20"/>
              </w:rPr>
            </w:pPr>
            <w:ins w:id="574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12 - </w:t>
              </w:r>
              <w:r w:rsidR="00AA7F12"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Nákup použitého materiálu; </w:t>
              </w:r>
            </w:ins>
          </w:p>
          <w:p w14:paraId="765319A8" w14:textId="7B2D4D74" w:rsidR="00AA7F12" w:rsidRDefault="007B76D5" w:rsidP="00F426CF">
            <w:pPr>
              <w:rPr>
                <w:ins w:id="575" w:author="Autor"/>
                <w:rFonts w:ascii="Arial Narrow" w:hAnsi="Arial Narrow"/>
                <w:color w:val="000000"/>
                <w:sz w:val="20"/>
                <w:szCs w:val="20"/>
              </w:rPr>
            </w:pPr>
            <w:ins w:id="576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13 - </w:t>
              </w:r>
              <w:r w:rsidR="00AA7F12"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Nákup pozemkov; </w:t>
              </w:r>
            </w:ins>
          </w:p>
          <w:p w14:paraId="6D0C380A" w14:textId="7BBC0A2D" w:rsidR="00AA7F12" w:rsidRDefault="007B76D5" w:rsidP="00F426CF">
            <w:pPr>
              <w:rPr>
                <w:ins w:id="577" w:author="Autor"/>
                <w:rFonts w:ascii="Arial Narrow" w:hAnsi="Arial Narrow"/>
                <w:color w:val="000000"/>
                <w:sz w:val="20"/>
                <w:szCs w:val="20"/>
              </w:rPr>
            </w:pPr>
            <w:ins w:id="578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14 - </w:t>
              </w:r>
              <w:r w:rsidR="00AA7F12"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Nákup stavieb; </w:t>
              </w:r>
            </w:ins>
          </w:p>
          <w:p w14:paraId="08CEDB23" w14:textId="0FBB3054" w:rsidR="00AA7F12" w:rsidRDefault="007B76D5" w:rsidP="00F426CF">
            <w:pPr>
              <w:rPr>
                <w:ins w:id="579" w:author="Autor"/>
                <w:rFonts w:ascii="Arial Narrow" w:hAnsi="Arial Narrow"/>
                <w:color w:val="000000"/>
                <w:sz w:val="20"/>
                <w:szCs w:val="20"/>
              </w:rPr>
            </w:pPr>
            <w:ins w:id="580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15 - </w:t>
              </w:r>
              <w:r w:rsidR="00AA7F12"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Napĺňanie merateľných ukazovateľov projektu; </w:t>
              </w:r>
            </w:ins>
          </w:p>
          <w:p w14:paraId="02B978CD" w14:textId="79E10604" w:rsidR="00AA7F12" w:rsidRDefault="007B76D5" w:rsidP="00F426CF">
            <w:pPr>
              <w:rPr>
                <w:ins w:id="581" w:author="Autor"/>
                <w:rFonts w:ascii="Arial Narrow" w:hAnsi="Arial Narrow"/>
                <w:color w:val="000000"/>
                <w:sz w:val="20"/>
                <w:szCs w:val="20"/>
              </w:rPr>
            </w:pPr>
            <w:ins w:id="582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16 - </w:t>
              </w:r>
              <w:r w:rsidR="00AA7F12"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Neprekrývanie sa výdavkov; </w:t>
              </w:r>
            </w:ins>
          </w:p>
          <w:p w14:paraId="205C14F6" w14:textId="4041A25E" w:rsidR="00AA7F12" w:rsidRDefault="007B76D5" w:rsidP="00F426CF">
            <w:pPr>
              <w:rPr>
                <w:ins w:id="583" w:author="Autor"/>
                <w:rFonts w:ascii="Arial Narrow" w:hAnsi="Arial Narrow"/>
                <w:color w:val="000000"/>
                <w:sz w:val="20"/>
                <w:szCs w:val="20"/>
              </w:rPr>
            </w:pPr>
            <w:ins w:id="584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17 - </w:t>
              </w:r>
              <w:r w:rsidR="00AA7F12"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Vykonanie stavebných prác; </w:t>
              </w:r>
            </w:ins>
          </w:p>
          <w:p w14:paraId="079CD599" w14:textId="3F86767A" w:rsidR="00AA7F12" w:rsidRDefault="007B76D5" w:rsidP="00F426CF">
            <w:pPr>
              <w:rPr>
                <w:ins w:id="585" w:author="Autor"/>
                <w:rFonts w:ascii="Arial Narrow" w:hAnsi="Arial Narrow"/>
                <w:color w:val="000000"/>
                <w:sz w:val="20"/>
                <w:szCs w:val="20"/>
              </w:rPr>
            </w:pPr>
            <w:ins w:id="586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18 - </w:t>
              </w:r>
              <w:r w:rsidR="00AA7F12"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Odpisy, režijné náklady a vecné príspevky; </w:t>
              </w:r>
            </w:ins>
          </w:p>
          <w:p w14:paraId="26BB09DA" w14:textId="2AED6074" w:rsidR="00AA7F12" w:rsidRDefault="007B76D5" w:rsidP="00F426CF">
            <w:pPr>
              <w:rPr>
                <w:ins w:id="587" w:author="Autor"/>
                <w:rFonts w:ascii="Arial Narrow" w:hAnsi="Arial Narrow"/>
                <w:color w:val="000000"/>
                <w:sz w:val="20"/>
                <w:szCs w:val="20"/>
              </w:rPr>
            </w:pPr>
            <w:ins w:id="588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19 - </w:t>
              </w:r>
              <w:r w:rsidR="00AA7F12"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Opatrenia prijaté na základe vykonaných kontrol; </w:t>
              </w:r>
            </w:ins>
          </w:p>
          <w:p w14:paraId="7075BDAB" w14:textId="22BF7D5E" w:rsidR="00AA7F12" w:rsidRDefault="007B76D5" w:rsidP="00F426CF">
            <w:pPr>
              <w:rPr>
                <w:ins w:id="589" w:author="Autor"/>
                <w:rFonts w:ascii="Arial Narrow" w:hAnsi="Arial Narrow"/>
                <w:color w:val="000000"/>
                <w:sz w:val="20"/>
                <w:szCs w:val="20"/>
              </w:rPr>
            </w:pPr>
            <w:ins w:id="590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20 - </w:t>
              </w:r>
              <w:r w:rsidR="00AA7F12"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Osobné výdavky; </w:t>
              </w:r>
            </w:ins>
          </w:p>
          <w:p w14:paraId="6FFA4247" w14:textId="75A41ACC" w:rsidR="00AA7F12" w:rsidRDefault="007B76D5" w:rsidP="00F426CF">
            <w:pPr>
              <w:rPr>
                <w:ins w:id="591" w:author="Autor"/>
                <w:rFonts w:ascii="Arial Narrow" w:hAnsi="Arial Narrow"/>
                <w:color w:val="000000"/>
                <w:sz w:val="20"/>
                <w:szCs w:val="20"/>
              </w:rPr>
            </w:pPr>
            <w:ins w:id="592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21 - </w:t>
              </w:r>
              <w:r w:rsidR="00AA7F12"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t>Štátna pomoc</w:t>
              </w:r>
              <w:r w:rsidR="00AA7F12"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 a pomoc de minimis</w:t>
              </w:r>
              <w:r w:rsidR="00AA7F12"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; </w:t>
              </w:r>
            </w:ins>
          </w:p>
          <w:p w14:paraId="6ECD930E" w14:textId="2B3243CF" w:rsidR="00AA7F12" w:rsidRDefault="007B76D5" w:rsidP="00F426CF">
            <w:pPr>
              <w:rPr>
                <w:ins w:id="593" w:author="Autor"/>
                <w:rFonts w:ascii="Arial Narrow" w:hAnsi="Arial Narrow"/>
                <w:color w:val="000000"/>
                <w:sz w:val="20"/>
                <w:szCs w:val="20"/>
              </w:rPr>
            </w:pPr>
            <w:ins w:id="594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22 - </w:t>
              </w:r>
              <w:r w:rsidR="00AA7F12"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Vecná, časová a územná oprávnenosť výdavkov; </w:t>
              </w:r>
            </w:ins>
          </w:p>
          <w:p w14:paraId="5F8F6443" w14:textId="7125B2E5" w:rsidR="00AA7F12" w:rsidRDefault="007B76D5" w:rsidP="00F426CF">
            <w:pPr>
              <w:rPr>
                <w:ins w:id="595" w:author="Autor"/>
                <w:rFonts w:ascii="Arial Narrow" w:hAnsi="Arial Narrow"/>
                <w:color w:val="000000"/>
                <w:sz w:val="20"/>
                <w:szCs w:val="20"/>
              </w:rPr>
            </w:pPr>
            <w:ins w:id="596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23 - </w:t>
              </w:r>
              <w:r w:rsidR="00AA7F12"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Finančný prenájom a operatívny nájom; </w:t>
              </w:r>
            </w:ins>
          </w:p>
          <w:p w14:paraId="1B065900" w14:textId="328CE7F9" w:rsidR="00AA7F12" w:rsidRDefault="007B76D5" w:rsidP="00F426CF">
            <w:pPr>
              <w:rPr>
                <w:ins w:id="597" w:author="Autor"/>
                <w:rFonts w:ascii="Arial Narrow" w:hAnsi="Arial Narrow"/>
                <w:color w:val="000000"/>
                <w:sz w:val="20"/>
                <w:szCs w:val="20"/>
              </w:rPr>
            </w:pPr>
            <w:ins w:id="598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24 - </w:t>
              </w:r>
              <w:r w:rsidR="00AA7F12"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Fyzická kontrola prebiehajúcich aktivít; </w:t>
              </w:r>
            </w:ins>
          </w:p>
          <w:p w14:paraId="5D9115BD" w14:textId="746343EA" w:rsidR="00AA7F12" w:rsidRDefault="007B76D5" w:rsidP="00F426CF">
            <w:pPr>
              <w:rPr>
                <w:ins w:id="599" w:author="Autor"/>
                <w:rFonts w:ascii="Arial Narrow" w:hAnsi="Arial Narrow"/>
                <w:color w:val="000000"/>
                <w:sz w:val="20"/>
                <w:szCs w:val="20"/>
              </w:rPr>
            </w:pPr>
            <w:ins w:id="600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25 - </w:t>
              </w:r>
              <w:r w:rsidR="00AA7F12"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Nakladanie s majetkom nadobudnutým z NFP; </w:t>
              </w:r>
            </w:ins>
          </w:p>
          <w:p w14:paraId="21FBCB1B" w14:textId="6E5A08D5" w:rsidR="00AA7F12" w:rsidRDefault="007B76D5" w:rsidP="00F426CF">
            <w:pPr>
              <w:rPr>
                <w:ins w:id="601" w:author="Autor"/>
                <w:rFonts w:ascii="Arial Narrow" w:hAnsi="Arial Narrow"/>
                <w:color w:val="000000"/>
                <w:sz w:val="20"/>
                <w:szCs w:val="20"/>
              </w:rPr>
            </w:pPr>
            <w:ins w:id="602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lastRenderedPageBreak/>
                <w:t xml:space="preserve">26 - </w:t>
              </w:r>
              <w:r w:rsidR="00AA7F12"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t>Publicita projektu;</w:t>
              </w:r>
              <w:r w:rsidR="00B07939" w:rsidRPr="00A72539">
                <w:rPr>
                  <w:rFonts w:ascii="Arial Narrow" w:hAnsi="Arial Narrow"/>
                  <w:color w:val="000000"/>
                  <w:sz w:val="20"/>
                  <w:szCs w:val="20"/>
                  <w:vertAlign w:val="superscript"/>
                </w:rPr>
                <w:fldChar w:fldCharType="begin"/>
              </w:r>
              <w:r w:rsidR="00B07939" w:rsidRPr="00A72539">
                <w:rPr>
                  <w:rFonts w:ascii="Arial Narrow" w:hAnsi="Arial Narrow"/>
                  <w:color w:val="000000"/>
                  <w:sz w:val="20"/>
                  <w:szCs w:val="20"/>
                  <w:vertAlign w:val="superscript"/>
                </w:rPr>
                <w:instrText xml:space="preserve"> NOTEREF _Ref65827780 \h </w:instrText>
              </w:r>
              <w:r w:rsidR="00B07939">
                <w:rPr>
                  <w:rFonts w:ascii="Arial Narrow" w:hAnsi="Arial Narrow"/>
                  <w:color w:val="000000"/>
                  <w:sz w:val="20"/>
                  <w:szCs w:val="20"/>
                  <w:vertAlign w:val="superscript"/>
                </w:rPr>
                <w:instrText xml:space="preserve"> \* MERGEFORMAT </w:instrText>
              </w:r>
            </w:ins>
            <w:r w:rsidR="00B07939"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</w:r>
            <w:ins w:id="603" w:author="Autor">
              <w:r w:rsidR="00B07939" w:rsidRPr="00A72539">
                <w:rPr>
                  <w:rFonts w:ascii="Arial Narrow" w:hAnsi="Arial Narrow"/>
                  <w:color w:val="000000"/>
                  <w:sz w:val="20"/>
                  <w:szCs w:val="20"/>
                  <w:vertAlign w:val="superscript"/>
                </w:rPr>
                <w:fldChar w:fldCharType="separate"/>
              </w:r>
              <w:r w:rsidR="005F1B2F">
                <w:rPr>
                  <w:rFonts w:ascii="Arial Narrow" w:hAnsi="Arial Narrow"/>
                  <w:color w:val="000000"/>
                  <w:sz w:val="20"/>
                  <w:szCs w:val="20"/>
                  <w:vertAlign w:val="superscript"/>
                </w:rPr>
                <w:t>5</w:t>
              </w:r>
              <w:r w:rsidR="00B07939" w:rsidRPr="00A72539">
                <w:rPr>
                  <w:rFonts w:ascii="Arial Narrow" w:hAnsi="Arial Narrow"/>
                  <w:color w:val="000000"/>
                  <w:sz w:val="20"/>
                  <w:szCs w:val="20"/>
                  <w:vertAlign w:val="superscript"/>
                </w:rPr>
                <w:fldChar w:fldCharType="end"/>
              </w:r>
            </w:ins>
          </w:p>
          <w:p w14:paraId="53AB7D4F" w14:textId="4E2D6E42" w:rsidR="00AA7F12" w:rsidRDefault="007B76D5" w:rsidP="00F426CF">
            <w:pPr>
              <w:rPr>
                <w:ins w:id="604" w:author="Autor"/>
                <w:rFonts w:ascii="Arial Narrow" w:hAnsi="Arial Narrow"/>
                <w:color w:val="000000"/>
                <w:sz w:val="20"/>
                <w:szCs w:val="20"/>
              </w:rPr>
            </w:pPr>
            <w:ins w:id="605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27 - </w:t>
              </w:r>
              <w:r w:rsidR="00AA7F12"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Kontrola dokumentácie VO v rámci </w:t>
              </w:r>
              <w:r w:rsidR="00AA7F12"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finančnej </w:t>
              </w:r>
              <w:r w:rsidR="00AA7F12"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kontroly na mieste; </w:t>
              </w:r>
            </w:ins>
          </w:p>
          <w:p w14:paraId="74F329DF" w14:textId="7C52EED2" w:rsidR="00AA7F12" w:rsidRDefault="007B76D5" w:rsidP="00F426CF">
            <w:pPr>
              <w:rPr>
                <w:ins w:id="606" w:author="Autor"/>
                <w:rFonts w:ascii="Arial Narrow" w:hAnsi="Arial Narrow"/>
                <w:color w:val="000000"/>
                <w:sz w:val="20"/>
                <w:szCs w:val="20"/>
              </w:rPr>
            </w:pPr>
            <w:ins w:id="607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28 - </w:t>
              </w:r>
              <w:r w:rsidR="00AA7F12"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Cieľová skupina a s ňou súvisiace dáta; </w:t>
              </w:r>
            </w:ins>
          </w:p>
          <w:p w14:paraId="2F9A389D" w14:textId="1BA3F5A1" w:rsidR="00AA7F12" w:rsidRDefault="007B76D5" w:rsidP="00F426CF">
            <w:pPr>
              <w:rPr>
                <w:ins w:id="608" w:author="Autor"/>
                <w:rFonts w:ascii="Arial Narrow" w:hAnsi="Arial Narrow"/>
                <w:color w:val="000000"/>
                <w:sz w:val="20"/>
                <w:szCs w:val="20"/>
              </w:rPr>
            </w:pPr>
            <w:ins w:id="609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29 - </w:t>
              </w:r>
              <w:r w:rsidR="00AA7F12"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t>Konflikt záujmov</w:t>
              </w:r>
            </w:ins>
          </w:p>
          <w:p w14:paraId="6526AC1A" w14:textId="24849F76" w:rsidR="00AA7F12" w:rsidRPr="008278FE" w:rsidRDefault="007B76D5" w:rsidP="00DC6714">
            <w:pPr>
              <w:rPr>
                <w:b/>
                <w:color w:val="000000"/>
                <w:sz w:val="20"/>
                <w:rPrChange w:id="610" w:author="Autor">
                  <w:rPr>
                    <w:color w:val="000000"/>
                    <w:sz w:val="20"/>
                  </w:rPr>
                </w:rPrChange>
              </w:rPr>
            </w:pPr>
            <w:ins w:id="611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30 - </w:t>
              </w:r>
              <w:r w:rsidR="00AA7F12">
                <w:rPr>
                  <w:rFonts w:ascii="Arial Narrow" w:hAnsi="Arial Narrow"/>
                  <w:color w:val="000000"/>
                  <w:sz w:val="20"/>
                  <w:szCs w:val="20"/>
                </w:rPr>
                <w:t xml:space="preserve">Iný predmet kontroly definovaný RO </w:t>
              </w:r>
            </w:ins>
          </w:p>
        </w:tc>
        <w:tc>
          <w:tcPr>
            <w:tcW w:w="570" w:type="dxa"/>
            <w:shd w:val="clear" w:color="000000" w:fill="FFFFFF"/>
            <w:cellDel w:id="612" w:author="Autor" w:date="1900-02-23T20:23:00Z"/>
          </w:tcPr>
          <w:p w14:paraId="4DA91A9E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del w:id="613" w:author="Autor">
              <w:r>
                <w:rPr>
                  <w:color w:val="000000"/>
                  <w:sz w:val="20"/>
                  <w:szCs w:val="20"/>
                </w:rPr>
                <w:lastRenderedPageBreak/>
                <w:delText> </w:delText>
              </w:r>
            </w:del>
          </w:p>
        </w:tc>
        <w:tc>
          <w:tcPr>
            <w:tcW w:w="567" w:type="dxa"/>
            <w:shd w:val="clear" w:color="000000" w:fill="FFFFFF"/>
            <w:cellDel w:id="614" w:author="Autor" w:date="1900-02-23T20:23:00Z"/>
          </w:tcPr>
          <w:p w14:paraId="6B6EF184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del w:id="615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gridSpan w:val="2"/>
            <w:shd w:val="clear" w:color="000000" w:fill="FFFFFF"/>
            <w:cellDel w:id="616" w:author="Autor" w:date="1900-02-23T20:23:00Z"/>
          </w:tcPr>
          <w:p w14:paraId="1A345828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del w:id="617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gridSpan w:val="2"/>
            <w:cellDel w:id="618" w:author="Autor" w:date="1900-02-23T20:23:00Z"/>
          </w:tcPr>
          <w:p w14:paraId="0A8435B3" w14:textId="77777777"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del w:id="619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1A775D" w14:paraId="5E293AB7" w14:textId="77777777" w:rsidTr="001A775D">
        <w:trPr>
          <w:gridAfter w:val="1"/>
          <w:wAfter w:w="149" w:type="dxa"/>
          <w:trHeight w:val="765"/>
          <w:del w:id="620" w:author="Autor"/>
        </w:trPr>
        <w:tc>
          <w:tcPr>
            <w:tcW w:w="864" w:type="dxa"/>
            <w:shd w:val="clear" w:color="000000" w:fill="FFFFFF"/>
            <w:vAlign w:val="center"/>
            <w:hideMark/>
          </w:tcPr>
          <w:p w14:paraId="0D0CBB71" w14:textId="77777777" w:rsidR="007C0184" w:rsidRDefault="007C0184">
            <w:pPr>
              <w:jc w:val="center"/>
              <w:rPr>
                <w:del w:id="621" w:author="Autor"/>
                <w:color w:val="000000"/>
                <w:sz w:val="20"/>
                <w:szCs w:val="20"/>
              </w:rPr>
            </w:pPr>
            <w:del w:id="622" w:author="Autor">
              <w:r>
                <w:rPr>
                  <w:color w:val="000000"/>
                  <w:sz w:val="20"/>
                  <w:szCs w:val="20"/>
                </w:rPr>
                <w:delText>2.4.3</w:delText>
              </w:r>
            </w:del>
          </w:p>
        </w:tc>
        <w:tc>
          <w:tcPr>
            <w:tcW w:w="4963" w:type="dxa"/>
            <w:gridSpan w:val="3"/>
            <w:shd w:val="clear" w:color="000000" w:fill="FFFFFF"/>
            <w:vAlign w:val="center"/>
            <w:hideMark/>
          </w:tcPr>
          <w:p w14:paraId="3C7FA65B" w14:textId="77777777" w:rsidR="007C0184" w:rsidRDefault="007C0184">
            <w:pPr>
              <w:rPr>
                <w:del w:id="623" w:author="Autor"/>
                <w:color w:val="000000"/>
                <w:sz w:val="20"/>
                <w:szCs w:val="20"/>
              </w:rPr>
            </w:pPr>
            <w:del w:id="624" w:author="Autor">
              <w:r>
                <w:rPr>
                  <w:color w:val="000000"/>
                  <w:sz w:val="20"/>
                  <w:szCs w:val="20"/>
                </w:rPr>
                <w:delText>Sú v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ŽoP nárokované neoprávnené finančné prostriedky/neoprávnené deklarované výdavky v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zmysle nastavených národných pravidiel (operačný program, programový manuál, výzva/písomné vyzvanie, schéma štátnej pomoci, schéma pomoci de minimis a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pod.)</w:delText>
              </w:r>
            </w:del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081DD5C4" w14:textId="77777777" w:rsidR="007C0184" w:rsidRDefault="007C0184">
            <w:pPr>
              <w:rPr>
                <w:del w:id="625" w:author="Autor"/>
                <w:color w:val="000000"/>
                <w:sz w:val="20"/>
                <w:szCs w:val="20"/>
              </w:rPr>
            </w:pPr>
            <w:del w:id="626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7B9E7879" w14:textId="77777777" w:rsidR="007C0184" w:rsidRDefault="007C0184">
            <w:pPr>
              <w:rPr>
                <w:del w:id="627" w:author="Autor"/>
                <w:color w:val="000000"/>
                <w:sz w:val="20"/>
                <w:szCs w:val="20"/>
              </w:rPr>
            </w:pPr>
            <w:del w:id="628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gridSpan w:val="2"/>
            <w:shd w:val="clear" w:color="000000" w:fill="FFFFFF"/>
            <w:vAlign w:val="center"/>
            <w:hideMark/>
          </w:tcPr>
          <w:p w14:paraId="0980A39C" w14:textId="77777777" w:rsidR="007C0184" w:rsidRDefault="007C0184">
            <w:pPr>
              <w:rPr>
                <w:del w:id="629" w:author="Autor"/>
                <w:color w:val="000000"/>
                <w:sz w:val="20"/>
                <w:szCs w:val="20"/>
              </w:rPr>
            </w:pPr>
            <w:del w:id="630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gridSpan w:val="2"/>
            <w:vAlign w:val="center"/>
            <w:hideMark/>
          </w:tcPr>
          <w:p w14:paraId="27114FA5" w14:textId="77777777" w:rsidR="007C0184" w:rsidRDefault="007C0184">
            <w:pPr>
              <w:jc w:val="both"/>
              <w:rPr>
                <w:del w:id="631" w:author="Autor"/>
                <w:b/>
                <w:bCs/>
                <w:color w:val="000000"/>
                <w:sz w:val="20"/>
                <w:szCs w:val="20"/>
              </w:rPr>
            </w:pPr>
            <w:del w:id="632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1A775D" w14:paraId="0751D311" w14:textId="77777777" w:rsidTr="001A775D">
        <w:trPr>
          <w:gridAfter w:val="1"/>
          <w:wAfter w:w="149" w:type="dxa"/>
          <w:trHeight w:val="300"/>
          <w:del w:id="633" w:author="Autor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6EBE6D26" w14:textId="77777777" w:rsidR="007C0184" w:rsidRDefault="007C0184">
            <w:pPr>
              <w:jc w:val="center"/>
              <w:rPr>
                <w:del w:id="634" w:author="Autor"/>
                <w:b/>
                <w:bCs/>
                <w:color w:val="000000"/>
                <w:sz w:val="20"/>
                <w:szCs w:val="20"/>
              </w:rPr>
            </w:pPr>
            <w:del w:id="635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2.5</w:delText>
              </w:r>
            </w:del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1A6E2F83" w14:textId="77777777" w:rsidR="007C0184" w:rsidRDefault="007C0184">
            <w:pPr>
              <w:rPr>
                <w:del w:id="636" w:author="Autor"/>
                <w:b/>
                <w:bCs/>
                <w:color w:val="000000"/>
                <w:sz w:val="20"/>
                <w:szCs w:val="20"/>
              </w:rPr>
            </w:pPr>
            <w:del w:id="637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Krížové financovanie</w:delText>
              </w:r>
            </w:del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10216CDD" w14:textId="77777777" w:rsidR="007C0184" w:rsidRDefault="007C0184">
            <w:pPr>
              <w:rPr>
                <w:del w:id="638" w:author="Autor"/>
                <w:b/>
                <w:bCs/>
                <w:color w:val="000000"/>
                <w:sz w:val="20"/>
                <w:szCs w:val="20"/>
              </w:rPr>
            </w:pPr>
            <w:del w:id="639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6D5A1D91" w14:textId="77777777" w:rsidR="007C0184" w:rsidRDefault="007C0184">
            <w:pPr>
              <w:rPr>
                <w:del w:id="640" w:author="Autor"/>
                <w:b/>
                <w:bCs/>
                <w:color w:val="000000"/>
                <w:sz w:val="20"/>
                <w:szCs w:val="20"/>
              </w:rPr>
            </w:pPr>
            <w:del w:id="641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gridSpan w:val="2"/>
            <w:shd w:val="clear" w:color="000000" w:fill="B2A1C7"/>
            <w:vAlign w:val="center"/>
            <w:hideMark/>
          </w:tcPr>
          <w:p w14:paraId="352D483A" w14:textId="77777777" w:rsidR="007C0184" w:rsidRDefault="007C0184">
            <w:pPr>
              <w:rPr>
                <w:del w:id="642" w:author="Autor"/>
                <w:b/>
                <w:bCs/>
                <w:color w:val="000000"/>
                <w:sz w:val="20"/>
                <w:szCs w:val="20"/>
              </w:rPr>
            </w:pPr>
            <w:del w:id="643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gridSpan w:val="2"/>
            <w:shd w:val="clear" w:color="000000" w:fill="B2A1C7"/>
            <w:vAlign w:val="center"/>
            <w:hideMark/>
          </w:tcPr>
          <w:p w14:paraId="253898FC" w14:textId="77777777" w:rsidR="007C0184" w:rsidRDefault="007C0184">
            <w:pPr>
              <w:rPr>
                <w:del w:id="644" w:author="Autor"/>
                <w:b/>
                <w:bCs/>
                <w:color w:val="000000"/>
                <w:sz w:val="20"/>
                <w:szCs w:val="20"/>
              </w:rPr>
            </w:pPr>
            <w:del w:id="645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7C0184" w14:paraId="2A1A4AEA" w14:textId="77777777" w:rsidTr="00675C58">
        <w:trPr>
          <w:gridAfter w:val="1"/>
          <w:wAfter w:w="149" w:type="dxa"/>
          <w:trHeight w:val="510"/>
          <w:del w:id="646" w:author="Autor"/>
        </w:trPr>
        <w:tc>
          <w:tcPr>
            <w:tcW w:w="864" w:type="dxa"/>
            <w:vAlign w:val="center"/>
            <w:hideMark/>
          </w:tcPr>
          <w:p w14:paraId="691AECA5" w14:textId="77777777" w:rsidR="007C0184" w:rsidRDefault="007C0184">
            <w:pPr>
              <w:jc w:val="center"/>
              <w:rPr>
                <w:del w:id="647" w:author="Autor"/>
                <w:color w:val="000000"/>
                <w:sz w:val="20"/>
                <w:szCs w:val="20"/>
              </w:rPr>
            </w:pPr>
            <w:del w:id="648" w:author="Autor">
              <w:r>
                <w:rPr>
                  <w:color w:val="000000"/>
                  <w:sz w:val="20"/>
                  <w:szCs w:val="20"/>
                </w:rPr>
                <w:delText>2.5.1</w:delText>
              </w:r>
            </w:del>
          </w:p>
        </w:tc>
        <w:tc>
          <w:tcPr>
            <w:tcW w:w="4963" w:type="dxa"/>
            <w:gridSpan w:val="3"/>
            <w:vAlign w:val="center"/>
            <w:hideMark/>
          </w:tcPr>
          <w:p w14:paraId="48F55BFE" w14:textId="77777777" w:rsidR="007C0184" w:rsidRDefault="007C0184">
            <w:pPr>
              <w:rPr>
                <w:del w:id="649" w:author="Autor"/>
                <w:color w:val="000000"/>
                <w:sz w:val="20"/>
                <w:szCs w:val="20"/>
              </w:rPr>
            </w:pPr>
            <w:del w:id="650" w:author="Autor">
              <w:r>
                <w:rPr>
                  <w:color w:val="000000"/>
                  <w:sz w:val="20"/>
                  <w:szCs w:val="20"/>
                </w:rPr>
                <w:delText>Sú v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 xml:space="preserve">prípade krížového financovania </w:delText>
              </w:r>
              <w:r w:rsidR="00014C97">
                <w:rPr>
                  <w:color w:val="000000"/>
                  <w:sz w:val="20"/>
                  <w:szCs w:val="20"/>
                </w:rPr>
                <w:delText>EFRR</w:delText>
              </w:r>
              <w:r>
                <w:rPr>
                  <w:color w:val="000000"/>
                  <w:sz w:val="20"/>
                  <w:szCs w:val="20"/>
                </w:rPr>
                <w:delText xml:space="preserve"> a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ESF splnené podmienky oprávnenosti druhého fondu?</w:delText>
              </w:r>
            </w:del>
          </w:p>
        </w:tc>
        <w:tc>
          <w:tcPr>
            <w:tcW w:w="570" w:type="dxa"/>
            <w:vAlign w:val="center"/>
            <w:hideMark/>
          </w:tcPr>
          <w:p w14:paraId="07D70840" w14:textId="77777777" w:rsidR="007C0184" w:rsidRDefault="007C0184">
            <w:pPr>
              <w:rPr>
                <w:del w:id="651" w:author="Autor"/>
                <w:color w:val="000000"/>
                <w:sz w:val="20"/>
                <w:szCs w:val="20"/>
              </w:rPr>
            </w:pPr>
            <w:del w:id="652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5F644515" w14:textId="77777777" w:rsidR="007C0184" w:rsidRDefault="007C0184">
            <w:pPr>
              <w:rPr>
                <w:del w:id="653" w:author="Autor"/>
                <w:color w:val="000000"/>
                <w:sz w:val="20"/>
                <w:szCs w:val="20"/>
              </w:rPr>
            </w:pPr>
            <w:del w:id="654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gridSpan w:val="2"/>
            <w:vAlign w:val="center"/>
            <w:hideMark/>
          </w:tcPr>
          <w:p w14:paraId="24BB1B8F" w14:textId="77777777" w:rsidR="007C0184" w:rsidRDefault="007C0184">
            <w:pPr>
              <w:rPr>
                <w:del w:id="655" w:author="Autor"/>
                <w:color w:val="000000"/>
                <w:sz w:val="20"/>
                <w:szCs w:val="20"/>
              </w:rPr>
            </w:pPr>
            <w:del w:id="656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gridSpan w:val="2"/>
            <w:vAlign w:val="center"/>
            <w:hideMark/>
          </w:tcPr>
          <w:p w14:paraId="391D0A20" w14:textId="77777777" w:rsidR="007C0184" w:rsidRDefault="007C0184">
            <w:pPr>
              <w:jc w:val="both"/>
              <w:rPr>
                <w:del w:id="657" w:author="Autor"/>
                <w:b/>
                <w:bCs/>
                <w:color w:val="000000"/>
                <w:sz w:val="20"/>
                <w:szCs w:val="20"/>
              </w:rPr>
            </w:pPr>
            <w:del w:id="658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7C0184" w14:paraId="3176D5B5" w14:textId="77777777" w:rsidTr="00675C58">
        <w:trPr>
          <w:gridAfter w:val="1"/>
          <w:wAfter w:w="149" w:type="dxa"/>
          <w:trHeight w:val="510"/>
          <w:del w:id="659" w:author="Autor"/>
        </w:trPr>
        <w:tc>
          <w:tcPr>
            <w:tcW w:w="864" w:type="dxa"/>
            <w:vAlign w:val="center"/>
            <w:hideMark/>
          </w:tcPr>
          <w:p w14:paraId="4DB8ABF4" w14:textId="77777777" w:rsidR="007C0184" w:rsidRDefault="007C0184">
            <w:pPr>
              <w:jc w:val="center"/>
              <w:rPr>
                <w:del w:id="660" w:author="Autor"/>
                <w:color w:val="000000"/>
                <w:sz w:val="20"/>
                <w:szCs w:val="20"/>
              </w:rPr>
            </w:pPr>
            <w:del w:id="661" w:author="Autor">
              <w:r>
                <w:rPr>
                  <w:color w:val="000000"/>
                  <w:sz w:val="20"/>
                  <w:szCs w:val="20"/>
                </w:rPr>
                <w:delText>2.5.2</w:delText>
              </w:r>
            </w:del>
          </w:p>
        </w:tc>
        <w:tc>
          <w:tcPr>
            <w:tcW w:w="4963" w:type="dxa"/>
            <w:gridSpan w:val="3"/>
            <w:vAlign w:val="center"/>
            <w:hideMark/>
          </w:tcPr>
          <w:p w14:paraId="40A98B47" w14:textId="77777777" w:rsidR="007C0184" w:rsidRDefault="007C0184">
            <w:pPr>
              <w:rPr>
                <w:del w:id="662" w:author="Autor"/>
                <w:color w:val="000000"/>
                <w:sz w:val="20"/>
                <w:szCs w:val="20"/>
              </w:rPr>
            </w:pPr>
            <w:del w:id="663" w:author="Autor">
              <w:r>
                <w:rPr>
                  <w:color w:val="000000"/>
                  <w:sz w:val="20"/>
                  <w:szCs w:val="20"/>
                </w:rPr>
                <w:delText>Sú výdavky z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krížového financovania potrebné na uspokojivé vykonávanie projektu a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sú s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ním priamo spojené?</w:delText>
              </w:r>
            </w:del>
          </w:p>
        </w:tc>
        <w:tc>
          <w:tcPr>
            <w:tcW w:w="570" w:type="dxa"/>
            <w:vAlign w:val="center"/>
            <w:hideMark/>
          </w:tcPr>
          <w:p w14:paraId="43510240" w14:textId="77777777" w:rsidR="007C0184" w:rsidRDefault="007C0184">
            <w:pPr>
              <w:rPr>
                <w:del w:id="664" w:author="Autor"/>
                <w:color w:val="000000"/>
                <w:sz w:val="20"/>
                <w:szCs w:val="20"/>
              </w:rPr>
            </w:pPr>
            <w:del w:id="665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15D03AD4" w14:textId="77777777" w:rsidR="007C0184" w:rsidRDefault="007C0184">
            <w:pPr>
              <w:rPr>
                <w:del w:id="666" w:author="Autor"/>
                <w:color w:val="000000"/>
                <w:sz w:val="20"/>
                <w:szCs w:val="20"/>
              </w:rPr>
            </w:pPr>
            <w:del w:id="667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gridSpan w:val="2"/>
            <w:vAlign w:val="center"/>
            <w:hideMark/>
          </w:tcPr>
          <w:p w14:paraId="706D87DE" w14:textId="77777777" w:rsidR="007C0184" w:rsidRDefault="007C0184">
            <w:pPr>
              <w:rPr>
                <w:del w:id="668" w:author="Autor"/>
                <w:color w:val="000000"/>
                <w:sz w:val="20"/>
                <w:szCs w:val="20"/>
              </w:rPr>
            </w:pPr>
            <w:del w:id="669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gridSpan w:val="2"/>
            <w:vAlign w:val="center"/>
            <w:hideMark/>
          </w:tcPr>
          <w:p w14:paraId="350239F9" w14:textId="77777777" w:rsidR="007C0184" w:rsidRDefault="007C0184">
            <w:pPr>
              <w:jc w:val="both"/>
              <w:rPr>
                <w:del w:id="670" w:author="Autor"/>
                <w:b/>
                <w:bCs/>
                <w:color w:val="000000"/>
                <w:sz w:val="20"/>
                <w:szCs w:val="20"/>
              </w:rPr>
            </w:pPr>
            <w:del w:id="671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7C0184" w14:paraId="61C27C7B" w14:textId="77777777" w:rsidTr="00675C58">
        <w:trPr>
          <w:gridAfter w:val="1"/>
          <w:wAfter w:w="149" w:type="dxa"/>
          <w:trHeight w:val="510"/>
          <w:del w:id="672" w:author="Autor"/>
        </w:trPr>
        <w:tc>
          <w:tcPr>
            <w:tcW w:w="864" w:type="dxa"/>
            <w:vAlign w:val="center"/>
            <w:hideMark/>
          </w:tcPr>
          <w:p w14:paraId="36F148D6" w14:textId="77777777" w:rsidR="007C0184" w:rsidRDefault="007C0184">
            <w:pPr>
              <w:jc w:val="center"/>
              <w:rPr>
                <w:del w:id="673" w:author="Autor"/>
                <w:color w:val="000000"/>
                <w:sz w:val="20"/>
                <w:szCs w:val="20"/>
              </w:rPr>
            </w:pPr>
            <w:del w:id="674" w:author="Autor">
              <w:r>
                <w:rPr>
                  <w:color w:val="000000"/>
                  <w:sz w:val="20"/>
                  <w:szCs w:val="20"/>
                </w:rPr>
                <w:delText>2.5.3</w:delText>
              </w:r>
            </w:del>
          </w:p>
        </w:tc>
        <w:tc>
          <w:tcPr>
            <w:tcW w:w="4963" w:type="dxa"/>
            <w:gridSpan w:val="3"/>
            <w:vAlign w:val="center"/>
            <w:hideMark/>
          </w:tcPr>
          <w:p w14:paraId="6184098A" w14:textId="77777777" w:rsidR="007C0184" w:rsidRDefault="007C0184">
            <w:pPr>
              <w:rPr>
                <w:del w:id="675" w:author="Autor"/>
                <w:color w:val="000000"/>
                <w:sz w:val="20"/>
                <w:szCs w:val="20"/>
              </w:rPr>
            </w:pPr>
            <w:del w:id="676" w:author="Autor">
              <w:r>
                <w:rPr>
                  <w:color w:val="000000"/>
                  <w:sz w:val="20"/>
                  <w:szCs w:val="20"/>
                </w:rPr>
                <w:delText>Je v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 xml:space="preserve">prípade krížového financovania </w:delText>
              </w:r>
              <w:r w:rsidR="00014C97">
                <w:rPr>
                  <w:color w:val="000000"/>
                  <w:sz w:val="20"/>
                  <w:szCs w:val="20"/>
                </w:rPr>
                <w:delText>EFRR</w:delText>
              </w:r>
              <w:r>
                <w:rPr>
                  <w:color w:val="000000"/>
                  <w:sz w:val="20"/>
                  <w:szCs w:val="20"/>
                </w:rPr>
                <w:delText xml:space="preserve"> a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ESF dodržaný limit určený RO, resp. limit určený všeobecným nariadením?</w:delText>
              </w:r>
            </w:del>
          </w:p>
        </w:tc>
        <w:tc>
          <w:tcPr>
            <w:tcW w:w="570" w:type="dxa"/>
            <w:vAlign w:val="center"/>
            <w:hideMark/>
          </w:tcPr>
          <w:p w14:paraId="216EDE22" w14:textId="77777777" w:rsidR="007C0184" w:rsidRDefault="007C0184">
            <w:pPr>
              <w:rPr>
                <w:del w:id="677" w:author="Autor"/>
                <w:color w:val="000000"/>
                <w:sz w:val="20"/>
                <w:szCs w:val="20"/>
              </w:rPr>
            </w:pPr>
            <w:del w:id="678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354C8084" w14:textId="77777777" w:rsidR="007C0184" w:rsidRDefault="007C0184">
            <w:pPr>
              <w:rPr>
                <w:del w:id="679" w:author="Autor"/>
                <w:color w:val="000000"/>
                <w:sz w:val="20"/>
                <w:szCs w:val="20"/>
              </w:rPr>
            </w:pPr>
            <w:del w:id="680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gridSpan w:val="2"/>
            <w:vAlign w:val="center"/>
            <w:hideMark/>
          </w:tcPr>
          <w:p w14:paraId="52EB0A57" w14:textId="77777777" w:rsidR="007C0184" w:rsidRDefault="007C0184">
            <w:pPr>
              <w:rPr>
                <w:del w:id="681" w:author="Autor"/>
                <w:color w:val="000000"/>
                <w:sz w:val="20"/>
                <w:szCs w:val="20"/>
              </w:rPr>
            </w:pPr>
            <w:del w:id="682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gridSpan w:val="2"/>
            <w:vAlign w:val="center"/>
            <w:hideMark/>
          </w:tcPr>
          <w:p w14:paraId="1DF882E6" w14:textId="77777777" w:rsidR="007C0184" w:rsidRDefault="007C0184">
            <w:pPr>
              <w:jc w:val="both"/>
              <w:rPr>
                <w:del w:id="683" w:author="Autor"/>
                <w:b/>
                <w:bCs/>
                <w:color w:val="000000"/>
                <w:sz w:val="20"/>
                <w:szCs w:val="20"/>
              </w:rPr>
            </w:pPr>
            <w:del w:id="684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1A775D" w14:paraId="7EC85AEE" w14:textId="77777777" w:rsidTr="001A775D">
        <w:trPr>
          <w:gridAfter w:val="1"/>
          <w:wAfter w:w="149" w:type="dxa"/>
          <w:trHeight w:val="300"/>
          <w:del w:id="685" w:author="Autor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7D2E6D18" w14:textId="77777777" w:rsidR="007C0184" w:rsidRDefault="007C0184">
            <w:pPr>
              <w:jc w:val="center"/>
              <w:rPr>
                <w:del w:id="686" w:author="Autor"/>
                <w:b/>
                <w:bCs/>
                <w:color w:val="000000"/>
                <w:sz w:val="20"/>
                <w:szCs w:val="20"/>
              </w:rPr>
            </w:pPr>
            <w:del w:id="687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2.6</w:delText>
              </w:r>
            </w:del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791C3FEE" w14:textId="77777777" w:rsidR="007C0184" w:rsidRDefault="007C0184">
            <w:pPr>
              <w:rPr>
                <w:del w:id="688" w:author="Autor"/>
                <w:b/>
                <w:bCs/>
                <w:color w:val="000000"/>
                <w:sz w:val="20"/>
                <w:szCs w:val="20"/>
              </w:rPr>
            </w:pPr>
            <w:del w:id="689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Programy Európskej územnej spolupráce </w:delText>
              </w:r>
            </w:del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4BCD845F" w14:textId="77777777" w:rsidR="007C0184" w:rsidRDefault="007C0184">
            <w:pPr>
              <w:rPr>
                <w:del w:id="690" w:author="Autor"/>
                <w:b/>
                <w:bCs/>
                <w:color w:val="000000"/>
                <w:sz w:val="20"/>
                <w:szCs w:val="20"/>
              </w:rPr>
            </w:pPr>
            <w:del w:id="691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265C148B" w14:textId="77777777" w:rsidR="007C0184" w:rsidRDefault="007C0184">
            <w:pPr>
              <w:rPr>
                <w:del w:id="692" w:author="Autor"/>
                <w:b/>
                <w:bCs/>
                <w:color w:val="000000"/>
                <w:sz w:val="20"/>
                <w:szCs w:val="20"/>
              </w:rPr>
            </w:pPr>
            <w:del w:id="693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gridSpan w:val="2"/>
            <w:shd w:val="clear" w:color="000000" w:fill="B2A1C7"/>
            <w:vAlign w:val="center"/>
            <w:hideMark/>
          </w:tcPr>
          <w:p w14:paraId="358CDEC8" w14:textId="77777777" w:rsidR="007C0184" w:rsidRDefault="007C0184">
            <w:pPr>
              <w:rPr>
                <w:del w:id="694" w:author="Autor"/>
                <w:b/>
                <w:bCs/>
                <w:color w:val="000000"/>
                <w:sz w:val="20"/>
                <w:szCs w:val="20"/>
              </w:rPr>
            </w:pPr>
            <w:del w:id="695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gridSpan w:val="2"/>
            <w:shd w:val="clear" w:color="000000" w:fill="B2A1C7"/>
            <w:vAlign w:val="center"/>
            <w:hideMark/>
          </w:tcPr>
          <w:p w14:paraId="784B60AA" w14:textId="77777777" w:rsidR="007C0184" w:rsidRDefault="007C0184">
            <w:pPr>
              <w:rPr>
                <w:del w:id="696" w:author="Autor"/>
                <w:b/>
                <w:bCs/>
                <w:color w:val="000000"/>
                <w:sz w:val="20"/>
                <w:szCs w:val="20"/>
              </w:rPr>
            </w:pPr>
            <w:del w:id="697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7C0184" w14:paraId="0D54837F" w14:textId="77777777" w:rsidTr="00675C58">
        <w:trPr>
          <w:gridAfter w:val="1"/>
          <w:wAfter w:w="149" w:type="dxa"/>
          <w:trHeight w:val="510"/>
          <w:del w:id="698" w:author="Autor"/>
        </w:trPr>
        <w:tc>
          <w:tcPr>
            <w:tcW w:w="864" w:type="dxa"/>
            <w:vAlign w:val="center"/>
            <w:hideMark/>
          </w:tcPr>
          <w:p w14:paraId="6755625B" w14:textId="77777777" w:rsidR="007C0184" w:rsidRDefault="007C0184">
            <w:pPr>
              <w:jc w:val="center"/>
              <w:rPr>
                <w:del w:id="699" w:author="Autor"/>
                <w:color w:val="000000"/>
                <w:sz w:val="20"/>
                <w:szCs w:val="20"/>
              </w:rPr>
            </w:pPr>
            <w:del w:id="700" w:author="Autor">
              <w:r>
                <w:rPr>
                  <w:color w:val="000000"/>
                  <w:sz w:val="20"/>
                  <w:szCs w:val="20"/>
                </w:rPr>
                <w:delText>2.6.1</w:delText>
              </w:r>
            </w:del>
          </w:p>
        </w:tc>
        <w:tc>
          <w:tcPr>
            <w:tcW w:w="4963" w:type="dxa"/>
            <w:gridSpan w:val="3"/>
            <w:vAlign w:val="center"/>
            <w:hideMark/>
          </w:tcPr>
          <w:p w14:paraId="51AB2DAD" w14:textId="77777777" w:rsidR="007C0184" w:rsidRDefault="007C0184" w:rsidP="00093C2F">
            <w:pPr>
              <w:rPr>
                <w:del w:id="701" w:author="Autor"/>
                <w:color w:val="000000"/>
                <w:sz w:val="20"/>
                <w:szCs w:val="20"/>
              </w:rPr>
            </w:pPr>
            <w:del w:id="702" w:author="Autor">
              <w:r>
                <w:rPr>
                  <w:color w:val="000000"/>
                  <w:sz w:val="20"/>
                  <w:szCs w:val="20"/>
                </w:rPr>
                <w:delText>Sú v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prípade projektu EÚS dodržané špecifické pravidlá oprávnenosti výdavkov stanovené v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nariadení o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EÚS a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v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delegovanom akte k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pravidlám oprávnenosti výdavkov pre programy EÚS?</w:delText>
              </w:r>
            </w:del>
          </w:p>
        </w:tc>
        <w:tc>
          <w:tcPr>
            <w:tcW w:w="570" w:type="dxa"/>
            <w:vAlign w:val="center"/>
            <w:hideMark/>
          </w:tcPr>
          <w:p w14:paraId="2F041FEA" w14:textId="77777777" w:rsidR="007C0184" w:rsidRDefault="007C0184">
            <w:pPr>
              <w:rPr>
                <w:del w:id="703" w:author="Autor"/>
                <w:color w:val="000000"/>
                <w:sz w:val="20"/>
                <w:szCs w:val="20"/>
              </w:rPr>
            </w:pPr>
            <w:del w:id="704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4C491439" w14:textId="77777777" w:rsidR="007C0184" w:rsidRDefault="007C0184">
            <w:pPr>
              <w:rPr>
                <w:del w:id="705" w:author="Autor"/>
                <w:color w:val="000000"/>
                <w:sz w:val="20"/>
                <w:szCs w:val="20"/>
              </w:rPr>
            </w:pPr>
            <w:del w:id="706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gridSpan w:val="2"/>
            <w:vAlign w:val="center"/>
            <w:hideMark/>
          </w:tcPr>
          <w:p w14:paraId="2A999BBC" w14:textId="77777777" w:rsidR="007C0184" w:rsidRDefault="007C0184">
            <w:pPr>
              <w:rPr>
                <w:del w:id="707" w:author="Autor"/>
                <w:color w:val="000000"/>
                <w:sz w:val="20"/>
                <w:szCs w:val="20"/>
              </w:rPr>
            </w:pPr>
            <w:del w:id="708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gridSpan w:val="2"/>
            <w:vAlign w:val="center"/>
            <w:hideMark/>
          </w:tcPr>
          <w:p w14:paraId="61F84AA5" w14:textId="77777777" w:rsidR="007C0184" w:rsidRDefault="007C0184">
            <w:pPr>
              <w:jc w:val="both"/>
              <w:rPr>
                <w:del w:id="709" w:author="Autor"/>
                <w:b/>
                <w:bCs/>
                <w:color w:val="000000"/>
                <w:sz w:val="20"/>
                <w:szCs w:val="20"/>
              </w:rPr>
            </w:pPr>
            <w:del w:id="710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1A775D" w14:paraId="166B2BBE" w14:textId="77777777" w:rsidTr="001A775D">
        <w:trPr>
          <w:gridAfter w:val="1"/>
          <w:wAfter w:w="149" w:type="dxa"/>
          <w:trHeight w:val="300"/>
          <w:del w:id="711" w:author="Autor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7E4553A8" w14:textId="77777777" w:rsidR="007C0184" w:rsidRDefault="007C0184">
            <w:pPr>
              <w:jc w:val="center"/>
              <w:rPr>
                <w:del w:id="712" w:author="Autor"/>
                <w:b/>
                <w:bCs/>
                <w:color w:val="000000"/>
                <w:sz w:val="20"/>
                <w:szCs w:val="20"/>
              </w:rPr>
            </w:pPr>
            <w:del w:id="713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2.7</w:delText>
              </w:r>
            </w:del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44A760E5" w14:textId="77777777" w:rsidR="007C0184" w:rsidRDefault="007C0184">
            <w:pPr>
              <w:rPr>
                <w:del w:id="714" w:author="Autor"/>
                <w:b/>
                <w:bCs/>
                <w:color w:val="000000"/>
                <w:sz w:val="20"/>
                <w:szCs w:val="20"/>
              </w:rPr>
            </w:pPr>
            <w:del w:id="715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Dokladovanie</w:delText>
              </w:r>
            </w:del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643D1D9C" w14:textId="77777777" w:rsidR="007C0184" w:rsidRDefault="007C0184">
            <w:pPr>
              <w:rPr>
                <w:del w:id="716" w:author="Autor"/>
                <w:b/>
                <w:bCs/>
                <w:color w:val="000000"/>
                <w:sz w:val="20"/>
                <w:szCs w:val="20"/>
              </w:rPr>
            </w:pPr>
            <w:del w:id="717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17A5E382" w14:textId="77777777" w:rsidR="007C0184" w:rsidRDefault="007C0184">
            <w:pPr>
              <w:rPr>
                <w:del w:id="718" w:author="Autor"/>
                <w:b/>
                <w:bCs/>
                <w:color w:val="000000"/>
                <w:sz w:val="20"/>
                <w:szCs w:val="20"/>
              </w:rPr>
            </w:pPr>
            <w:del w:id="719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gridSpan w:val="2"/>
            <w:shd w:val="clear" w:color="000000" w:fill="B2A1C7"/>
            <w:vAlign w:val="center"/>
            <w:hideMark/>
          </w:tcPr>
          <w:p w14:paraId="5215B30A" w14:textId="77777777" w:rsidR="007C0184" w:rsidRDefault="007C0184">
            <w:pPr>
              <w:rPr>
                <w:del w:id="720" w:author="Autor"/>
                <w:b/>
                <w:bCs/>
                <w:color w:val="000000"/>
                <w:sz w:val="20"/>
                <w:szCs w:val="20"/>
              </w:rPr>
            </w:pPr>
            <w:del w:id="721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gridSpan w:val="2"/>
            <w:shd w:val="clear" w:color="000000" w:fill="B2A1C7"/>
            <w:vAlign w:val="center"/>
            <w:hideMark/>
          </w:tcPr>
          <w:p w14:paraId="2582650B" w14:textId="77777777" w:rsidR="007C0184" w:rsidRDefault="007C0184">
            <w:pPr>
              <w:rPr>
                <w:del w:id="722" w:author="Autor"/>
                <w:b/>
                <w:bCs/>
                <w:color w:val="000000"/>
                <w:sz w:val="20"/>
                <w:szCs w:val="20"/>
              </w:rPr>
            </w:pPr>
            <w:del w:id="723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7C0184" w14:paraId="73E9B414" w14:textId="77777777" w:rsidTr="00675C58">
        <w:trPr>
          <w:gridAfter w:val="1"/>
          <w:wAfter w:w="149" w:type="dxa"/>
          <w:trHeight w:val="510"/>
          <w:del w:id="724" w:author="Autor"/>
        </w:trPr>
        <w:tc>
          <w:tcPr>
            <w:tcW w:w="864" w:type="dxa"/>
            <w:vAlign w:val="center"/>
            <w:hideMark/>
          </w:tcPr>
          <w:p w14:paraId="2879DC36" w14:textId="77777777" w:rsidR="007C0184" w:rsidRDefault="007C0184">
            <w:pPr>
              <w:jc w:val="center"/>
              <w:rPr>
                <w:del w:id="725" w:author="Autor"/>
                <w:color w:val="000000"/>
                <w:sz w:val="20"/>
                <w:szCs w:val="20"/>
              </w:rPr>
            </w:pPr>
            <w:del w:id="726" w:author="Autor">
              <w:r>
                <w:rPr>
                  <w:color w:val="000000"/>
                  <w:sz w:val="20"/>
                  <w:szCs w:val="20"/>
                </w:rPr>
                <w:delText>2.7.1</w:delText>
              </w:r>
            </w:del>
          </w:p>
        </w:tc>
        <w:tc>
          <w:tcPr>
            <w:tcW w:w="4963" w:type="dxa"/>
            <w:gridSpan w:val="3"/>
            <w:vAlign w:val="center"/>
            <w:hideMark/>
          </w:tcPr>
          <w:p w14:paraId="6601C255" w14:textId="77777777" w:rsidR="007C0184" w:rsidRDefault="007C0184" w:rsidP="004A551F">
            <w:pPr>
              <w:rPr>
                <w:del w:id="727" w:author="Autor"/>
                <w:color w:val="000000"/>
                <w:sz w:val="20"/>
                <w:szCs w:val="20"/>
              </w:rPr>
            </w:pPr>
            <w:del w:id="728" w:author="Autor">
              <w:r>
                <w:rPr>
                  <w:color w:val="000000"/>
                  <w:sz w:val="20"/>
                  <w:szCs w:val="20"/>
                </w:rPr>
                <w:delText>Boli nárokované finančné prostriedky/deklarované výdavky v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ŽoP doložené požadovanými dokladmi v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zmysle podmienok stanovených RO a</w:delText>
              </w:r>
              <w:r w:rsidR="00B1112A">
                <w:rPr>
                  <w:color w:val="000000"/>
                  <w:sz w:val="20"/>
                  <w:szCs w:val="20"/>
                </w:rPr>
                <w:delText> </w:delText>
              </w:r>
              <w:r w:rsidR="004A551F">
                <w:rPr>
                  <w:color w:val="000000"/>
                  <w:sz w:val="20"/>
                  <w:szCs w:val="20"/>
                </w:rPr>
                <w:delText>Z</w:delText>
              </w:r>
              <w:r>
                <w:rPr>
                  <w:color w:val="000000"/>
                  <w:sz w:val="20"/>
                  <w:szCs w:val="20"/>
                </w:rPr>
                <w:delText>mluvou</w:delText>
              </w:r>
              <w:r w:rsidR="00B1112A">
                <w:rPr>
                  <w:color w:val="000000"/>
                  <w:sz w:val="20"/>
                  <w:szCs w:val="20"/>
                </w:rPr>
                <w:delText xml:space="preserve"> o NFP</w:delText>
              </w:r>
              <w:r>
                <w:rPr>
                  <w:color w:val="000000"/>
                  <w:sz w:val="20"/>
                  <w:szCs w:val="20"/>
                </w:rPr>
                <w:delText>?</w:delText>
              </w:r>
            </w:del>
          </w:p>
        </w:tc>
        <w:tc>
          <w:tcPr>
            <w:tcW w:w="570" w:type="dxa"/>
            <w:vAlign w:val="center"/>
            <w:hideMark/>
          </w:tcPr>
          <w:p w14:paraId="6C8911FD" w14:textId="77777777" w:rsidR="007C0184" w:rsidRDefault="007C0184">
            <w:pPr>
              <w:rPr>
                <w:del w:id="729" w:author="Autor"/>
                <w:color w:val="000000"/>
                <w:sz w:val="20"/>
                <w:szCs w:val="20"/>
              </w:rPr>
            </w:pPr>
            <w:del w:id="730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61841251" w14:textId="77777777" w:rsidR="007C0184" w:rsidRDefault="007C0184">
            <w:pPr>
              <w:rPr>
                <w:del w:id="731" w:author="Autor"/>
                <w:color w:val="000000"/>
                <w:sz w:val="20"/>
                <w:szCs w:val="20"/>
              </w:rPr>
            </w:pPr>
            <w:del w:id="732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gridSpan w:val="2"/>
            <w:vAlign w:val="center"/>
            <w:hideMark/>
          </w:tcPr>
          <w:p w14:paraId="22BF8D90" w14:textId="77777777" w:rsidR="007C0184" w:rsidRDefault="007C0184">
            <w:pPr>
              <w:rPr>
                <w:del w:id="733" w:author="Autor"/>
                <w:color w:val="000000"/>
                <w:sz w:val="20"/>
                <w:szCs w:val="20"/>
              </w:rPr>
            </w:pPr>
            <w:del w:id="734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gridSpan w:val="2"/>
            <w:vAlign w:val="center"/>
            <w:hideMark/>
          </w:tcPr>
          <w:p w14:paraId="29A68283" w14:textId="77777777" w:rsidR="007C0184" w:rsidRDefault="007C0184">
            <w:pPr>
              <w:jc w:val="both"/>
              <w:rPr>
                <w:del w:id="735" w:author="Autor"/>
                <w:b/>
                <w:bCs/>
                <w:color w:val="000000"/>
              </w:rPr>
            </w:pPr>
            <w:del w:id="736" w:author="Autor">
              <w:r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7C0184" w14:paraId="08FED8E4" w14:textId="77777777" w:rsidTr="00675C58">
        <w:trPr>
          <w:gridAfter w:val="1"/>
          <w:wAfter w:w="149" w:type="dxa"/>
          <w:trHeight w:val="510"/>
          <w:del w:id="737" w:author="Autor"/>
        </w:trPr>
        <w:tc>
          <w:tcPr>
            <w:tcW w:w="864" w:type="dxa"/>
            <w:vAlign w:val="center"/>
            <w:hideMark/>
          </w:tcPr>
          <w:p w14:paraId="67AE50F5" w14:textId="77777777" w:rsidR="007C0184" w:rsidRDefault="007C0184">
            <w:pPr>
              <w:jc w:val="center"/>
              <w:rPr>
                <w:del w:id="738" w:author="Autor"/>
                <w:color w:val="000000"/>
                <w:sz w:val="20"/>
                <w:szCs w:val="20"/>
              </w:rPr>
            </w:pPr>
            <w:del w:id="739" w:author="Autor">
              <w:r>
                <w:rPr>
                  <w:color w:val="000000"/>
                  <w:sz w:val="20"/>
                  <w:szCs w:val="20"/>
                </w:rPr>
                <w:delText>2.7.2</w:delText>
              </w:r>
            </w:del>
          </w:p>
        </w:tc>
        <w:tc>
          <w:tcPr>
            <w:tcW w:w="4963" w:type="dxa"/>
            <w:gridSpan w:val="3"/>
            <w:vAlign w:val="center"/>
            <w:hideMark/>
          </w:tcPr>
          <w:p w14:paraId="2564C436" w14:textId="77777777" w:rsidR="007C0184" w:rsidRDefault="007C0184">
            <w:pPr>
              <w:rPr>
                <w:del w:id="740" w:author="Autor"/>
                <w:color w:val="000000"/>
                <w:sz w:val="20"/>
                <w:szCs w:val="20"/>
              </w:rPr>
            </w:pPr>
            <w:del w:id="741" w:author="Autor">
              <w:r>
                <w:rPr>
                  <w:color w:val="000000"/>
                  <w:sz w:val="20"/>
                  <w:szCs w:val="20"/>
                </w:rPr>
                <w:delText>Spĺňajú príslušné účtovné doklady predpísané náležitosti účtovného dokladu v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zmysle § 10 zákona o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 xml:space="preserve">účtovníctve (s výnimkou bodu f))?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elText>
              </w:r>
            </w:del>
          </w:p>
        </w:tc>
        <w:tc>
          <w:tcPr>
            <w:tcW w:w="570" w:type="dxa"/>
            <w:vAlign w:val="center"/>
            <w:hideMark/>
          </w:tcPr>
          <w:p w14:paraId="25C8131A" w14:textId="77777777" w:rsidR="007C0184" w:rsidRDefault="007C0184">
            <w:pPr>
              <w:rPr>
                <w:del w:id="742" w:author="Autor"/>
                <w:color w:val="000000"/>
                <w:sz w:val="20"/>
                <w:szCs w:val="20"/>
              </w:rPr>
            </w:pPr>
            <w:del w:id="743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07918ADD" w14:textId="77777777" w:rsidR="007C0184" w:rsidRDefault="007C0184">
            <w:pPr>
              <w:rPr>
                <w:del w:id="744" w:author="Autor"/>
                <w:color w:val="000000"/>
                <w:sz w:val="20"/>
                <w:szCs w:val="20"/>
              </w:rPr>
            </w:pPr>
            <w:del w:id="745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gridSpan w:val="2"/>
            <w:vAlign w:val="center"/>
            <w:hideMark/>
          </w:tcPr>
          <w:p w14:paraId="7588FF86" w14:textId="77777777" w:rsidR="007C0184" w:rsidRDefault="007C0184">
            <w:pPr>
              <w:rPr>
                <w:del w:id="746" w:author="Autor"/>
                <w:color w:val="000000"/>
                <w:sz w:val="20"/>
                <w:szCs w:val="20"/>
              </w:rPr>
            </w:pPr>
            <w:del w:id="747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gridSpan w:val="2"/>
            <w:vAlign w:val="center"/>
            <w:hideMark/>
          </w:tcPr>
          <w:p w14:paraId="23BF9D36" w14:textId="77777777" w:rsidR="007C0184" w:rsidRDefault="007C0184">
            <w:pPr>
              <w:jc w:val="both"/>
              <w:rPr>
                <w:del w:id="748" w:author="Autor"/>
                <w:b/>
                <w:bCs/>
                <w:color w:val="000000"/>
              </w:rPr>
            </w:pPr>
            <w:del w:id="749" w:author="Autor">
              <w:r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7C0184" w14:paraId="623BF631" w14:textId="77777777" w:rsidTr="00675C58">
        <w:trPr>
          <w:gridAfter w:val="1"/>
          <w:wAfter w:w="149" w:type="dxa"/>
          <w:trHeight w:val="315"/>
          <w:del w:id="750" w:author="Autor"/>
        </w:trPr>
        <w:tc>
          <w:tcPr>
            <w:tcW w:w="864" w:type="dxa"/>
            <w:vAlign w:val="center"/>
            <w:hideMark/>
          </w:tcPr>
          <w:p w14:paraId="33D3661D" w14:textId="77777777" w:rsidR="007C0184" w:rsidRDefault="007C0184">
            <w:pPr>
              <w:jc w:val="center"/>
              <w:rPr>
                <w:del w:id="751" w:author="Autor"/>
                <w:color w:val="000000"/>
                <w:sz w:val="20"/>
                <w:szCs w:val="20"/>
              </w:rPr>
            </w:pPr>
            <w:del w:id="752" w:author="Autor">
              <w:r>
                <w:rPr>
                  <w:color w:val="000000"/>
                  <w:sz w:val="20"/>
                  <w:szCs w:val="20"/>
                </w:rPr>
                <w:delText>2.7.3</w:delText>
              </w:r>
            </w:del>
          </w:p>
        </w:tc>
        <w:tc>
          <w:tcPr>
            <w:tcW w:w="4963" w:type="dxa"/>
            <w:gridSpan w:val="3"/>
            <w:vAlign w:val="center"/>
            <w:hideMark/>
          </w:tcPr>
          <w:p w14:paraId="500144B8" w14:textId="77777777" w:rsidR="007C0184" w:rsidRDefault="007C0184">
            <w:pPr>
              <w:rPr>
                <w:del w:id="753" w:author="Autor"/>
                <w:color w:val="000000"/>
                <w:sz w:val="20"/>
                <w:szCs w:val="20"/>
              </w:rPr>
            </w:pPr>
            <w:del w:id="754" w:author="Autor">
              <w:r>
                <w:rPr>
                  <w:color w:val="000000"/>
                  <w:sz w:val="20"/>
                  <w:szCs w:val="20"/>
                </w:rPr>
                <w:delText>Obsahuje faktúra náležitosti podľa § 74 zákona o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DPH?</w:delText>
              </w:r>
            </w:del>
          </w:p>
        </w:tc>
        <w:tc>
          <w:tcPr>
            <w:tcW w:w="570" w:type="dxa"/>
            <w:vAlign w:val="center"/>
            <w:hideMark/>
          </w:tcPr>
          <w:p w14:paraId="5BB62D0B" w14:textId="77777777" w:rsidR="007C0184" w:rsidRDefault="007C0184">
            <w:pPr>
              <w:rPr>
                <w:del w:id="755" w:author="Autor"/>
                <w:color w:val="000000"/>
                <w:sz w:val="20"/>
                <w:szCs w:val="20"/>
              </w:rPr>
            </w:pPr>
            <w:del w:id="756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76EAF5E7" w14:textId="77777777" w:rsidR="007C0184" w:rsidRDefault="007C0184">
            <w:pPr>
              <w:rPr>
                <w:del w:id="757" w:author="Autor"/>
                <w:color w:val="000000"/>
                <w:sz w:val="20"/>
                <w:szCs w:val="20"/>
              </w:rPr>
            </w:pPr>
            <w:del w:id="758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gridSpan w:val="2"/>
            <w:vAlign w:val="center"/>
            <w:hideMark/>
          </w:tcPr>
          <w:p w14:paraId="2EE8A93D" w14:textId="77777777" w:rsidR="007C0184" w:rsidRDefault="007C0184">
            <w:pPr>
              <w:rPr>
                <w:del w:id="759" w:author="Autor"/>
                <w:color w:val="000000"/>
                <w:sz w:val="20"/>
                <w:szCs w:val="20"/>
              </w:rPr>
            </w:pPr>
            <w:del w:id="760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gridSpan w:val="2"/>
            <w:vAlign w:val="center"/>
            <w:hideMark/>
          </w:tcPr>
          <w:p w14:paraId="2EB148A0" w14:textId="77777777" w:rsidR="007C0184" w:rsidRDefault="007C0184">
            <w:pPr>
              <w:jc w:val="both"/>
              <w:rPr>
                <w:del w:id="761" w:author="Autor"/>
                <w:b/>
                <w:bCs/>
                <w:color w:val="000000"/>
              </w:rPr>
            </w:pPr>
            <w:del w:id="762" w:author="Autor">
              <w:r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7C0184" w14:paraId="62660E96" w14:textId="77777777" w:rsidTr="00675C58">
        <w:trPr>
          <w:gridAfter w:val="1"/>
          <w:wAfter w:w="149" w:type="dxa"/>
          <w:trHeight w:val="315"/>
          <w:del w:id="763" w:author="Autor"/>
        </w:trPr>
        <w:tc>
          <w:tcPr>
            <w:tcW w:w="864" w:type="dxa"/>
            <w:vAlign w:val="center"/>
            <w:hideMark/>
          </w:tcPr>
          <w:p w14:paraId="3160AE5D" w14:textId="77777777" w:rsidR="007C0184" w:rsidRDefault="007C0184">
            <w:pPr>
              <w:jc w:val="center"/>
              <w:rPr>
                <w:del w:id="764" w:author="Autor"/>
                <w:color w:val="000000"/>
                <w:sz w:val="20"/>
                <w:szCs w:val="20"/>
              </w:rPr>
            </w:pPr>
            <w:del w:id="765" w:author="Autor">
              <w:r>
                <w:rPr>
                  <w:color w:val="000000"/>
                  <w:sz w:val="20"/>
                  <w:szCs w:val="20"/>
                </w:rPr>
                <w:delText>2.7.4</w:delText>
              </w:r>
            </w:del>
          </w:p>
        </w:tc>
        <w:tc>
          <w:tcPr>
            <w:tcW w:w="4963" w:type="dxa"/>
            <w:gridSpan w:val="3"/>
            <w:vAlign w:val="center"/>
            <w:hideMark/>
          </w:tcPr>
          <w:p w14:paraId="650DE339" w14:textId="77777777" w:rsidR="007C0184" w:rsidRDefault="007C0184">
            <w:pPr>
              <w:rPr>
                <w:del w:id="766" w:author="Autor"/>
                <w:color w:val="000000"/>
                <w:sz w:val="20"/>
                <w:szCs w:val="20"/>
              </w:rPr>
            </w:pPr>
            <w:del w:id="767" w:author="Autor">
              <w:r>
                <w:rPr>
                  <w:color w:val="000000"/>
                  <w:sz w:val="20"/>
                  <w:szCs w:val="20"/>
                </w:rPr>
                <w:delText>Sú nárokované finančné prostriedky/deklarované výdavky doložené dokladom o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 xml:space="preserve">úhrade? </w:delText>
              </w:r>
            </w:del>
          </w:p>
        </w:tc>
        <w:tc>
          <w:tcPr>
            <w:tcW w:w="570" w:type="dxa"/>
            <w:vAlign w:val="center"/>
            <w:hideMark/>
          </w:tcPr>
          <w:p w14:paraId="60D2FFCF" w14:textId="77777777" w:rsidR="007C0184" w:rsidRDefault="007C0184">
            <w:pPr>
              <w:rPr>
                <w:del w:id="768" w:author="Autor"/>
                <w:color w:val="000000"/>
                <w:sz w:val="20"/>
                <w:szCs w:val="20"/>
              </w:rPr>
            </w:pPr>
            <w:del w:id="769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19AC9CF1" w14:textId="77777777" w:rsidR="007C0184" w:rsidRDefault="007C0184">
            <w:pPr>
              <w:rPr>
                <w:del w:id="770" w:author="Autor"/>
                <w:color w:val="000000"/>
                <w:sz w:val="20"/>
                <w:szCs w:val="20"/>
              </w:rPr>
            </w:pPr>
            <w:del w:id="771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gridSpan w:val="2"/>
            <w:vAlign w:val="center"/>
            <w:hideMark/>
          </w:tcPr>
          <w:p w14:paraId="0E0D7CE1" w14:textId="77777777" w:rsidR="007C0184" w:rsidRDefault="007C0184">
            <w:pPr>
              <w:rPr>
                <w:del w:id="772" w:author="Autor"/>
                <w:color w:val="000000"/>
                <w:sz w:val="20"/>
                <w:szCs w:val="20"/>
              </w:rPr>
            </w:pPr>
            <w:del w:id="773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gridSpan w:val="2"/>
            <w:vAlign w:val="center"/>
            <w:hideMark/>
          </w:tcPr>
          <w:p w14:paraId="367C8779" w14:textId="77777777" w:rsidR="007C0184" w:rsidRDefault="007C0184">
            <w:pPr>
              <w:jc w:val="both"/>
              <w:rPr>
                <w:del w:id="774" w:author="Autor"/>
                <w:b/>
                <w:bCs/>
                <w:color w:val="000000"/>
              </w:rPr>
            </w:pPr>
            <w:del w:id="775" w:author="Autor">
              <w:r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7C0184" w14:paraId="604880F7" w14:textId="77777777" w:rsidTr="00675C58">
        <w:trPr>
          <w:gridAfter w:val="1"/>
          <w:wAfter w:w="149" w:type="dxa"/>
          <w:trHeight w:val="1020"/>
          <w:del w:id="776" w:author="Autor"/>
        </w:trPr>
        <w:tc>
          <w:tcPr>
            <w:tcW w:w="864" w:type="dxa"/>
            <w:vAlign w:val="center"/>
            <w:hideMark/>
          </w:tcPr>
          <w:p w14:paraId="004A8456" w14:textId="77777777" w:rsidR="007C0184" w:rsidRDefault="007C0184">
            <w:pPr>
              <w:jc w:val="center"/>
              <w:rPr>
                <w:del w:id="777" w:author="Autor"/>
                <w:color w:val="000000"/>
                <w:sz w:val="20"/>
                <w:szCs w:val="20"/>
              </w:rPr>
            </w:pPr>
            <w:del w:id="778" w:author="Autor">
              <w:r>
                <w:rPr>
                  <w:color w:val="000000"/>
                  <w:sz w:val="20"/>
                  <w:szCs w:val="20"/>
                </w:rPr>
                <w:delText>2.7.5</w:delText>
              </w:r>
            </w:del>
          </w:p>
        </w:tc>
        <w:tc>
          <w:tcPr>
            <w:tcW w:w="4963" w:type="dxa"/>
            <w:gridSpan w:val="3"/>
            <w:vAlign w:val="center"/>
            <w:hideMark/>
          </w:tcPr>
          <w:p w14:paraId="45C383AD" w14:textId="77777777" w:rsidR="007C0184" w:rsidRDefault="007C0184">
            <w:pPr>
              <w:rPr>
                <w:del w:id="779" w:author="Autor"/>
                <w:color w:val="000000"/>
                <w:sz w:val="20"/>
                <w:szCs w:val="20"/>
              </w:rPr>
            </w:pPr>
            <w:del w:id="780" w:author="Autor">
              <w:r>
                <w:rPr>
                  <w:color w:val="000000"/>
                  <w:sz w:val="20"/>
                  <w:szCs w:val="20"/>
                </w:rPr>
                <w:delText>Boli dodržané všetky nasledovné podmienky v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prípade úhrad výdavkov v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hotovosti?</w:delText>
              </w:r>
              <w:r>
                <w:rPr>
                  <w:color w:val="000000"/>
                  <w:sz w:val="20"/>
                  <w:szCs w:val="20"/>
                </w:rPr>
                <w:br/>
                <w:delText>- hotovostné platby za spotrebný materiál neprekročili jednotlivo sumu 500 EUR vrátane DPH,</w:delText>
              </w:r>
              <w:r>
                <w:rPr>
                  <w:color w:val="000000"/>
                  <w:sz w:val="20"/>
                  <w:szCs w:val="20"/>
                </w:rPr>
                <w:br/>
                <w:delText>- maximálna hodnota realizovaných úhrad v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hotovosti v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jednom mesiaci nepresiahli 1 500 EUR vrátane DPH.</w:delText>
              </w:r>
            </w:del>
          </w:p>
        </w:tc>
        <w:tc>
          <w:tcPr>
            <w:tcW w:w="570" w:type="dxa"/>
            <w:vAlign w:val="center"/>
            <w:hideMark/>
          </w:tcPr>
          <w:p w14:paraId="789F52AC" w14:textId="77777777" w:rsidR="007C0184" w:rsidRDefault="007C0184">
            <w:pPr>
              <w:rPr>
                <w:del w:id="781" w:author="Autor"/>
                <w:color w:val="000000"/>
                <w:sz w:val="20"/>
                <w:szCs w:val="20"/>
              </w:rPr>
            </w:pPr>
            <w:del w:id="782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13337C02" w14:textId="77777777" w:rsidR="007C0184" w:rsidRDefault="007C0184">
            <w:pPr>
              <w:rPr>
                <w:del w:id="783" w:author="Autor"/>
                <w:color w:val="000000"/>
                <w:sz w:val="20"/>
                <w:szCs w:val="20"/>
              </w:rPr>
            </w:pPr>
            <w:del w:id="784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gridSpan w:val="2"/>
            <w:vAlign w:val="center"/>
            <w:hideMark/>
          </w:tcPr>
          <w:p w14:paraId="39292561" w14:textId="77777777" w:rsidR="007C0184" w:rsidRDefault="007C0184">
            <w:pPr>
              <w:rPr>
                <w:del w:id="785" w:author="Autor"/>
                <w:color w:val="000000"/>
                <w:sz w:val="20"/>
                <w:szCs w:val="20"/>
              </w:rPr>
            </w:pPr>
            <w:del w:id="786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gridSpan w:val="2"/>
            <w:vAlign w:val="center"/>
            <w:hideMark/>
          </w:tcPr>
          <w:p w14:paraId="7A8BCD1B" w14:textId="77777777" w:rsidR="007C0184" w:rsidRDefault="007C0184">
            <w:pPr>
              <w:jc w:val="both"/>
              <w:rPr>
                <w:del w:id="787" w:author="Autor"/>
                <w:b/>
                <w:bCs/>
                <w:color w:val="000000"/>
              </w:rPr>
            </w:pPr>
            <w:del w:id="788" w:author="Autor">
              <w:r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0D1F76" w14:paraId="01A64666" w14:textId="77777777" w:rsidTr="00675C58">
        <w:trPr>
          <w:gridAfter w:val="1"/>
          <w:wAfter w:w="149" w:type="dxa"/>
          <w:trHeight w:val="573"/>
          <w:del w:id="789" w:author="Autor"/>
        </w:trPr>
        <w:tc>
          <w:tcPr>
            <w:tcW w:w="864" w:type="dxa"/>
            <w:vAlign w:val="center"/>
          </w:tcPr>
          <w:p w14:paraId="58885CD2" w14:textId="77777777" w:rsidR="000D1F76" w:rsidRDefault="000D1F76" w:rsidP="0024400F">
            <w:pPr>
              <w:jc w:val="center"/>
              <w:rPr>
                <w:del w:id="790" w:author="Autor"/>
                <w:color w:val="000000"/>
                <w:sz w:val="20"/>
                <w:szCs w:val="20"/>
              </w:rPr>
            </w:pPr>
            <w:del w:id="791" w:author="Autor">
              <w:r>
                <w:rPr>
                  <w:color w:val="000000"/>
                  <w:sz w:val="20"/>
                  <w:szCs w:val="20"/>
                </w:rPr>
                <w:delText>2.7.6</w:delText>
              </w:r>
            </w:del>
          </w:p>
        </w:tc>
        <w:tc>
          <w:tcPr>
            <w:tcW w:w="4963" w:type="dxa"/>
            <w:gridSpan w:val="3"/>
            <w:vAlign w:val="center"/>
          </w:tcPr>
          <w:p w14:paraId="025DBD02" w14:textId="77777777" w:rsidR="000D1F76" w:rsidRDefault="000D1F76">
            <w:pPr>
              <w:rPr>
                <w:del w:id="792" w:author="Autor"/>
                <w:color w:val="000000"/>
                <w:sz w:val="20"/>
                <w:szCs w:val="20"/>
              </w:rPr>
            </w:pPr>
            <w:del w:id="793" w:author="Autor">
              <w:r w:rsidRPr="000D1F76">
                <w:rPr>
                  <w:color w:val="000000"/>
                  <w:sz w:val="20"/>
                  <w:szCs w:val="20"/>
                </w:rPr>
                <w:delText>Predložil prijímateľ spôsob výpočtu oprávnenej výšky výdavku?</w:delText>
              </w:r>
            </w:del>
          </w:p>
        </w:tc>
        <w:tc>
          <w:tcPr>
            <w:tcW w:w="570" w:type="dxa"/>
            <w:vAlign w:val="center"/>
          </w:tcPr>
          <w:p w14:paraId="6128AB99" w14:textId="77777777" w:rsidR="000D1F76" w:rsidRDefault="000D1F76">
            <w:pPr>
              <w:rPr>
                <w:del w:id="794" w:author="Autor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04BFD6C" w14:textId="77777777" w:rsidR="000D1F76" w:rsidRDefault="000D1F76">
            <w:pPr>
              <w:rPr>
                <w:del w:id="795" w:author="Autor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vAlign w:val="center"/>
          </w:tcPr>
          <w:p w14:paraId="2E461E35" w14:textId="77777777" w:rsidR="000D1F76" w:rsidRDefault="000D1F76">
            <w:pPr>
              <w:rPr>
                <w:del w:id="796" w:author="Autor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gridSpan w:val="2"/>
            <w:vAlign w:val="center"/>
          </w:tcPr>
          <w:p w14:paraId="5301A867" w14:textId="77777777" w:rsidR="000D1F76" w:rsidRDefault="000D1F76">
            <w:pPr>
              <w:jc w:val="both"/>
              <w:rPr>
                <w:del w:id="797" w:author="Autor"/>
                <w:b/>
                <w:bCs/>
                <w:color w:val="000000"/>
              </w:rPr>
            </w:pPr>
          </w:p>
        </w:tc>
      </w:tr>
      <w:tr w:rsidR="001A775D" w14:paraId="76A137AF" w14:textId="77777777" w:rsidTr="001A775D">
        <w:trPr>
          <w:gridAfter w:val="1"/>
          <w:wAfter w:w="149" w:type="dxa"/>
          <w:trHeight w:val="300"/>
          <w:del w:id="798" w:author="Autor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62E75566" w14:textId="77777777" w:rsidR="007C0184" w:rsidRDefault="007C0184">
            <w:pPr>
              <w:jc w:val="center"/>
              <w:rPr>
                <w:del w:id="799" w:author="Autor"/>
                <w:b/>
                <w:bCs/>
                <w:color w:val="000000"/>
                <w:sz w:val="22"/>
                <w:szCs w:val="22"/>
              </w:rPr>
            </w:pPr>
            <w:del w:id="800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3</w:delText>
              </w:r>
            </w:del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5FC4198C" w14:textId="77777777" w:rsidR="007C0184" w:rsidRDefault="007C0184">
            <w:pPr>
              <w:jc w:val="both"/>
              <w:rPr>
                <w:del w:id="801" w:author="Autor"/>
                <w:b/>
                <w:bCs/>
                <w:color w:val="000000"/>
                <w:sz w:val="22"/>
                <w:szCs w:val="22"/>
              </w:rPr>
            </w:pPr>
            <w:del w:id="802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Hospodárnosť</w:delText>
              </w:r>
            </w:del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0114FFF5" w14:textId="77777777" w:rsidR="007C0184" w:rsidRDefault="007C0184">
            <w:pPr>
              <w:jc w:val="both"/>
              <w:rPr>
                <w:del w:id="803" w:author="Autor"/>
                <w:b/>
                <w:bCs/>
                <w:color w:val="000000"/>
                <w:sz w:val="22"/>
                <w:szCs w:val="22"/>
              </w:rPr>
            </w:pPr>
            <w:del w:id="804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1DAC034B" w14:textId="77777777" w:rsidR="007C0184" w:rsidRDefault="007C0184">
            <w:pPr>
              <w:jc w:val="both"/>
              <w:rPr>
                <w:del w:id="805" w:author="Autor"/>
                <w:b/>
                <w:bCs/>
                <w:color w:val="000000"/>
                <w:sz w:val="22"/>
                <w:szCs w:val="22"/>
              </w:rPr>
            </w:pPr>
            <w:del w:id="806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  <w:tc>
          <w:tcPr>
            <w:tcW w:w="712" w:type="dxa"/>
            <w:gridSpan w:val="2"/>
            <w:shd w:val="clear" w:color="000000" w:fill="B2A1C7"/>
            <w:vAlign w:val="center"/>
            <w:hideMark/>
          </w:tcPr>
          <w:p w14:paraId="6B070AF1" w14:textId="77777777" w:rsidR="007C0184" w:rsidRDefault="007C0184">
            <w:pPr>
              <w:jc w:val="both"/>
              <w:rPr>
                <w:del w:id="807" w:author="Autor"/>
                <w:b/>
                <w:bCs/>
                <w:color w:val="000000"/>
                <w:sz w:val="22"/>
                <w:szCs w:val="22"/>
              </w:rPr>
            </w:pPr>
            <w:del w:id="808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  <w:tc>
          <w:tcPr>
            <w:tcW w:w="1270" w:type="dxa"/>
            <w:gridSpan w:val="2"/>
            <w:shd w:val="clear" w:color="000000" w:fill="B2A1C7"/>
            <w:vAlign w:val="center"/>
            <w:hideMark/>
          </w:tcPr>
          <w:p w14:paraId="083BBBD3" w14:textId="77777777" w:rsidR="007C0184" w:rsidRDefault="007C0184">
            <w:pPr>
              <w:jc w:val="both"/>
              <w:rPr>
                <w:del w:id="809" w:author="Autor"/>
                <w:b/>
                <w:bCs/>
                <w:color w:val="000000"/>
                <w:sz w:val="22"/>
                <w:szCs w:val="22"/>
              </w:rPr>
            </w:pPr>
            <w:del w:id="810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</w:tr>
      <w:tr w:rsidR="007C0184" w14:paraId="46A53835" w14:textId="77777777" w:rsidTr="00675C58">
        <w:trPr>
          <w:gridAfter w:val="1"/>
          <w:wAfter w:w="149" w:type="dxa"/>
          <w:trHeight w:val="510"/>
          <w:del w:id="811" w:author="Autor"/>
        </w:trPr>
        <w:tc>
          <w:tcPr>
            <w:tcW w:w="864" w:type="dxa"/>
            <w:vAlign w:val="center"/>
            <w:hideMark/>
          </w:tcPr>
          <w:p w14:paraId="21E230F5" w14:textId="77777777" w:rsidR="007C0184" w:rsidRDefault="007C0184">
            <w:pPr>
              <w:jc w:val="center"/>
              <w:rPr>
                <w:del w:id="812" w:author="Autor"/>
                <w:color w:val="000000"/>
                <w:sz w:val="20"/>
                <w:szCs w:val="20"/>
              </w:rPr>
            </w:pPr>
            <w:del w:id="813" w:author="Autor">
              <w:r>
                <w:rPr>
                  <w:color w:val="000000"/>
                  <w:sz w:val="20"/>
                  <w:szCs w:val="20"/>
                </w:rPr>
                <w:delText>3.1</w:delText>
              </w:r>
            </w:del>
          </w:p>
        </w:tc>
        <w:tc>
          <w:tcPr>
            <w:tcW w:w="4963" w:type="dxa"/>
            <w:gridSpan w:val="3"/>
            <w:vAlign w:val="center"/>
            <w:hideMark/>
          </w:tcPr>
          <w:p w14:paraId="7D7CEE8F" w14:textId="77777777" w:rsidR="007C0184" w:rsidRDefault="007C0184">
            <w:pPr>
              <w:rPr>
                <w:del w:id="814" w:author="Autor"/>
                <w:color w:val="000000"/>
                <w:sz w:val="20"/>
                <w:szCs w:val="20"/>
              </w:rPr>
            </w:pPr>
            <w:del w:id="815" w:author="Autor">
              <w:r>
                <w:rPr>
                  <w:color w:val="000000"/>
                  <w:sz w:val="20"/>
                  <w:szCs w:val="20"/>
                </w:rPr>
                <w:delText>Bola v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súvislosti s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nárokovanými finančnými prostriedkami/deklarovanými výdavkami v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ŽoP vykonaná kontrola verejného obstarávania/obstarávania?</w:delText>
              </w:r>
            </w:del>
          </w:p>
        </w:tc>
        <w:tc>
          <w:tcPr>
            <w:tcW w:w="570" w:type="dxa"/>
            <w:vAlign w:val="center"/>
            <w:hideMark/>
          </w:tcPr>
          <w:p w14:paraId="3CD8CFB2" w14:textId="77777777" w:rsidR="007C0184" w:rsidRDefault="007C0184">
            <w:pPr>
              <w:rPr>
                <w:del w:id="816" w:author="Autor"/>
                <w:color w:val="000000"/>
                <w:sz w:val="20"/>
                <w:szCs w:val="20"/>
              </w:rPr>
            </w:pPr>
            <w:del w:id="817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64A4C14B" w14:textId="77777777" w:rsidR="007C0184" w:rsidRDefault="007C0184">
            <w:pPr>
              <w:rPr>
                <w:del w:id="818" w:author="Autor"/>
                <w:color w:val="000000"/>
                <w:sz w:val="20"/>
                <w:szCs w:val="20"/>
              </w:rPr>
            </w:pPr>
            <w:del w:id="819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gridSpan w:val="2"/>
            <w:vAlign w:val="center"/>
            <w:hideMark/>
          </w:tcPr>
          <w:p w14:paraId="1F984E16" w14:textId="77777777" w:rsidR="007C0184" w:rsidRDefault="007C0184">
            <w:pPr>
              <w:rPr>
                <w:del w:id="820" w:author="Autor"/>
                <w:color w:val="000000"/>
                <w:sz w:val="20"/>
                <w:szCs w:val="20"/>
              </w:rPr>
            </w:pPr>
            <w:del w:id="821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gridSpan w:val="2"/>
            <w:vAlign w:val="center"/>
            <w:hideMark/>
          </w:tcPr>
          <w:p w14:paraId="30F874CA" w14:textId="77777777" w:rsidR="007C0184" w:rsidRDefault="007C0184">
            <w:pPr>
              <w:jc w:val="both"/>
              <w:rPr>
                <w:del w:id="822" w:author="Autor"/>
                <w:b/>
                <w:bCs/>
                <w:color w:val="000000"/>
              </w:rPr>
            </w:pPr>
            <w:del w:id="823" w:author="Autor">
              <w:r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5A4D4D" w:rsidRPr="00F83000" w14:paraId="080C8B94" w14:textId="4C4131F8" w:rsidTr="008278FE">
        <w:trPr>
          <w:trHeight w:val="330"/>
          <w:trPrChange w:id="824" w:author="Autor">
            <w:trPr>
              <w:gridAfter w:val="0"/>
              <w:trHeight w:val="510"/>
            </w:trPr>
          </w:trPrChange>
        </w:trPr>
        <w:tc>
          <w:tcPr>
            <w:tcW w:w="864" w:type="dxa"/>
            <w:cellDel w:id="825" w:author="Autor" w:date="1900-02-23T20:23:00Z"/>
            <w:tcPrChange w:id="826" w:author="Autor">
              <w:tcPr>
                <w:tcW w:w="864" w:type="dxa"/>
                <w:gridSpan w:val="2"/>
                <w:vAlign w:val="center"/>
                <w:cellDel w:id="827" w:author="Autor" w:date="1900-02-23T20:23:00Z"/>
              </w:tcPr>
            </w:tcPrChange>
          </w:tcPr>
          <w:p w14:paraId="4428D6F8" w14:textId="77777777"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del w:id="828" w:author="Autor">
              <w:r>
                <w:rPr>
                  <w:color w:val="000000"/>
                  <w:sz w:val="20"/>
                  <w:szCs w:val="20"/>
                </w:rPr>
                <w:delText>3.2</w:delText>
              </w:r>
            </w:del>
          </w:p>
        </w:tc>
        <w:tc>
          <w:tcPr>
            <w:tcW w:w="2841" w:type="dxa"/>
            <w:gridSpan w:val="2"/>
            <w:vAlign w:val="center"/>
            <w:tcPrChange w:id="829" w:author="Autor">
              <w:tcPr>
                <w:tcW w:w="4963" w:type="dxa"/>
                <w:gridSpan w:val="5"/>
                <w:vAlign w:val="center"/>
              </w:tcPr>
            </w:tcPrChange>
          </w:tcPr>
          <w:p w14:paraId="64D5D8B1" w14:textId="1831003B" w:rsidR="005A4D4D" w:rsidRPr="008278FE" w:rsidRDefault="007C0184" w:rsidP="00F426CF">
            <w:pPr>
              <w:rPr>
                <w:rFonts w:ascii="Arial Narrow" w:hAnsi="Arial Narrow"/>
                <w:color w:val="000000"/>
                <w:sz w:val="20"/>
                <w:rPrChange w:id="830" w:author="Autor">
                  <w:rPr>
                    <w:color w:val="000000"/>
                    <w:sz w:val="20"/>
                  </w:rPr>
                </w:rPrChange>
              </w:rPr>
            </w:pPr>
            <w:del w:id="831" w:author="Autor">
              <w:r>
                <w:rPr>
                  <w:color w:val="000000"/>
                  <w:sz w:val="20"/>
                  <w:szCs w:val="20"/>
                </w:rPr>
                <w:delText>Je v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rámci záverov kontroly verejného obstarávania/obstarávania konštatované pripustenie nárokovaných finančných prostriedkov/deklarovaných výdavkov do financovania?</w:delText>
              </w:r>
            </w:del>
            <w:ins w:id="832" w:author="Autor">
              <w:r w:rsidR="005A4D4D">
                <w:rPr>
                  <w:rFonts w:ascii="Arial Narrow" w:hAnsi="Arial Narrow"/>
                  <w:color w:val="000000"/>
                  <w:sz w:val="20"/>
                  <w:szCs w:val="20"/>
                </w:rPr>
                <w:t>Forma kontroly:</w:t>
              </w:r>
            </w:ins>
          </w:p>
        </w:tc>
        <w:tc>
          <w:tcPr>
            <w:tcW w:w="6254" w:type="dxa"/>
            <w:gridSpan w:val="3"/>
            <w:vAlign w:val="center"/>
            <w:tcPrChange w:id="833" w:author="Autor">
              <w:tcPr>
                <w:tcW w:w="570" w:type="dxa"/>
                <w:vAlign w:val="center"/>
              </w:tcPr>
            </w:tcPrChange>
          </w:tcPr>
          <w:p w14:paraId="7AE6EC84" w14:textId="2AE29733" w:rsidR="005A4D4D" w:rsidRPr="008278FE" w:rsidRDefault="007C0184" w:rsidP="00F426CF">
            <w:pPr>
              <w:rPr>
                <w:rFonts w:ascii="Arial Narrow" w:hAnsi="Arial Narrow"/>
                <w:color w:val="000000"/>
                <w:sz w:val="20"/>
                <w:rPrChange w:id="834" w:author="Autor">
                  <w:rPr>
                    <w:color w:val="000000"/>
                    <w:sz w:val="20"/>
                  </w:rPr>
                </w:rPrChange>
              </w:rPr>
            </w:pPr>
            <w:del w:id="835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  <w:customXmlInsRangeStart w:id="836" w:author="Autor"/>
            <w:sdt>
              <w:sdtPr>
                <w:rPr>
                  <w:rFonts w:ascii="Arial Narrow" w:hAnsi="Arial Narrow"/>
                  <w:color w:val="000000"/>
                  <w:sz w:val="20"/>
                  <w:szCs w:val="20"/>
                </w:rPr>
                <w:alias w:val="forma finančnej kontroly"/>
                <w:tag w:val="typ finančnej kontroly"/>
                <w:id w:val="-297225600"/>
                <w:placeholder>
                  <w:docPart w:val="91C416FDBC66422BBB1A919AEDC7A58A"/>
                </w:placeholder>
                <w:showingPlcHdr/>
                <w:comboBox>
                  <w:listItem w:value="Vyberte položku."/>
                  <w:listItem w:displayText="administratívna finančná kontrola" w:value="administratívna finančná kontrola"/>
                  <w:listItem w:displayText="finančná kontrola na mieste" w:value="finančná kontrola na mieste"/>
                  <w:listItem w:displayText="administratívna finančná kontrola a finančná kontrola na mieste" w:value="administratívna finančná kontrola a finančná kontrola na mieste"/>
                  <w:listItem w:displayText="opätovná administratívna finančná kontrola" w:value="opätovná administratívna finančná kontrola"/>
                  <w:listItem w:displayText="opätovná finančná kontrola na mieste" w:value="opätovná finančná kontrola na mieste"/>
                  <w:listItem w:displayText="opätovná administratívna finančná kontrola a finančná kontrola na mieste" w:value="opätovná administratívna finančná kontrola a finančná kontrola na mieste"/>
                </w:comboBox>
              </w:sdtPr>
              <w:sdtEndPr/>
              <w:sdtContent>
                <w:customXmlInsRangeEnd w:id="836"/>
                <w:ins w:id="837" w:author="Autor">
                  <w:r w:rsidR="005A4D4D" w:rsidRPr="00DF769D">
                    <w:rPr>
                      <w:rStyle w:val="Zstupntext"/>
                      <w:sz w:val="20"/>
                      <w:szCs w:val="20"/>
                    </w:rPr>
                    <w:t>Vyberte položku.</w:t>
                  </w:r>
                </w:ins>
                <w:customXmlInsRangeStart w:id="838" w:author="Autor"/>
              </w:sdtContent>
            </w:sdt>
            <w:customXmlInsRangeEnd w:id="838"/>
          </w:p>
        </w:tc>
        <w:tc>
          <w:tcPr>
            <w:tcW w:w="567" w:type="dxa"/>
            <w:cellDel w:id="839" w:author="Autor" w:date="1900-02-23T20:23:00Z"/>
            <w:tcPrChange w:id="840" w:author="Autor">
              <w:tcPr>
                <w:tcW w:w="567" w:type="dxa"/>
                <w:gridSpan w:val="2"/>
                <w:vAlign w:val="center"/>
                <w:cellDel w:id="841" w:author="Autor" w:date="1900-02-23T20:23:00Z"/>
              </w:tcPr>
            </w:tcPrChange>
          </w:tcPr>
          <w:p w14:paraId="1885F205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del w:id="842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gridSpan w:val="2"/>
            <w:cellDel w:id="843" w:author="Autor" w:date="1900-02-23T20:23:00Z"/>
            <w:tcPrChange w:id="844" w:author="Autor">
              <w:tcPr>
                <w:tcW w:w="712" w:type="dxa"/>
                <w:gridSpan w:val="3"/>
                <w:vAlign w:val="center"/>
                <w:cellDel w:id="845" w:author="Autor" w:date="1900-02-23T20:23:00Z"/>
              </w:tcPr>
            </w:tcPrChange>
          </w:tcPr>
          <w:p w14:paraId="65A2708C" w14:textId="77777777" w:rsidR="007C0184" w:rsidRDefault="007C0184">
            <w:pPr>
              <w:rPr>
                <w:color w:val="000000"/>
                <w:sz w:val="20"/>
                <w:szCs w:val="20"/>
              </w:rPr>
            </w:pPr>
            <w:del w:id="846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gridSpan w:val="2"/>
            <w:cellDel w:id="847" w:author="Autor" w:date="1900-02-23T20:23:00Z"/>
            <w:tcPrChange w:id="848" w:author="Autor">
              <w:tcPr>
                <w:tcW w:w="1270" w:type="dxa"/>
                <w:gridSpan w:val="4"/>
                <w:vAlign w:val="center"/>
                <w:cellDel w:id="849" w:author="Autor" w:date="1900-02-23T20:23:00Z"/>
              </w:tcPr>
            </w:tcPrChange>
          </w:tcPr>
          <w:p w14:paraId="23C496AF" w14:textId="77777777" w:rsidR="007C0184" w:rsidRDefault="007C0184">
            <w:pPr>
              <w:jc w:val="both"/>
              <w:rPr>
                <w:b/>
                <w:bCs/>
                <w:color w:val="000000"/>
              </w:rPr>
            </w:pPr>
            <w:del w:id="850" w:author="Autor">
              <w:r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7C0184" w14:paraId="479F8881" w14:textId="77777777" w:rsidTr="00675C58">
        <w:trPr>
          <w:gridAfter w:val="1"/>
          <w:wAfter w:w="149" w:type="dxa"/>
          <w:trHeight w:val="510"/>
          <w:del w:id="851" w:author="Autor"/>
        </w:trPr>
        <w:tc>
          <w:tcPr>
            <w:tcW w:w="864" w:type="dxa"/>
            <w:vAlign w:val="center"/>
            <w:hideMark/>
          </w:tcPr>
          <w:p w14:paraId="669137B7" w14:textId="77777777" w:rsidR="007C0184" w:rsidRDefault="007C0184">
            <w:pPr>
              <w:jc w:val="center"/>
              <w:rPr>
                <w:del w:id="852" w:author="Autor"/>
                <w:color w:val="000000"/>
                <w:sz w:val="20"/>
                <w:szCs w:val="20"/>
              </w:rPr>
            </w:pPr>
            <w:del w:id="853" w:author="Autor">
              <w:r>
                <w:rPr>
                  <w:color w:val="000000"/>
                  <w:sz w:val="20"/>
                  <w:szCs w:val="20"/>
                </w:rPr>
                <w:delText>3.3</w:delText>
              </w:r>
            </w:del>
          </w:p>
        </w:tc>
        <w:tc>
          <w:tcPr>
            <w:tcW w:w="4963" w:type="dxa"/>
            <w:gridSpan w:val="3"/>
            <w:vAlign w:val="center"/>
            <w:hideMark/>
          </w:tcPr>
          <w:p w14:paraId="6C134A75" w14:textId="77777777" w:rsidR="007C0184" w:rsidRDefault="007C0184">
            <w:pPr>
              <w:rPr>
                <w:del w:id="854" w:author="Autor"/>
                <w:color w:val="000000"/>
                <w:sz w:val="20"/>
                <w:szCs w:val="20"/>
              </w:rPr>
            </w:pPr>
            <w:del w:id="855" w:author="Autor">
              <w:r>
                <w:rPr>
                  <w:color w:val="000000"/>
                  <w:sz w:val="20"/>
                  <w:szCs w:val="20"/>
                </w:rPr>
                <w:delText>Bola správne vyčíslená hodnota nárokovaných výdavkov s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ohľadom na uloženú finančnú korekciu za nedostatky pri verejnom obstarávaní/obstarávaní, resp. inú finančnú korekciu?</w:delText>
              </w:r>
            </w:del>
          </w:p>
        </w:tc>
        <w:tc>
          <w:tcPr>
            <w:tcW w:w="570" w:type="dxa"/>
            <w:vAlign w:val="center"/>
            <w:hideMark/>
          </w:tcPr>
          <w:p w14:paraId="3B1C68AF" w14:textId="77777777" w:rsidR="007C0184" w:rsidRDefault="007C0184">
            <w:pPr>
              <w:rPr>
                <w:del w:id="856" w:author="Autor"/>
                <w:color w:val="000000"/>
                <w:sz w:val="20"/>
                <w:szCs w:val="20"/>
              </w:rPr>
            </w:pPr>
            <w:del w:id="857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4BE8D6EB" w14:textId="77777777" w:rsidR="007C0184" w:rsidRDefault="007C0184">
            <w:pPr>
              <w:rPr>
                <w:del w:id="858" w:author="Autor"/>
                <w:color w:val="000000"/>
                <w:sz w:val="20"/>
                <w:szCs w:val="20"/>
              </w:rPr>
            </w:pPr>
            <w:del w:id="859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gridSpan w:val="2"/>
            <w:vAlign w:val="center"/>
            <w:hideMark/>
          </w:tcPr>
          <w:p w14:paraId="3E89CAF1" w14:textId="77777777" w:rsidR="007C0184" w:rsidRDefault="007C0184">
            <w:pPr>
              <w:rPr>
                <w:del w:id="860" w:author="Autor"/>
                <w:color w:val="000000"/>
                <w:sz w:val="20"/>
                <w:szCs w:val="20"/>
              </w:rPr>
            </w:pPr>
            <w:del w:id="861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gridSpan w:val="2"/>
            <w:vAlign w:val="center"/>
            <w:hideMark/>
          </w:tcPr>
          <w:p w14:paraId="473B43A9" w14:textId="77777777" w:rsidR="007C0184" w:rsidRDefault="007C0184">
            <w:pPr>
              <w:jc w:val="both"/>
              <w:rPr>
                <w:del w:id="862" w:author="Autor"/>
                <w:b/>
                <w:bCs/>
                <w:color w:val="000000"/>
              </w:rPr>
            </w:pPr>
            <w:del w:id="863" w:author="Autor">
              <w:r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7C0184" w14:paraId="64520AF1" w14:textId="77777777" w:rsidTr="00675C58">
        <w:trPr>
          <w:gridAfter w:val="1"/>
          <w:wAfter w:w="149" w:type="dxa"/>
          <w:trHeight w:val="510"/>
          <w:del w:id="864" w:author="Autor"/>
        </w:trPr>
        <w:tc>
          <w:tcPr>
            <w:tcW w:w="864" w:type="dxa"/>
            <w:vAlign w:val="center"/>
            <w:hideMark/>
          </w:tcPr>
          <w:p w14:paraId="4E449C19" w14:textId="77777777" w:rsidR="007C0184" w:rsidRDefault="007C0184">
            <w:pPr>
              <w:jc w:val="center"/>
              <w:rPr>
                <w:del w:id="865" w:author="Autor"/>
                <w:color w:val="000000"/>
                <w:sz w:val="20"/>
                <w:szCs w:val="20"/>
              </w:rPr>
            </w:pPr>
            <w:del w:id="866" w:author="Autor">
              <w:r>
                <w:rPr>
                  <w:color w:val="000000"/>
                  <w:sz w:val="20"/>
                  <w:szCs w:val="20"/>
                </w:rPr>
                <w:delText>3.4</w:delText>
              </w:r>
            </w:del>
          </w:p>
        </w:tc>
        <w:tc>
          <w:tcPr>
            <w:tcW w:w="4963" w:type="dxa"/>
            <w:gridSpan w:val="3"/>
            <w:vAlign w:val="center"/>
            <w:hideMark/>
          </w:tcPr>
          <w:p w14:paraId="39253FC0" w14:textId="77777777" w:rsidR="007C0184" w:rsidRDefault="007C0184">
            <w:pPr>
              <w:rPr>
                <w:del w:id="867" w:author="Autor"/>
                <w:color w:val="000000"/>
                <w:sz w:val="20"/>
                <w:szCs w:val="20"/>
              </w:rPr>
            </w:pPr>
            <w:del w:id="868" w:author="Autor">
              <w:r>
                <w:rPr>
                  <w:color w:val="000000"/>
                  <w:sz w:val="20"/>
                  <w:szCs w:val="20"/>
                </w:rPr>
                <w:delText>Sú nárokované finančné prostriedky/deklarované výdavky projektu primerané, t.j. zodpovedajú obvyklým cenám v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danom mieste a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 xml:space="preserve">čase? </w:delText>
              </w:r>
            </w:del>
          </w:p>
        </w:tc>
        <w:tc>
          <w:tcPr>
            <w:tcW w:w="570" w:type="dxa"/>
            <w:vAlign w:val="center"/>
            <w:hideMark/>
          </w:tcPr>
          <w:p w14:paraId="650B8C54" w14:textId="77777777" w:rsidR="007C0184" w:rsidRDefault="007C0184">
            <w:pPr>
              <w:rPr>
                <w:del w:id="869" w:author="Autor"/>
                <w:color w:val="000000"/>
                <w:sz w:val="20"/>
                <w:szCs w:val="20"/>
              </w:rPr>
            </w:pPr>
            <w:del w:id="870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07135BB8" w14:textId="77777777" w:rsidR="007C0184" w:rsidRDefault="007C0184">
            <w:pPr>
              <w:rPr>
                <w:del w:id="871" w:author="Autor"/>
                <w:color w:val="000000"/>
                <w:sz w:val="20"/>
                <w:szCs w:val="20"/>
              </w:rPr>
            </w:pPr>
            <w:del w:id="872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gridSpan w:val="2"/>
            <w:vAlign w:val="center"/>
            <w:hideMark/>
          </w:tcPr>
          <w:p w14:paraId="0CB25639" w14:textId="77777777" w:rsidR="007C0184" w:rsidRDefault="007C0184">
            <w:pPr>
              <w:rPr>
                <w:del w:id="873" w:author="Autor"/>
                <w:color w:val="000000"/>
                <w:sz w:val="20"/>
                <w:szCs w:val="20"/>
              </w:rPr>
            </w:pPr>
            <w:del w:id="874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gridSpan w:val="2"/>
            <w:vAlign w:val="center"/>
            <w:hideMark/>
          </w:tcPr>
          <w:p w14:paraId="30A27AE9" w14:textId="77777777" w:rsidR="007C0184" w:rsidRDefault="007C0184">
            <w:pPr>
              <w:jc w:val="both"/>
              <w:rPr>
                <w:del w:id="875" w:author="Autor"/>
                <w:b/>
                <w:bCs/>
                <w:color w:val="000000"/>
              </w:rPr>
            </w:pPr>
            <w:del w:id="876" w:author="Autor">
              <w:r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1A775D" w14:paraId="5C2E436B" w14:textId="77777777" w:rsidTr="001A775D">
        <w:trPr>
          <w:gridAfter w:val="1"/>
          <w:wAfter w:w="149" w:type="dxa"/>
          <w:trHeight w:val="300"/>
          <w:del w:id="877" w:author="Autor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3A7AB8A3" w14:textId="77777777" w:rsidR="007C0184" w:rsidRDefault="007C0184">
            <w:pPr>
              <w:jc w:val="center"/>
              <w:rPr>
                <w:del w:id="878" w:author="Autor"/>
                <w:b/>
                <w:bCs/>
                <w:color w:val="000000"/>
                <w:sz w:val="22"/>
                <w:szCs w:val="22"/>
              </w:rPr>
            </w:pPr>
            <w:del w:id="879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4</w:delText>
              </w:r>
            </w:del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110A0D13" w14:textId="77777777" w:rsidR="007C0184" w:rsidRDefault="007C0184">
            <w:pPr>
              <w:jc w:val="both"/>
              <w:rPr>
                <w:del w:id="880" w:author="Autor"/>
                <w:b/>
                <w:bCs/>
                <w:color w:val="000000"/>
                <w:sz w:val="22"/>
                <w:szCs w:val="22"/>
              </w:rPr>
            </w:pPr>
            <w:del w:id="881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Účelnosť</w:delText>
              </w:r>
            </w:del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49A44CCC" w14:textId="77777777" w:rsidR="007C0184" w:rsidRDefault="007C0184">
            <w:pPr>
              <w:jc w:val="both"/>
              <w:rPr>
                <w:del w:id="882" w:author="Autor"/>
                <w:b/>
                <w:bCs/>
                <w:color w:val="000000"/>
                <w:sz w:val="22"/>
                <w:szCs w:val="22"/>
              </w:rPr>
            </w:pPr>
            <w:del w:id="883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3F22FF1B" w14:textId="77777777" w:rsidR="007C0184" w:rsidRDefault="007C0184">
            <w:pPr>
              <w:jc w:val="both"/>
              <w:rPr>
                <w:del w:id="884" w:author="Autor"/>
                <w:b/>
                <w:bCs/>
                <w:color w:val="000000"/>
                <w:sz w:val="22"/>
                <w:szCs w:val="22"/>
              </w:rPr>
            </w:pPr>
            <w:del w:id="885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  <w:tc>
          <w:tcPr>
            <w:tcW w:w="712" w:type="dxa"/>
            <w:gridSpan w:val="2"/>
            <w:shd w:val="clear" w:color="000000" w:fill="B2A1C7"/>
            <w:vAlign w:val="center"/>
            <w:hideMark/>
          </w:tcPr>
          <w:p w14:paraId="3CA19636" w14:textId="77777777" w:rsidR="007C0184" w:rsidRDefault="007C0184">
            <w:pPr>
              <w:jc w:val="both"/>
              <w:rPr>
                <w:del w:id="886" w:author="Autor"/>
                <w:b/>
                <w:bCs/>
                <w:color w:val="000000"/>
                <w:sz w:val="22"/>
                <w:szCs w:val="22"/>
              </w:rPr>
            </w:pPr>
            <w:del w:id="887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  <w:tc>
          <w:tcPr>
            <w:tcW w:w="1270" w:type="dxa"/>
            <w:gridSpan w:val="2"/>
            <w:shd w:val="clear" w:color="000000" w:fill="B2A1C7"/>
            <w:vAlign w:val="center"/>
            <w:hideMark/>
          </w:tcPr>
          <w:p w14:paraId="1E0C6292" w14:textId="77777777" w:rsidR="007C0184" w:rsidRDefault="007C0184">
            <w:pPr>
              <w:jc w:val="both"/>
              <w:rPr>
                <w:del w:id="888" w:author="Autor"/>
                <w:b/>
                <w:bCs/>
                <w:color w:val="000000"/>
                <w:sz w:val="22"/>
                <w:szCs w:val="22"/>
              </w:rPr>
            </w:pPr>
            <w:del w:id="889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</w:tr>
      <w:tr w:rsidR="007C0184" w14:paraId="5E2A2FC7" w14:textId="77777777" w:rsidTr="00675C58">
        <w:trPr>
          <w:gridAfter w:val="1"/>
          <w:wAfter w:w="149" w:type="dxa"/>
          <w:trHeight w:val="510"/>
          <w:del w:id="890" w:author="Autor"/>
        </w:trPr>
        <w:tc>
          <w:tcPr>
            <w:tcW w:w="864" w:type="dxa"/>
            <w:vAlign w:val="center"/>
            <w:hideMark/>
          </w:tcPr>
          <w:p w14:paraId="75DD4B8A" w14:textId="77777777" w:rsidR="007C0184" w:rsidRDefault="00014C97" w:rsidP="00014C97">
            <w:pPr>
              <w:jc w:val="center"/>
              <w:rPr>
                <w:del w:id="891" w:author="Autor"/>
                <w:color w:val="000000"/>
                <w:sz w:val="20"/>
                <w:szCs w:val="20"/>
              </w:rPr>
            </w:pPr>
            <w:del w:id="892" w:author="Autor">
              <w:r>
                <w:rPr>
                  <w:color w:val="000000"/>
                  <w:sz w:val="20"/>
                  <w:szCs w:val="20"/>
                </w:rPr>
                <w:delText>4</w:delText>
              </w:r>
              <w:r w:rsidR="007C0184">
                <w:rPr>
                  <w:color w:val="000000"/>
                  <w:sz w:val="20"/>
                  <w:szCs w:val="20"/>
                </w:rPr>
                <w:delText>.</w:delText>
              </w:r>
              <w:r>
                <w:rPr>
                  <w:color w:val="000000"/>
                  <w:sz w:val="20"/>
                  <w:szCs w:val="20"/>
                </w:rPr>
                <w:delText>1</w:delText>
              </w:r>
            </w:del>
          </w:p>
        </w:tc>
        <w:tc>
          <w:tcPr>
            <w:tcW w:w="4963" w:type="dxa"/>
            <w:gridSpan w:val="3"/>
            <w:vAlign w:val="center"/>
            <w:hideMark/>
          </w:tcPr>
          <w:p w14:paraId="45A7EE02" w14:textId="77777777" w:rsidR="007C0184" w:rsidRDefault="007C0184">
            <w:pPr>
              <w:rPr>
                <w:del w:id="893" w:author="Autor"/>
                <w:color w:val="000000"/>
                <w:sz w:val="20"/>
                <w:szCs w:val="20"/>
              </w:rPr>
            </w:pPr>
            <w:del w:id="894" w:author="Autor">
              <w:r>
                <w:rPr>
                  <w:color w:val="000000"/>
                  <w:sz w:val="20"/>
                  <w:szCs w:val="20"/>
                </w:rPr>
                <w:delText>Je preukázaná väzba nárokovaných finančných prostriedkov / deklarovaných výdavkov na projekt a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jeho nevyhnutnosť pri realizácii projektu?</w:delText>
              </w:r>
            </w:del>
          </w:p>
        </w:tc>
        <w:tc>
          <w:tcPr>
            <w:tcW w:w="570" w:type="dxa"/>
            <w:vAlign w:val="center"/>
            <w:hideMark/>
          </w:tcPr>
          <w:p w14:paraId="5662ACC0" w14:textId="77777777" w:rsidR="007C0184" w:rsidRDefault="007C0184">
            <w:pPr>
              <w:rPr>
                <w:del w:id="895" w:author="Autor"/>
                <w:color w:val="000000"/>
                <w:sz w:val="20"/>
                <w:szCs w:val="20"/>
              </w:rPr>
            </w:pPr>
            <w:del w:id="896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228A1C6A" w14:textId="77777777" w:rsidR="007C0184" w:rsidRDefault="007C0184">
            <w:pPr>
              <w:rPr>
                <w:del w:id="897" w:author="Autor"/>
                <w:color w:val="000000"/>
                <w:sz w:val="20"/>
                <w:szCs w:val="20"/>
              </w:rPr>
            </w:pPr>
            <w:del w:id="898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gridSpan w:val="2"/>
            <w:vAlign w:val="center"/>
            <w:hideMark/>
          </w:tcPr>
          <w:p w14:paraId="2770E01B" w14:textId="77777777" w:rsidR="007C0184" w:rsidRDefault="007C0184">
            <w:pPr>
              <w:rPr>
                <w:del w:id="899" w:author="Autor"/>
                <w:color w:val="000000"/>
                <w:sz w:val="20"/>
                <w:szCs w:val="20"/>
              </w:rPr>
            </w:pPr>
            <w:del w:id="900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gridSpan w:val="2"/>
            <w:vAlign w:val="center"/>
            <w:hideMark/>
          </w:tcPr>
          <w:p w14:paraId="30523E3B" w14:textId="77777777" w:rsidR="007C0184" w:rsidRDefault="007C0184">
            <w:pPr>
              <w:jc w:val="both"/>
              <w:rPr>
                <w:del w:id="901" w:author="Autor"/>
                <w:b/>
                <w:bCs/>
                <w:color w:val="000000"/>
              </w:rPr>
            </w:pPr>
            <w:del w:id="902" w:author="Autor">
              <w:r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1A775D" w:rsidDel="00A65887" w14:paraId="2155DAD8" w14:textId="77777777" w:rsidTr="001A775D">
        <w:trPr>
          <w:gridAfter w:val="1"/>
          <w:wAfter w:w="149" w:type="dxa"/>
          <w:trHeight w:val="315"/>
          <w:del w:id="903" w:author="Autor"/>
        </w:trPr>
        <w:tc>
          <w:tcPr>
            <w:tcW w:w="864" w:type="dxa"/>
            <w:shd w:val="clear" w:color="auto" w:fill="B2A1C7" w:themeFill="accent4" w:themeFillTint="99"/>
            <w:vAlign w:val="center"/>
          </w:tcPr>
          <w:p w14:paraId="1377D70A" w14:textId="77777777" w:rsidR="00F96882" w:rsidRPr="0024400F" w:rsidRDefault="00F96882">
            <w:pPr>
              <w:jc w:val="center"/>
              <w:rPr>
                <w:del w:id="904" w:author="Autor"/>
                <w:b/>
                <w:color w:val="000000"/>
                <w:sz w:val="20"/>
                <w:szCs w:val="20"/>
              </w:rPr>
            </w:pPr>
            <w:del w:id="905" w:author="Autor">
              <w:r w:rsidRPr="0024400F">
                <w:rPr>
                  <w:b/>
                  <w:color w:val="000000"/>
                  <w:sz w:val="20"/>
                  <w:szCs w:val="20"/>
                </w:rPr>
                <w:delText>5</w:delText>
              </w:r>
            </w:del>
          </w:p>
        </w:tc>
        <w:tc>
          <w:tcPr>
            <w:tcW w:w="4963" w:type="dxa"/>
            <w:gridSpan w:val="3"/>
            <w:shd w:val="clear" w:color="auto" w:fill="B2A1C7" w:themeFill="accent4" w:themeFillTint="99"/>
            <w:vAlign w:val="center"/>
          </w:tcPr>
          <w:p w14:paraId="778143C4" w14:textId="77777777" w:rsidR="00F96882" w:rsidRPr="0024400F" w:rsidDel="00A65887" w:rsidRDefault="00F96882">
            <w:pPr>
              <w:rPr>
                <w:del w:id="906" w:author="Autor"/>
                <w:b/>
                <w:color w:val="000000"/>
                <w:sz w:val="20"/>
                <w:szCs w:val="20"/>
              </w:rPr>
            </w:pPr>
            <w:del w:id="907" w:author="Autor">
              <w:r w:rsidRPr="0024400F">
                <w:rPr>
                  <w:b/>
                  <w:color w:val="000000"/>
                  <w:sz w:val="20"/>
                  <w:szCs w:val="20"/>
                </w:rPr>
                <w:delText>Doplňujúce monitorovacie údaje</w:delText>
              </w:r>
            </w:del>
          </w:p>
        </w:tc>
        <w:tc>
          <w:tcPr>
            <w:tcW w:w="570" w:type="dxa"/>
            <w:shd w:val="clear" w:color="auto" w:fill="B2A1C7" w:themeFill="accent4" w:themeFillTint="99"/>
            <w:vAlign w:val="center"/>
          </w:tcPr>
          <w:p w14:paraId="3511ABB1" w14:textId="77777777" w:rsidR="00F96882" w:rsidDel="00A65887" w:rsidRDefault="00F96882">
            <w:pPr>
              <w:rPr>
                <w:del w:id="908" w:author="Autor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14:paraId="01F477F3" w14:textId="77777777" w:rsidR="00F96882" w:rsidDel="00A65887" w:rsidRDefault="00F96882">
            <w:pPr>
              <w:rPr>
                <w:del w:id="909" w:author="Autor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shd w:val="clear" w:color="auto" w:fill="B2A1C7" w:themeFill="accent4" w:themeFillTint="99"/>
            <w:vAlign w:val="center"/>
          </w:tcPr>
          <w:p w14:paraId="1AAA662B" w14:textId="77777777" w:rsidR="00F96882" w:rsidDel="00A65887" w:rsidRDefault="00F96882">
            <w:pPr>
              <w:rPr>
                <w:del w:id="910" w:author="Autor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gridSpan w:val="2"/>
            <w:shd w:val="clear" w:color="auto" w:fill="B2A1C7" w:themeFill="accent4" w:themeFillTint="99"/>
            <w:vAlign w:val="center"/>
          </w:tcPr>
          <w:p w14:paraId="161E3EA4" w14:textId="77777777" w:rsidR="00F96882" w:rsidRPr="00F96882" w:rsidDel="000D1F76" w:rsidRDefault="00F96882" w:rsidP="00CE706E">
            <w:pPr>
              <w:jc w:val="both"/>
              <w:rPr>
                <w:del w:id="911" w:author="Autor"/>
                <w:color w:val="000000"/>
                <w:sz w:val="20"/>
                <w:szCs w:val="20"/>
              </w:rPr>
            </w:pPr>
          </w:p>
        </w:tc>
      </w:tr>
      <w:tr w:rsidR="00F96882" w:rsidDel="00A65887" w14:paraId="4F2672C6" w14:textId="77777777" w:rsidTr="00675C58">
        <w:trPr>
          <w:gridAfter w:val="1"/>
          <w:wAfter w:w="149" w:type="dxa"/>
          <w:trHeight w:val="315"/>
          <w:del w:id="912" w:author="Autor"/>
        </w:trPr>
        <w:tc>
          <w:tcPr>
            <w:tcW w:w="864" w:type="dxa"/>
            <w:vAlign w:val="center"/>
          </w:tcPr>
          <w:p w14:paraId="75B94BF5" w14:textId="77777777" w:rsidR="00F96882" w:rsidRDefault="00F96882">
            <w:pPr>
              <w:jc w:val="center"/>
              <w:rPr>
                <w:del w:id="913" w:author="Autor"/>
                <w:color w:val="000000"/>
                <w:sz w:val="20"/>
                <w:szCs w:val="20"/>
              </w:rPr>
            </w:pPr>
            <w:del w:id="914" w:author="Autor">
              <w:r>
                <w:rPr>
                  <w:color w:val="000000"/>
                  <w:sz w:val="20"/>
                  <w:szCs w:val="20"/>
                </w:rPr>
                <w:delText>5.1</w:delText>
              </w:r>
            </w:del>
          </w:p>
        </w:tc>
        <w:tc>
          <w:tcPr>
            <w:tcW w:w="4963" w:type="dxa"/>
            <w:gridSpan w:val="3"/>
            <w:vAlign w:val="center"/>
          </w:tcPr>
          <w:p w14:paraId="60A3FEBF" w14:textId="77777777" w:rsidR="00F96882" w:rsidDel="00A65887" w:rsidRDefault="00F96882">
            <w:pPr>
              <w:rPr>
                <w:del w:id="915" w:author="Autor"/>
                <w:color w:val="000000"/>
                <w:sz w:val="20"/>
                <w:szCs w:val="20"/>
              </w:rPr>
            </w:pPr>
            <w:del w:id="916" w:author="Autor">
              <w:r w:rsidRPr="00F96882">
                <w:rPr>
                  <w:color w:val="000000"/>
                  <w:sz w:val="20"/>
                  <w:szCs w:val="20"/>
                </w:rPr>
                <w:delText>Sú tabuľky 1 a 2 s hodnotami merateľných ukazovateľov vyplnené formálne správne?</w:delText>
              </w:r>
            </w:del>
          </w:p>
        </w:tc>
        <w:tc>
          <w:tcPr>
            <w:tcW w:w="570" w:type="dxa"/>
            <w:vAlign w:val="center"/>
          </w:tcPr>
          <w:p w14:paraId="0E70D243" w14:textId="77777777" w:rsidR="00F96882" w:rsidDel="00A65887" w:rsidRDefault="00F96882">
            <w:pPr>
              <w:rPr>
                <w:del w:id="917" w:author="Autor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93F04E5" w14:textId="77777777" w:rsidR="00F96882" w:rsidDel="00A65887" w:rsidRDefault="00F96882">
            <w:pPr>
              <w:rPr>
                <w:del w:id="918" w:author="Autor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vAlign w:val="center"/>
          </w:tcPr>
          <w:p w14:paraId="21AB93A5" w14:textId="77777777" w:rsidR="00F96882" w:rsidDel="00A65887" w:rsidRDefault="00F96882">
            <w:pPr>
              <w:rPr>
                <w:del w:id="919" w:author="Autor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gridSpan w:val="2"/>
            <w:vAlign w:val="center"/>
          </w:tcPr>
          <w:p w14:paraId="4E4BDB3C" w14:textId="77777777" w:rsidR="00F96882" w:rsidRPr="00F96882" w:rsidDel="000D1F76" w:rsidRDefault="00F96882" w:rsidP="00CE706E">
            <w:pPr>
              <w:jc w:val="both"/>
              <w:rPr>
                <w:del w:id="920" w:author="Autor"/>
                <w:color w:val="000000"/>
                <w:sz w:val="20"/>
                <w:szCs w:val="20"/>
              </w:rPr>
            </w:pPr>
          </w:p>
        </w:tc>
      </w:tr>
      <w:tr w:rsidR="00F96882" w:rsidDel="00A65887" w14:paraId="1E2E5352" w14:textId="77777777" w:rsidTr="00675C58">
        <w:trPr>
          <w:gridAfter w:val="1"/>
          <w:wAfter w:w="149" w:type="dxa"/>
          <w:trHeight w:val="315"/>
          <w:del w:id="921" w:author="Autor"/>
        </w:trPr>
        <w:tc>
          <w:tcPr>
            <w:tcW w:w="864" w:type="dxa"/>
            <w:vAlign w:val="center"/>
          </w:tcPr>
          <w:p w14:paraId="110DF7F0" w14:textId="77777777" w:rsidR="00F96882" w:rsidRDefault="00F96882">
            <w:pPr>
              <w:jc w:val="center"/>
              <w:rPr>
                <w:del w:id="922" w:author="Autor"/>
                <w:color w:val="000000"/>
                <w:sz w:val="20"/>
                <w:szCs w:val="20"/>
              </w:rPr>
            </w:pPr>
            <w:del w:id="923" w:author="Autor">
              <w:r>
                <w:rPr>
                  <w:color w:val="000000"/>
                  <w:sz w:val="20"/>
                  <w:szCs w:val="20"/>
                </w:rPr>
                <w:delText>5.2</w:delText>
              </w:r>
            </w:del>
          </w:p>
        </w:tc>
        <w:tc>
          <w:tcPr>
            <w:tcW w:w="4963" w:type="dxa"/>
            <w:gridSpan w:val="3"/>
            <w:vAlign w:val="center"/>
          </w:tcPr>
          <w:p w14:paraId="5FED7C24" w14:textId="77777777" w:rsidR="00F96882" w:rsidDel="00A65887" w:rsidRDefault="00F96882">
            <w:pPr>
              <w:rPr>
                <w:del w:id="924" w:author="Autor"/>
                <w:color w:val="000000"/>
                <w:sz w:val="20"/>
                <w:szCs w:val="20"/>
              </w:rPr>
            </w:pPr>
            <w:del w:id="925" w:author="Autor">
              <w:r w:rsidRPr="00F96882">
                <w:rPr>
                  <w:color w:val="000000"/>
                  <w:sz w:val="20"/>
                  <w:szCs w:val="20"/>
                </w:rPr>
                <w:delText xml:space="preserve">Sú v tabuľke č. 3 uvedené identifikované problémy, riziká a </w:delText>
              </w:r>
              <w:r w:rsidR="0022201C" w:rsidRPr="00F96882">
                <w:rPr>
                  <w:color w:val="000000"/>
                  <w:sz w:val="20"/>
                  <w:szCs w:val="20"/>
                </w:rPr>
                <w:delText>ďalšie</w:delText>
              </w:r>
              <w:r w:rsidRPr="00F96882">
                <w:rPr>
                  <w:color w:val="000000"/>
                  <w:sz w:val="20"/>
                  <w:szCs w:val="20"/>
                </w:rPr>
                <w:delText xml:space="preserve"> informácie v súvislosti s realizáciou projektu?</w:delText>
              </w:r>
            </w:del>
          </w:p>
        </w:tc>
        <w:tc>
          <w:tcPr>
            <w:tcW w:w="570" w:type="dxa"/>
            <w:vAlign w:val="center"/>
          </w:tcPr>
          <w:p w14:paraId="34C055A2" w14:textId="77777777" w:rsidR="00F96882" w:rsidDel="00A65887" w:rsidRDefault="00F96882">
            <w:pPr>
              <w:rPr>
                <w:del w:id="926" w:author="Autor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1A1F88C" w14:textId="77777777" w:rsidR="00F96882" w:rsidDel="00A65887" w:rsidRDefault="00F96882">
            <w:pPr>
              <w:rPr>
                <w:del w:id="927" w:author="Autor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vAlign w:val="center"/>
          </w:tcPr>
          <w:p w14:paraId="4DC904C0" w14:textId="77777777" w:rsidR="00F96882" w:rsidDel="00A65887" w:rsidRDefault="00F96882">
            <w:pPr>
              <w:rPr>
                <w:del w:id="928" w:author="Autor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gridSpan w:val="2"/>
            <w:vAlign w:val="center"/>
          </w:tcPr>
          <w:p w14:paraId="33C81730" w14:textId="77777777" w:rsidR="00F96882" w:rsidRPr="00F96882" w:rsidDel="000D1F76" w:rsidRDefault="00F96882" w:rsidP="00CE706E">
            <w:pPr>
              <w:jc w:val="both"/>
              <w:rPr>
                <w:del w:id="929" w:author="Autor"/>
                <w:bCs/>
                <w:color w:val="000000"/>
              </w:rPr>
            </w:pPr>
          </w:p>
        </w:tc>
      </w:tr>
      <w:tr w:rsidR="001A775D" w14:paraId="2058FE61" w14:textId="77777777" w:rsidTr="001A775D">
        <w:trPr>
          <w:gridAfter w:val="1"/>
          <w:wAfter w:w="149" w:type="dxa"/>
          <w:trHeight w:val="300"/>
          <w:del w:id="930" w:author="Autor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723F442E" w14:textId="77777777" w:rsidR="007C0184" w:rsidRDefault="007C0184">
            <w:pPr>
              <w:jc w:val="center"/>
              <w:rPr>
                <w:del w:id="931" w:author="Autor"/>
                <w:b/>
                <w:bCs/>
                <w:color w:val="000000"/>
                <w:sz w:val="22"/>
                <w:szCs w:val="22"/>
              </w:rPr>
            </w:pPr>
            <w:del w:id="932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6</w:delText>
              </w:r>
            </w:del>
          </w:p>
        </w:tc>
        <w:tc>
          <w:tcPr>
            <w:tcW w:w="4963" w:type="dxa"/>
            <w:gridSpan w:val="3"/>
            <w:shd w:val="clear" w:color="000000" w:fill="B2A1C7"/>
            <w:vAlign w:val="center"/>
            <w:hideMark/>
          </w:tcPr>
          <w:p w14:paraId="00279F49" w14:textId="77777777" w:rsidR="007C0184" w:rsidRDefault="007C0184">
            <w:pPr>
              <w:jc w:val="both"/>
              <w:rPr>
                <w:del w:id="933" w:author="Autor"/>
                <w:b/>
                <w:bCs/>
                <w:color w:val="000000"/>
                <w:sz w:val="22"/>
                <w:szCs w:val="22"/>
              </w:rPr>
            </w:pPr>
            <w:del w:id="934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Podozrenie z</w:delText>
              </w:r>
              <w:r w:rsidR="00A65887"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  <w:r>
                <w:rPr>
                  <w:b/>
                  <w:bCs/>
                  <w:color w:val="000000"/>
                  <w:sz w:val="22"/>
                  <w:szCs w:val="22"/>
                </w:rPr>
                <w:delText>podvodu</w:delText>
              </w:r>
              <w:r w:rsidR="00FB0EB9">
                <w:rPr>
                  <w:b/>
                  <w:bCs/>
                  <w:color w:val="000000"/>
                  <w:sz w:val="22"/>
                  <w:szCs w:val="22"/>
                </w:rPr>
                <w:delText xml:space="preserve"> a korupcie</w:delText>
              </w:r>
            </w:del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0B166FB1" w14:textId="77777777" w:rsidR="007C0184" w:rsidRDefault="007C0184">
            <w:pPr>
              <w:jc w:val="both"/>
              <w:rPr>
                <w:del w:id="935" w:author="Autor"/>
                <w:b/>
                <w:bCs/>
                <w:color w:val="000000"/>
                <w:sz w:val="22"/>
                <w:szCs w:val="22"/>
              </w:rPr>
            </w:pPr>
            <w:del w:id="936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14:paraId="76C7874E" w14:textId="77777777" w:rsidR="007C0184" w:rsidRDefault="007C0184">
            <w:pPr>
              <w:jc w:val="both"/>
              <w:rPr>
                <w:del w:id="937" w:author="Autor"/>
                <w:b/>
                <w:bCs/>
                <w:color w:val="000000"/>
                <w:sz w:val="22"/>
                <w:szCs w:val="22"/>
              </w:rPr>
            </w:pPr>
            <w:del w:id="938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  <w:tc>
          <w:tcPr>
            <w:tcW w:w="712" w:type="dxa"/>
            <w:gridSpan w:val="2"/>
            <w:shd w:val="clear" w:color="000000" w:fill="B2A1C7"/>
            <w:vAlign w:val="center"/>
            <w:hideMark/>
          </w:tcPr>
          <w:p w14:paraId="5F9EB7C8" w14:textId="77777777" w:rsidR="007C0184" w:rsidRDefault="007C0184">
            <w:pPr>
              <w:jc w:val="both"/>
              <w:rPr>
                <w:del w:id="939" w:author="Autor"/>
                <w:b/>
                <w:bCs/>
                <w:color w:val="000000"/>
                <w:sz w:val="22"/>
                <w:szCs w:val="22"/>
              </w:rPr>
            </w:pPr>
            <w:del w:id="940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  <w:tc>
          <w:tcPr>
            <w:tcW w:w="1270" w:type="dxa"/>
            <w:gridSpan w:val="2"/>
            <w:shd w:val="clear" w:color="000000" w:fill="B2A1C7"/>
            <w:vAlign w:val="center"/>
            <w:hideMark/>
          </w:tcPr>
          <w:p w14:paraId="66FD5955" w14:textId="77777777" w:rsidR="007C0184" w:rsidRDefault="007C0184">
            <w:pPr>
              <w:jc w:val="both"/>
              <w:rPr>
                <w:del w:id="941" w:author="Autor"/>
                <w:b/>
                <w:bCs/>
                <w:color w:val="000000"/>
                <w:sz w:val="22"/>
                <w:szCs w:val="22"/>
              </w:rPr>
            </w:pPr>
            <w:del w:id="942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</w:tr>
      <w:tr w:rsidR="007C0184" w14:paraId="48387D81" w14:textId="77777777" w:rsidTr="00675C58">
        <w:trPr>
          <w:gridAfter w:val="1"/>
          <w:wAfter w:w="149" w:type="dxa"/>
          <w:trHeight w:val="300"/>
          <w:del w:id="943" w:author="Autor"/>
        </w:trPr>
        <w:tc>
          <w:tcPr>
            <w:tcW w:w="864" w:type="dxa"/>
            <w:vAlign w:val="center"/>
            <w:hideMark/>
          </w:tcPr>
          <w:p w14:paraId="11238351" w14:textId="77777777" w:rsidR="007C0184" w:rsidRDefault="007C0184">
            <w:pPr>
              <w:jc w:val="center"/>
              <w:rPr>
                <w:del w:id="944" w:author="Autor"/>
                <w:color w:val="000000"/>
                <w:sz w:val="20"/>
                <w:szCs w:val="20"/>
              </w:rPr>
            </w:pPr>
            <w:del w:id="945" w:author="Autor">
              <w:r>
                <w:rPr>
                  <w:color w:val="000000"/>
                  <w:sz w:val="20"/>
                  <w:szCs w:val="20"/>
                </w:rPr>
                <w:delText>6.1</w:delText>
              </w:r>
            </w:del>
          </w:p>
        </w:tc>
        <w:tc>
          <w:tcPr>
            <w:tcW w:w="4963" w:type="dxa"/>
            <w:gridSpan w:val="3"/>
            <w:vAlign w:val="center"/>
            <w:hideMark/>
          </w:tcPr>
          <w:p w14:paraId="1A71771F" w14:textId="77777777" w:rsidR="007C0184" w:rsidRDefault="007C0184">
            <w:pPr>
              <w:rPr>
                <w:del w:id="946" w:author="Autor"/>
                <w:color w:val="000000"/>
                <w:sz w:val="20"/>
                <w:szCs w:val="20"/>
              </w:rPr>
            </w:pPr>
            <w:del w:id="947" w:author="Autor">
              <w:r>
                <w:rPr>
                  <w:color w:val="000000"/>
                  <w:sz w:val="20"/>
                  <w:szCs w:val="20"/>
                </w:rPr>
                <w:delText>Bolo v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rámci kontroly identifikované podozrenie z</w:delText>
              </w:r>
              <w:r w:rsidR="00FB0EB9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podvodu</w:delText>
              </w:r>
              <w:r w:rsidR="00FB0EB9">
                <w:rPr>
                  <w:color w:val="000000"/>
                  <w:sz w:val="20"/>
                  <w:szCs w:val="20"/>
                </w:rPr>
                <w:delText xml:space="preserve">  alebo korupcie</w:delText>
              </w:r>
              <w:r>
                <w:rPr>
                  <w:color w:val="000000"/>
                  <w:sz w:val="20"/>
                  <w:szCs w:val="20"/>
                </w:rPr>
                <w:delText>?</w:delText>
              </w:r>
            </w:del>
          </w:p>
        </w:tc>
        <w:tc>
          <w:tcPr>
            <w:tcW w:w="570" w:type="dxa"/>
            <w:vAlign w:val="center"/>
            <w:hideMark/>
          </w:tcPr>
          <w:p w14:paraId="0DF398B0" w14:textId="77777777" w:rsidR="007C0184" w:rsidRDefault="007C0184">
            <w:pPr>
              <w:rPr>
                <w:del w:id="948" w:author="Autor"/>
                <w:color w:val="000000"/>
                <w:sz w:val="20"/>
                <w:szCs w:val="20"/>
              </w:rPr>
            </w:pPr>
            <w:del w:id="949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553542CC" w14:textId="77777777" w:rsidR="007C0184" w:rsidRDefault="007C0184">
            <w:pPr>
              <w:rPr>
                <w:del w:id="950" w:author="Autor"/>
                <w:color w:val="000000"/>
                <w:sz w:val="20"/>
                <w:szCs w:val="20"/>
              </w:rPr>
            </w:pPr>
            <w:del w:id="951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2" w:type="dxa"/>
            <w:gridSpan w:val="2"/>
            <w:vAlign w:val="center"/>
            <w:hideMark/>
          </w:tcPr>
          <w:p w14:paraId="7750620D" w14:textId="77777777" w:rsidR="007C0184" w:rsidRDefault="007C0184">
            <w:pPr>
              <w:rPr>
                <w:del w:id="952" w:author="Autor"/>
                <w:color w:val="000000"/>
                <w:sz w:val="20"/>
                <w:szCs w:val="20"/>
              </w:rPr>
            </w:pPr>
            <w:del w:id="953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270" w:type="dxa"/>
            <w:gridSpan w:val="2"/>
            <w:vAlign w:val="center"/>
            <w:hideMark/>
          </w:tcPr>
          <w:p w14:paraId="61CE73AC" w14:textId="77777777" w:rsidR="007C0184" w:rsidRDefault="007C0184">
            <w:pPr>
              <w:jc w:val="both"/>
              <w:rPr>
                <w:del w:id="954" w:author="Autor"/>
                <w:b/>
                <w:bCs/>
                <w:color w:val="000000"/>
                <w:sz w:val="20"/>
                <w:szCs w:val="20"/>
              </w:rPr>
            </w:pPr>
            <w:del w:id="955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921DEB" w:rsidRPr="00F83000" w14:paraId="34D93407" w14:textId="77777777" w:rsidTr="008278FE">
        <w:trPr>
          <w:trHeight w:val="375"/>
          <w:trPrChange w:id="956" w:author="Autor">
            <w:trPr>
              <w:gridAfter w:val="0"/>
              <w:trHeight w:val="330"/>
            </w:trPr>
          </w:trPrChange>
        </w:trPr>
        <w:tc>
          <w:tcPr>
            <w:tcW w:w="9095" w:type="dxa"/>
            <w:gridSpan w:val="11"/>
            <w:shd w:val="clear" w:color="auto" w:fill="CCC0D9" w:themeFill="accent4" w:themeFillTint="66"/>
            <w:vAlign w:val="center"/>
            <w:tcPrChange w:id="957" w:author="Autor">
              <w:tcPr>
                <w:tcW w:w="8946" w:type="dxa"/>
                <w:gridSpan w:val="17"/>
                <w:vAlign w:val="center"/>
              </w:tcPr>
            </w:tcPrChange>
          </w:tcPr>
          <w:p w14:paraId="3A33868B" w14:textId="77777777" w:rsidR="000A328A" w:rsidRPr="00D52705" w:rsidRDefault="000A328A" w:rsidP="000A328A">
            <w:pPr>
              <w:jc w:val="both"/>
              <w:rPr>
                <w:del w:id="958" w:author="Autor"/>
                <w:b/>
                <w:sz w:val="20"/>
                <w:szCs w:val="20"/>
              </w:rPr>
            </w:pPr>
            <w:del w:id="959" w:author="Autor">
              <w:r w:rsidRPr="007C64A9">
                <w:rPr>
                  <w:b/>
                </w:rPr>
                <w:delText>V</w:delText>
              </w:r>
              <w:r w:rsidRPr="00D52705">
                <w:rPr>
                  <w:b/>
                  <w:sz w:val="20"/>
                  <w:szCs w:val="20"/>
                </w:rPr>
                <w:delText>YJADRENIE</w:delText>
              </w:r>
            </w:del>
          </w:p>
          <w:p w14:paraId="65BD63AD" w14:textId="77777777" w:rsidR="000A328A" w:rsidRPr="00D52705" w:rsidRDefault="000A328A" w:rsidP="000A328A">
            <w:pPr>
              <w:jc w:val="both"/>
              <w:rPr>
                <w:del w:id="960" w:author="Autor"/>
                <w:sz w:val="20"/>
                <w:szCs w:val="20"/>
              </w:rPr>
            </w:pPr>
          </w:p>
          <w:p w14:paraId="2DA5D43E" w14:textId="77777777" w:rsidR="00FA45CC" w:rsidRPr="00D52705" w:rsidRDefault="00FA45CC" w:rsidP="0024400F">
            <w:pPr>
              <w:jc w:val="both"/>
              <w:rPr>
                <w:del w:id="961" w:author="Autor"/>
                <w:sz w:val="20"/>
                <w:szCs w:val="20"/>
              </w:rPr>
            </w:pPr>
            <w:del w:id="962" w:author="Autor">
              <w:r w:rsidRPr="00D52705">
                <w:rPr>
                  <w:sz w:val="20"/>
                  <w:szCs w:val="20"/>
                </w:rPr>
                <w:delText>Na základe overených skutočností potvrdzujem, že</w:delText>
              </w:r>
              <w:r w:rsidR="00021824">
                <w:rPr>
                  <w:sz w:val="20"/>
                  <w:szCs w:val="20"/>
                </w:rPr>
                <w:delText xml:space="preserve"> </w:delText>
              </w:r>
              <w:r w:rsidR="00021824" w:rsidRPr="00C34004">
                <w:rPr>
                  <w:sz w:val="20"/>
                  <w:szCs w:val="20"/>
                </w:rPr>
                <w:delText>(uveďte jednu z</w:delText>
              </w:r>
              <w:r w:rsidR="00A65887">
                <w:rPr>
                  <w:sz w:val="20"/>
                  <w:szCs w:val="20"/>
                </w:rPr>
                <w:delText> </w:delText>
              </w:r>
              <w:r w:rsidR="00021824" w:rsidRPr="00C34004">
                <w:rPr>
                  <w:sz w:val="20"/>
                  <w:szCs w:val="20"/>
                </w:rPr>
                <w:delText>možností v</w:delText>
              </w:r>
              <w:r w:rsidR="00A65887">
                <w:rPr>
                  <w:sz w:val="20"/>
                  <w:szCs w:val="20"/>
                </w:rPr>
                <w:delText> </w:delText>
              </w:r>
              <w:r w:rsidR="00021824" w:rsidRPr="00C34004">
                <w:rPr>
                  <w:sz w:val="20"/>
                  <w:szCs w:val="20"/>
                </w:rPr>
                <w:delText>súlade s</w:delText>
              </w:r>
              <w:r w:rsidR="00A65887">
                <w:rPr>
                  <w:sz w:val="20"/>
                  <w:szCs w:val="20"/>
                </w:rPr>
                <w:delText> </w:delText>
              </w:r>
              <w:r w:rsidR="00021824" w:rsidRPr="00C34004">
                <w:rPr>
                  <w:sz w:val="20"/>
                  <w:szCs w:val="20"/>
                </w:rPr>
                <w:delText>ustanovením § 7 ods. 3 zákona o</w:delText>
              </w:r>
              <w:r w:rsidR="00A65887">
                <w:rPr>
                  <w:sz w:val="20"/>
                  <w:szCs w:val="20"/>
                </w:rPr>
                <w:delText> </w:delText>
              </w:r>
              <w:r w:rsidR="00021824" w:rsidRPr="00C34004">
                <w:rPr>
                  <w:sz w:val="20"/>
                  <w:szCs w:val="20"/>
                </w:rPr>
                <w:delText>finančnej kontrole)</w:delText>
              </w:r>
              <w:r w:rsidR="00021824">
                <w:rPr>
                  <w:sz w:val="20"/>
                  <w:szCs w:val="20"/>
                </w:rPr>
                <w:delText>.</w:delText>
              </w:r>
              <w:r w:rsidR="00021824" w:rsidRPr="00C34004">
                <w:rPr>
                  <w:rStyle w:val="Odkaznapoznmkupodiarou"/>
                </w:rPr>
                <w:footnoteReference w:id="8"/>
              </w:r>
            </w:del>
          </w:p>
          <w:p w14:paraId="4DCC13AF" w14:textId="77777777" w:rsidR="00934596" w:rsidRPr="00D52705" w:rsidRDefault="00934596" w:rsidP="00934596">
            <w:pPr>
              <w:rPr>
                <w:del w:id="965" w:author="Autor"/>
                <w:sz w:val="20"/>
                <w:szCs w:val="20"/>
              </w:rPr>
            </w:pPr>
            <w:del w:id="966" w:author="Autor">
              <w:r w:rsidRPr="00D52705">
                <w:rPr>
                  <w:sz w:val="20"/>
                  <w:szCs w:val="20"/>
                </w:rPr>
                <w:delText xml:space="preserve">  </w:delText>
              </w:r>
            </w:del>
          </w:p>
          <w:p w14:paraId="63FE7B9D" w14:textId="4F875735" w:rsidR="00921DEB" w:rsidRPr="008278FE" w:rsidRDefault="00921DEB">
            <w:pPr>
              <w:jc w:val="center"/>
              <w:rPr>
                <w:rFonts w:ascii="Arial Narrow" w:hAnsi="Arial Narrow"/>
                <w:b/>
                <w:color w:val="000000"/>
                <w:sz w:val="20"/>
                <w:rPrChange w:id="967" w:author="Autor">
                  <w:rPr>
                    <w:rFonts w:ascii="Arial Narrow" w:hAnsi="Arial Narrow"/>
                    <w:color w:val="000000"/>
                    <w:sz w:val="20"/>
                  </w:rPr>
                </w:rPrChange>
              </w:rPr>
              <w:pPrChange w:id="968" w:author="Autor">
                <w:pPr>
                  <w:jc w:val="both"/>
                </w:pPr>
              </w:pPrChange>
            </w:pPr>
            <w:ins w:id="969" w:author="Autor">
              <w:r>
                <w:rPr>
                  <w:rFonts w:ascii="Arial Narrow" w:hAnsi="Arial Narrow"/>
                  <w:b/>
                  <w:color w:val="000000"/>
                  <w:sz w:val="20"/>
                  <w:szCs w:val="20"/>
                </w:rPr>
                <w:t>Kontrolné otázky</w:t>
              </w:r>
              <w:r>
                <w:rPr>
                  <w:rStyle w:val="Odkaznapoznmkupodiarou"/>
                  <w:rFonts w:ascii="Arial Narrow" w:hAnsi="Arial Narrow"/>
                  <w:b/>
                  <w:color w:val="000000"/>
                  <w:sz w:val="20"/>
                  <w:szCs w:val="20"/>
                </w:rPr>
                <w:footnoteReference w:id="9"/>
              </w:r>
            </w:ins>
          </w:p>
        </w:tc>
      </w:tr>
      <w:tr w:rsidR="000A328A" w:rsidRPr="00C11731" w14:paraId="14F67BC9" w14:textId="77777777" w:rsidTr="00675C58">
        <w:trPr>
          <w:gridAfter w:val="1"/>
          <w:wAfter w:w="149" w:type="dxa"/>
          <w:trHeight w:val="330"/>
          <w:del w:id="972" w:author="Autor"/>
        </w:trPr>
        <w:tc>
          <w:tcPr>
            <w:tcW w:w="1711" w:type="dxa"/>
            <w:gridSpan w:val="2"/>
            <w:vAlign w:val="center"/>
          </w:tcPr>
          <w:p w14:paraId="2F65BD12" w14:textId="77777777" w:rsidR="000A328A" w:rsidRPr="00D52705" w:rsidRDefault="000A328A" w:rsidP="007C0184">
            <w:pPr>
              <w:rPr>
                <w:del w:id="973" w:author="Autor"/>
                <w:b/>
                <w:bCs/>
                <w:sz w:val="20"/>
                <w:szCs w:val="20"/>
              </w:rPr>
            </w:pPr>
            <w:del w:id="974" w:author="Autor">
              <w:r w:rsidRPr="00D52705">
                <w:rPr>
                  <w:b/>
                  <w:bCs/>
                  <w:sz w:val="20"/>
                  <w:szCs w:val="20"/>
                </w:rPr>
                <w:delText>Kontrolu vykonal:</w:delText>
              </w:r>
              <w:r w:rsidRPr="00D52705">
                <w:rPr>
                  <w:rStyle w:val="Odkaznapoznmkupodiarou"/>
                  <w:b/>
                  <w:bCs/>
                  <w:sz w:val="20"/>
                  <w:szCs w:val="20"/>
                </w:rPr>
                <w:footnoteReference w:id="10"/>
              </w:r>
            </w:del>
          </w:p>
        </w:tc>
        <w:tc>
          <w:tcPr>
            <w:tcW w:w="7235" w:type="dxa"/>
            <w:gridSpan w:val="8"/>
            <w:vAlign w:val="center"/>
          </w:tcPr>
          <w:p w14:paraId="6D133573" w14:textId="77777777" w:rsidR="000A328A" w:rsidRPr="00D52705" w:rsidRDefault="000A328A" w:rsidP="00C11731">
            <w:pPr>
              <w:rPr>
                <w:del w:id="977" w:author="Autor"/>
                <w:color w:val="000000"/>
                <w:sz w:val="20"/>
                <w:szCs w:val="20"/>
              </w:rPr>
            </w:pPr>
          </w:p>
        </w:tc>
      </w:tr>
      <w:tr w:rsidR="00C11731" w:rsidRPr="00C11731" w14:paraId="27F82EEB" w14:textId="77777777" w:rsidTr="00675C58">
        <w:trPr>
          <w:gridAfter w:val="1"/>
          <w:wAfter w:w="149" w:type="dxa"/>
          <w:trHeight w:val="330"/>
          <w:del w:id="978" w:author="Autor"/>
        </w:trPr>
        <w:tc>
          <w:tcPr>
            <w:tcW w:w="1711" w:type="dxa"/>
            <w:gridSpan w:val="2"/>
            <w:vAlign w:val="center"/>
            <w:hideMark/>
          </w:tcPr>
          <w:p w14:paraId="07833E92" w14:textId="77777777" w:rsidR="00C11731" w:rsidRPr="00D52705" w:rsidRDefault="00C11731" w:rsidP="007C0184">
            <w:pPr>
              <w:rPr>
                <w:del w:id="979" w:author="Autor"/>
                <w:b/>
                <w:bCs/>
                <w:sz w:val="20"/>
                <w:szCs w:val="20"/>
              </w:rPr>
            </w:pPr>
            <w:del w:id="980" w:author="Autor">
              <w:r w:rsidRPr="00D52705">
                <w:rPr>
                  <w:b/>
                  <w:bCs/>
                  <w:sz w:val="20"/>
                  <w:szCs w:val="20"/>
                </w:rPr>
                <w:delText>Dátum:</w:delText>
              </w:r>
            </w:del>
          </w:p>
        </w:tc>
        <w:tc>
          <w:tcPr>
            <w:tcW w:w="7235" w:type="dxa"/>
            <w:gridSpan w:val="8"/>
            <w:vAlign w:val="center"/>
            <w:hideMark/>
          </w:tcPr>
          <w:p w14:paraId="51042B26" w14:textId="77777777" w:rsidR="00C11731" w:rsidRPr="00D52705" w:rsidRDefault="00C11731" w:rsidP="00C11731">
            <w:pPr>
              <w:rPr>
                <w:del w:id="981" w:author="Autor"/>
                <w:color w:val="000000"/>
                <w:sz w:val="20"/>
                <w:szCs w:val="20"/>
              </w:rPr>
            </w:pPr>
            <w:del w:id="982" w:author="Autor">
              <w:r w:rsidRPr="00D52705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C11731" w:rsidRPr="00C11731" w14:paraId="1D53D488" w14:textId="77777777" w:rsidTr="00675C58">
        <w:trPr>
          <w:gridAfter w:val="1"/>
          <w:wAfter w:w="149" w:type="dxa"/>
          <w:trHeight w:val="330"/>
          <w:del w:id="983" w:author="Autor"/>
        </w:trPr>
        <w:tc>
          <w:tcPr>
            <w:tcW w:w="1711" w:type="dxa"/>
            <w:gridSpan w:val="2"/>
            <w:shd w:val="clear" w:color="000000" w:fill="FFFFFF"/>
            <w:vAlign w:val="center"/>
            <w:hideMark/>
          </w:tcPr>
          <w:p w14:paraId="772CA63D" w14:textId="77777777" w:rsidR="00C11731" w:rsidRPr="00D52705" w:rsidRDefault="00C11731" w:rsidP="007C0184">
            <w:pPr>
              <w:rPr>
                <w:del w:id="984" w:author="Autor"/>
                <w:b/>
                <w:bCs/>
                <w:sz w:val="20"/>
                <w:szCs w:val="20"/>
              </w:rPr>
            </w:pPr>
            <w:del w:id="985" w:author="Autor">
              <w:r w:rsidRPr="00D52705">
                <w:rPr>
                  <w:b/>
                  <w:bCs/>
                  <w:sz w:val="20"/>
                  <w:szCs w:val="20"/>
                </w:rPr>
                <w:delText>Podpis:</w:delText>
              </w:r>
            </w:del>
          </w:p>
        </w:tc>
        <w:tc>
          <w:tcPr>
            <w:tcW w:w="7235" w:type="dxa"/>
            <w:gridSpan w:val="8"/>
            <w:vAlign w:val="center"/>
            <w:hideMark/>
          </w:tcPr>
          <w:p w14:paraId="06F26D32" w14:textId="77777777" w:rsidR="00C11731" w:rsidRPr="00D52705" w:rsidRDefault="00C11731" w:rsidP="00C11731">
            <w:pPr>
              <w:rPr>
                <w:del w:id="986" w:author="Autor"/>
                <w:color w:val="000000"/>
                <w:sz w:val="20"/>
                <w:szCs w:val="20"/>
              </w:rPr>
            </w:pPr>
            <w:del w:id="987" w:author="Autor">
              <w:r w:rsidRPr="00D52705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C11731" w:rsidRPr="00C11731" w14:paraId="79E45534" w14:textId="77777777" w:rsidTr="00675C58">
        <w:trPr>
          <w:gridAfter w:val="1"/>
          <w:wAfter w:w="149" w:type="dxa"/>
          <w:trHeight w:val="330"/>
          <w:del w:id="988" w:author="Autor"/>
        </w:trPr>
        <w:tc>
          <w:tcPr>
            <w:tcW w:w="8946" w:type="dxa"/>
            <w:gridSpan w:val="10"/>
            <w:noWrap/>
            <w:hideMark/>
          </w:tcPr>
          <w:p w14:paraId="340D362E" w14:textId="77777777" w:rsidR="00C11731" w:rsidRPr="00D52705" w:rsidRDefault="00C11731" w:rsidP="00C11731">
            <w:pPr>
              <w:rPr>
                <w:del w:id="989" w:author="Autor"/>
                <w:color w:val="000000"/>
                <w:sz w:val="20"/>
                <w:szCs w:val="20"/>
              </w:rPr>
            </w:pPr>
            <w:del w:id="990" w:author="Autor">
              <w:r w:rsidRPr="00D52705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C11731" w:rsidRPr="00C11731" w14:paraId="40F17E7C" w14:textId="77777777" w:rsidTr="00675C58">
        <w:trPr>
          <w:gridAfter w:val="1"/>
          <w:wAfter w:w="149" w:type="dxa"/>
          <w:trHeight w:val="330"/>
          <w:del w:id="991" w:author="Autor"/>
        </w:trPr>
        <w:tc>
          <w:tcPr>
            <w:tcW w:w="1711" w:type="dxa"/>
            <w:gridSpan w:val="2"/>
            <w:vAlign w:val="center"/>
            <w:hideMark/>
          </w:tcPr>
          <w:p w14:paraId="47A5AB91" w14:textId="77777777" w:rsidR="00C11731" w:rsidRPr="00D52705" w:rsidRDefault="00314A6E" w:rsidP="00230B5A">
            <w:pPr>
              <w:rPr>
                <w:del w:id="992" w:author="Autor"/>
                <w:b/>
                <w:bCs/>
                <w:sz w:val="20"/>
                <w:szCs w:val="20"/>
              </w:rPr>
            </w:pPr>
            <w:del w:id="993" w:author="Autor">
              <w:r w:rsidRPr="0024400F">
                <w:rPr>
                  <w:b/>
                  <w:sz w:val="20"/>
                </w:rPr>
                <w:delText>Kontrolu vykonal</w:delText>
              </w:r>
              <w:r w:rsidRPr="00D52705">
                <w:rPr>
                  <w:b/>
                  <w:bCs/>
                  <w:sz w:val="20"/>
                  <w:szCs w:val="20"/>
                </w:rPr>
                <w:delText>:</w:delText>
              </w:r>
              <w:r w:rsidR="00C11731" w:rsidRPr="00E370A2">
                <w:rPr>
                  <w:vertAlign w:val="superscript"/>
                </w:rPr>
                <w:footnoteReference w:id="11"/>
              </w:r>
            </w:del>
          </w:p>
        </w:tc>
        <w:tc>
          <w:tcPr>
            <w:tcW w:w="7235" w:type="dxa"/>
            <w:gridSpan w:val="8"/>
            <w:vAlign w:val="center"/>
            <w:hideMark/>
          </w:tcPr>
          <w:p w14:paraId="39B3C74C" w14:textId="77777777" w:rsidR="00C11731" w:rsidRPr="00D52705" w:rsidRDefault="00C11731" w:rsidP="00C11731">
            <w:pPr>
              <w:rPr>
                <w:del w:id="996" w:author="Autor"/>
                <w:color w:val="000000"/>
                <w:sz w:val="20"/>
                <w:szCs w:val="20"/>
              </w:rPr>
            </w:pPr>
            <w:del w:id="997" w:author="Autor">
              <w:r w:rsidRPr="00D52705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C11731" w:rsidRPr="00C11731" w14:paraId="71BB1581" w14:textId="77777777" w:rsidTr="00675C58">
        <w:trPr>
          <w:gridAfter w:val="1"/>
          <w:wAfter w:w="149" w:type="dxa"/>
          <w:trHeight w:val="330"/>
          <w:del w:id="998" w:author="Autor"/>
        </w:trPr>
        <w:tc>
          <w:tcPr>
            <w:tcW w:w="1711" w:type="dxa"/>
            <w:gridSpan w:val="2"/>
            <w:shd w:val="clear" w:color="000000" w:fill="FFFFFF"/>
            <w:vAlign w:val="center"/>
            <w:hideMark/>
          </w:tcPr>
          <w:p w14:paraId="676D92B5" w14:textId="77777777" w:rsidR="00C11731" w:rsidRPr="00D52705" w:rsidRDefault="00C11731" w:rsidP="007C0184">
            <w:pPr>
              <w:rPr>
                <w:del w:id="999" w:author="Autor"/>
                <w:b/>
                <w:bCs/>
                <w:sz w:val="20"/>
                <w:szCs w:val="20"/>
              </w:rPr>
            </w:pPr>
            <w:del w:id="1000" w:author="Autor">
              <w:r w:rsidRPr="00D52705">
                <w:rPr>
                  <w:b/>
                  <w:bCs/>
                  <w:sz w:val="20"/>
                  <w:szCs w:val="20"/>
                </w:rPr>
                <w:delText xml:space="preserve">Dátum: </w:delText>
              </w:r>
            </w:del>
          </w:p>
        </w:tc>
        <w:tc>
          <w:tcPr>
            <w:tcW w:w="7235" w:type="dxa"/>
            <w:gridSpan w:val="8"/>
            <w:vAlign w:val="center"/>
            <w:hideMark/>
          </w:tcPr>
          <w:p w14:paraId="71A212E0" w14:textId="77777777" w:rsidR="00C11731" w:rsidRPr="00D52705" w:rsidRDefault="00C11731" w:rsidP="00C11731">
            <w:pPr>
              <w:rPr>
                <w:del w:id="1001" w:author="Autor"/>
                <w:color w:val="000000"/>
                <w:sz w:val="20"/>
                <w:szCs w:val="20"/>
              </w:rPr>
            </w:pPr>
            <w:del w:id="1002" w:author="Autor">
              <w:r w:rsidRPr="00D52705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C11731" w:rsidRPr="00C11731" w14:paraId="38C6B8B8" w14:textId="77777777" w:rsidTr="00675C58">
        <w:trPr>
          <w:gridAfter w:val="1"/>
          <w:wAfter w:w="149" w:type="dxa"/>
          <w:trHeight w:val="330"/>
          <w:del w:id="1003" w:author="Autor"/>
        </w:trPr>
        <w:tc>
          <w:tcPr>
            <w:tcW w:w="1711" w:type="dxa"/>
            <w:gridSpan w:val="2"/>
            <w:shd w:val="clear" w:color="000000" w:fill="FFFFFF"/>
            <w:vAlign w:val="center"/>
            <w:hideMark/>
          </w:tcPr>
          <w:p w14:paraId="3134F910" w14:textId="77777777" w:rsidR="00C11731" w:rsidRPr="00D52705" w:rsidRDefault="00C11731" w:rsidP="007C0184">
            <w:pPr>
              <w:rPr>
                <w:del w:id="1004" w:author="Autor"/>
                <w:b/>
                <w:bCs/>
                <w:sz w:val="20"/>
                <w:szCs w:val="20"/>
              </w:rPr>
            </w:pPr>
            <w:del w:id="1005" w:author="Autor">
              <w:r w:rsidRPr="00D52705">
                <w:rPr>
                  <w:b/>
                  <w:bCs/>
                  <w:sz w:val="20"/>
                  <w:szCs w:val="20"/>
                </w:rPr>
                <w:delText>Podpis:</w:delText>
              </w:r>
            </w:del>
          </w:p>
        </w:tc>
        <w:tc>
          <w:tcPr>
            <w:tcW w:w="7235" w:type="dxa"/>
            <w:gridSpan w:val="8"/>
            <w:vAlign w:val="center"/>
            <w:hideMark/>
          </w:tcPr>
          <w:p w14:paraId="5843B6C0" w14:textId="77777777" w:rsidR="00C11731" w:rsidRPr="00D52705" w:rsidRDefault="00C11731" w:rsidP="00C11731">
            <w:pPr>
              <w:rPr>
                <w:del w:id="1006" w:author="Autor"/>
                <w:color w:val="000000"/>
                <w:sz w:val="20"/>
                <w:szCs w:val="20"/>
              </w:rPr>
            </w:pPr>
            <w:del w:id="1007" w:author="Autor">
              <w:r w:rsidRPr="00D52705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</w:tbl>
    <w:p w14:paraId="3AA943EF" w14:textId="77777777" w:rsidR="00627EA3" w:rsidRDefault="00627EA3" w:rsidP="006479DF">
      <w:pPr>
        <w:rPr>
          <w:del w:id="1008" w:author="Autor"/>
        </w:rPr>
      </w:pPr>
    </w:p>
    <w:p w14:paraId="0AA0008B" w14:textId="77777777" w:rsidR="00627EA3" w:rsidRDefault="00627EA3" w:rsidP="006479DF">
      <w:pPr>
        <w:rPr>
          <w:del w:id="1009" w:author="Autor"/>
        </w:rPr>
      </w:pPr>
    </w:p>
    <w:p w14:paraId="37418A5F" w14:textId="77777777" w:rsidR="000540CE" w:rsidRDefault="000540CE">
      <w:pPr>
        <w:spacing w:after="200" w:line="276" w:lineRule="auto"/>
        <w:rPr>
          <w:del w:id="1010" w:author="Autor"/>
        </w:rPr>
      </w:pPr>
      <w:del w:id="1011" w:author="Autor">
        <w:r>
          <w:br w:type="page"/>
        </w:r>
      </w:del>
    </w:p>
    <w:tbl>
      <w:tblPr>
        <w:tblW w:w="909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1"/>
        <w:gridCol w:w="849"/>
        <w:gridCol w:w="1549"/>
        <w:gridCol w:w="2833"/>
        <w:gridCol w:w="577"/>
        <w:gridCol w:w="567"/>
        <w:gridCol w:w="713"/>
        <w:gridCol w:w="1143"/>
      </w:tblGrid>
      <w:tr w:rsidR="000540CE" w:rsidRPr="00B5079A" w14:paraId="323F60E1" w14:textId="77777777" w:rsidTr="00675C58">
        <w:trPr>
          <w:trHeight w:val="645"/>
          <w:del w:id="1012" w:author="Autor"/>
        </w:trPr>
        <w:tc>
          <w:tcPr>
            <w:tcW w:w="9092" w:type="dxa"/>
            <w:gridSpan w:val="8"/>
            <w:shd w:val="clear" w:color="000000" w:fill="5F497A" w:themeFill="accent4" w:themeFillShade="BF"/>
            <w:vAlign w:val="center"/>
            <w:hideMark/>
          </w:tcPr>
          <w:p w14:paraId="686628FD" w14:textId="77777777" w:rsidR="000540CE" w:rsidRPr="00B5079A" w:rsidRDefault="000540CE" w:rsidP="00C56358">
            <w:pPr>
              <w:jc w:val="center"/>
              <w:rPr>
                <w:del w:id="1013" w:author="Autor"/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del w:id="1014" w:author="Autor">
              <w:r w:rsidRPr="00B5079A">
                <w:rPr>
                  <w:rFonts w:ascii="Arial Narrow" w:hAnsi="Arial Narrow"/>
                  <w:b/>
                  <w:bCs/>
                  <w:color w:val="FFFFFF"/>
                  <w:sz w:val="28"/>
                  <w:szCs w:val="28"/>
                </w:rPr>
                <w:delText>Kontrolný zoznam</w:delText>
              </w:r>
              <w:r w:rsidR="00794FDC">
                <w:rPr>
                  <w:rStyle w:val="Odkaznapoznmkupodiarou"/>
                  <w:rFonts w:ascii="Arial Narrow" w:hAnsi="Arial Narrow"/>
                  <w:b/>
                  <w:bCs/>
                  <w:color w:val="FFFFFF"/>
                  <w:sz w:val="28"/>
                  <w:szCs w:val="28"/>
                </w:rPr>
                <w:footnoteReference w:id="12"/>
              </w:r>
              <w:r w:rsidR="00C56358">
                <w:rPr>
                  <w:rFonts w:ascii="Arial Narrow" w:hAnsi="Arial Narrow"/>
                  <w:b/>
                  <w:bCs/>
                  <w:color w:val="FFFFFF"/>
                  <w:sz w:val="28"/>
                  <w:szCs w:val="28"/>
                </w:rPr>
                <w:delText xml:space="preserve"> - KZ 2</w:delText>
              </w:r>
            </w:del>
          </w:p>
        </w:tc>
      </w:tr>
      <w:tr w:rsidR="000540CE" w:rsidRPr="00B5079A" w14:paraId="42446BCB" w14:textId="77777777" w:rsidTr="00675C58">
        <w:trPr>
          <w:trHeight w:val="330"/>
          <w:del w:id="1017" w:author="Autor"/>
        </w:trPr>
        <w:tc>
          <w:tcPr>
            <w:tcW w:w="9092" w:type="dxa"/>
            <w:gridSpan w:val="8"/>
            <w:vAlign w:val="center"/>
            <w:hideMark/>
          </w:tcPr>
          <w:p w14:paraId="447471F4" w14:textId="77777777" w:rsidR="000540CE" w:rsidRPr="00B5079A" w:rsidRDefault="000540CE" w:rsidP="000540CE">
            <w:pPr>
              <w:jc w:val="center"/>
              <w:rPr>
                <w:del w:id="1018" w:author="Autor"/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del w:id="1019" w:author="Autor">
              <w:r w:rsidRPr="00B5079A">
                <w:rPr>
                  <w:rFonts w:ascii="Arial Narrow" w:hAnsi="Arial Narrow"/>
                  <w:b/>
                  <w:bCs/>
                  <w:color w:val="000000"/>
                  <w:sz w:val="22"/>
                  <w:szCs w:val="22"/>
                </w:rPr>
                <w:delText>Identifikácia programu</w:delText>
              </w:r>
            </w:del>
          </w:p>
        </w:tc>
      </w:tr>
      <w:tr w:rsidR="000540CE" w:rsidRPr="00B5079A" w14:paraId="5ABBC95F" w14:textId="77777777" w:rsidTr="00675C58">
        <w:trPr>
          <w:trHeight w:val="330"/>
          <w:del w:id="1020" w:author="Autor"/>
        </w:trPr>
        <w:tc>
          <w:tcPr>
            <w:tcW w:w="3259" w:type="dxa"/>
            <w:gridSpan w:val="3"/>
            <w:vAlign w:val="center"/>
            <w:hideMark/>
          </w:tcPr>
          <w:p w14:paraId="55E80F87" w14:textId="77777777" w:rsidR="000540CE" w:rsidRPr="00B5079A" w:rsidRDefault="000540CE" w:rsidP="007C0184">
            <w:pPr>
              <w:rPr>
                <w:del w:id="1021" w:author="Autor"/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833" w:type="dxa"/>
            <w:gridSpan w:val="5"/>
            <w:vAlign w:val="center"/>
            <w:hideMark/>
          </w:tcPr>
          <w:p w14:paraId="42A8A481" w14:textId="77777777" w:rsidR="000540CE" w:rsidRPr="00B5079A" w:rsidRDefault="000540CE" w:rsidP="007C0184">
            <w:pPr>
              <w:rPr>
                <w:del w:id="1022" w:author="Autor"/>
                <w:rFonts w:ascii="Arial Narrow" w:hAnsi="Arial Narrow"/>
                <w:color w:val="000000"/>
                <w:sz w:val="20"/>
                <w:szCs w:val="20"/>
              </w:rPr>
            </w:pPr>
            <w:del w:id="1023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2E387D" w:rsidRPr="00B5079A" w14:paraId="5BD88B4F" w14:textId="77777777" w:rsidTr="00675C58">
        <w:trPr>
          <w:trHeight w:val="330"/>
          <w:del w:id="1024" w:author="Autor"/>
        </w:trPr>
        <w:tc>
          <w:tcPr>
            <w:tcW w:w="3259" w:type="dxa"/>
            <w:gridSpan w:val="3"/>
            <w:vAlign w:val="center"/>
          </w:tcPr>
          <w:p w14:paraId="7129198D" w14:textId="77777777" w:rsidR="002E387D" w:rsidRPr="00B5079A" w:rsidRDefault="002E387D" w:rsidP="007C0184">
            <w:pPr>
              <w:rPr>
                <w:del w:id="1025" w:author="Autor"/>
                <w:rFonts w:ascii="Arial Narrow" w:hAnsi="Arial Narrow"/>
                <w:color w:val="000000"/>
                <w:sz w:val="20"/>
                <w:szCs w:val="20"/>
              </w:rPr>
            </w:pPr>
            <w:del w:id="1026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Názov programu</w:delText>
              </w:r>
            </w:del>
          </w:p>
        </w:tc>
        <w:tc>
          <w:tcPr>
            <w:tcW w:w="5833" w:type="dxa"/>
            <w:gridSpan w:val="5"/>
            <w:vAlign w:val="center"/>
          </w:tcPr>
          <w:p w14:paraId="50C62078" w14:textId="77777777" w:rsidR="002E387D" w:rsidRPr="00B5079A" w:rsidRDefault="002E387D" w:rsidP="007C0184">
            <w:pPr>
              <w:rPr>
                <w:del w:id="1027" w:author="Autor"/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0540CE" w:rsidRPr="00B5079A" w14:paraId="7EAEB9F9" w14:textId="77777777" w:rsidTr="00675C58">
        <w:trPr>
          <w:trHeight w:val="330"/>
          <w:del w:id="1028" w:author="Autor"/>
        </w:trPr>
        <w:tc>
          <w:tcPr>
            <w:tcW w:w="3259" w:type="dxa"/>
            <w:gridSpan w:val="3"/>
            <w:vAlign w:val="center"/>
            <w:hideMark/>
          </w:tcPr>
          <w:p w14:paraId="1D654F3C" w14:textId="77777777" w:rsidR="000540CE" w:rsidRPr="00B5079A" w:rsidRDefault="000540CE" w:rsidP="007C0184">
            <w:pPr>
              <w:rPr>
                <w:del w:id="1029" w:author="Autor"/>
                <w:rFonts w:ascii="Arial Narrow" w:hAnsi="Arial Narrow"/>
                <w:color w:val="000000"/>
                <w:sz w:val="20"/>
                <w:szCs w:val="20"/>
              </w:rPr>
            </w:pPr>
            <w:del w:id="1030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Názov </w:delText>
              </w:r>
              <w:r w:rsidR="008666C5">
                <w:rPr>
                  <w:rFonts w:ascii="Arial Narrow" w:hAnsi="Arial Narrow"/>
                  <w:color w:val="000000"/>
                  <w:sz w:val="20"/>
                  <w:szCs w:val="20"/>
                </w:rPr>
                <w:delText>prioritnej osi</w:delText>
              </w:r>
            </w:del>
          </w:p>
        </w:tc>
        <w:tc>
          <w:tcPr>
            <w:tcW w:w="5833" w:type="dxa"/>
            <w:gridSpan w:val="5"/>
            <w:vAlign w:val="center"/>
            <w:hideMark/>
          </w:tcPr>
          <w:p w14:paraId="529D7C19" w14:textId="77777777" w:rsidR="000540CE" w:rsidRPr="00B5079A" w:rsidRDefault="000540CE" w:rsidP="007C0184">
            <w:pPr>
              <w:rPr>
                <w:del w:id="1031" w:author="Autor"/>
                <w:rFonts w:ascii="Arial Narrow" w:hAnsi="Arial Narrow"/>
                <w:color w:val="000000"/>
                <w:sz w:val="20"/>
                <w:szCs w:val="20"/>
              </w:rPr>
            </w:pPr>
            <w:del w:id="1032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0540CE" w:rsidRPr="00B5079A" w14:paraId="70148185" w14:textId="77777777" w:rsidTr="00675C58">
        <w:trPr>
          <w:trHeight w:val="330"/>
          <w:del w:id="1033" w:author="Autor"/>
        </w:trPr>
        <w:tc>
          <w:tcPr>
            <w:tcW w:w="9092" w:type="dxa"/>
            <w:gridSpan w:val="8"/>
            <w:hideMark/>
          </w:tcPr>
          <w:p w14:paraId="10217F12" w14:textId="77777777" w:rsidR="000540CE" w:rsidRPr="00B5079A" w:rsidRDefault="000540CE" w:rsidP="000540CE">
            <w:pPr>
              <w:jc w:val="center"/>
              <w:rPr>
                <w:del w:id="1034" w:author="Autor"/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del w:id="1035" w:author="Autor">
              <w:r w:rsidRPr="00B5079A">
                <w:rPr>
                  <w:rFonts w:ascii="Arial Narrow" w:hAnsi="Arial Narrow"/>
                  <w:b/>
                  <w:bCs/>
                  <w:color w:val="000000"/>
                  <w:sz w:val="22"/>
                  <w:szCs w:val="22"/>
                </w:rPr>
                <w:delText>Identifikácia žiadosti o</w:delText>
              </w:r>
              <w:r w:rsidR="00A65887">
                <w:rPr>
                  <w:rFonts w:ascii="Arial Narrow" w:hAnsi="Arial Narrow"/>
                  <w:b/>
                  <w:bCs/>
                  <w:color w:val="000000"/>
                  <w:sz w:val="22"/>
                  <w:szCs w:val="22"/>
                </w:rPr>
                <w:delText> </w:delText>
              </w:r>
              <w:r w:rsidRPr="00B5079A">
                <w:rPr>
                  <w:rFonts w:ascii="Arial Narrow" w:hAnsi="Arial Narrow"/>
                  <w:b/>
                  <w:bCs/>
                  <w:color w:val="000000"/>
                  <w:sz w:val="22"/>
                  <w:szCs w:val="22"/>
                </w:rPr>
                <w:delText>platbu</w:delText>
              </w:r>
            </w:del>
          </w:p>
        </w:tc>
      </w:tr>
      <w:tr w:rsidR="000540CE" w:rsidRPr="00B5079A" w14:paraId="66217424" w14:textId="77777777" w:rsidTr="00675C58">
        <w:trPr>
          <w:trHeight w:val="330"/>
          <w:del w:id="1036" w:author="Autor"/>
        </w:trPr>
        <w:tc>
          <w:tcPr>
            <w:tcW w:w="3259" w:type="dxa"/>
            <w:gridSpan w:val="3"/>
            <w:vAlign w:val="center"/>
            <w:hideMark/>
          </w:tcPr>
          <w:p w14:paraId="5DB9BD0E" w14:textId="77777777" w:rsidR="000540CE" w:rsidRPr="00B5079A" w:rsidRDefault="000540CE" w:rsidP="007C0184">
            <w:pPr>
              <w:rPr>
                <w:del w:id="1037" w:author="Autor"/>
                <w:rFonts w:ascii="Arial Narrow" w:hAnsi="Arial Narrow"/>
                <w:color w:val="000000"/>
                <w:sz w:val="20"/>
                <w:szCs w:val="20"/>
              </w:rPr>
            </w:pPr>
            <w:del w:id="1038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Kód ŽoP v</w:delText>
              </w:r>
              <w:r w:rsidR="00A65887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  <w:r w:rsidR="00F96882">
                <w:rPr>
                  <w:rFonts w:ascii="Arial Narrow" w:hAnsi="Arial Narrow"/>
                  <w:color w:val="000000"/>
                  <w:sz w:val="20"/>
                  <w:szCs w:val="20"/>
                </w:rPr>
                <w:delText>ITMS2014+</w:delText>
              </w:r>
            </w:del>
          </w:p>
        </w:tc>
        <w:tc>
          <w:tcPr>
            <w:tcW w:w="5833" w:type="dxa"/>
            <w:gridSpan w:val="5"/>
            <w:vAlign w:val="center"/>
            <w:hideMark/>
          </w:tcPr>
          <w:p w14:paraId="3996B819" w14:textId="77777777" w:rsidR="000540CE" w:rsidRPr="00B5079A" w:rsidRDefault="000540CE" w:rsidP="000540CE">
            <w:pPr>
              <w:rPr>
                <w:del w:id="1039" w:author="Autor"/>
                <w:rFonts w:ascii="Arial Narrow" w:hAnsi="Arial Narrow"/>
                <w:color w:val="000000"/>
                <w:sz w:val="20"/>
                <w:szCs w:val="20"/>
              </w:rPr>
            </w:pPr>
            <w:del w:id="1040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0540CE" w:rsidRPr="00B5079A" w14:paraId="256248EE" w14:textId="77777777" w:rsidTr="00675C58">
        <w:trPr>
          <w:trHeight w:val="330"/>
          <w:del w:id="1041" w:author="Autor"/>
        </w:trPr>
        <w:tc>
          <w:tcPr>
            <w:tcW w:w="3259" w:type="dxa"/>
            <w:gridSpan w:val="3"/>
            <w:vAlign w:val="center"/>
            <w:hideMark/>
          </w:tcPr>
          <w:p w14:paraId="2C7179D9" w14:textId="77777777" w:rsidR="000540CE" w:rsidRPr="00B5079A" w:rsidRDefault="00794FDC" w:rsidP="007C0184">
            <w:pPr>
              <w:rPr>
                <w:del w:id="1042" w:author="Autor"/>
                <w:rFonts w:ascii="Arial Narrow" w:hAnsi="Arial Narrow"/>
                <w:color w:val="000000"/>
                <w:sz w:val="20"/>
                <w:szCs w:val="20"/>
              </w:rPr>
            </w:pPr>
            <w:del w:id="1043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delText>Typ</w:delText>
              </w:r>
              <w:r w:rsidR="000540CE"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 ŽoP</w:delText>
              </w:r>
            </w:del>
          </w:p>
        </w:tc>
        <w:tc>
          <w:tcPr>
            <w:tcW w:w="5833" w:type="dxa"/>
            <w:gridSpan w:val="5"/>
            <w:vAlign w:val="center"/>
            <w:hideMark/>
          </w:tcPr>
          <w:p w14:paraId="185C3B79" w14:textId="77777777" w:rsidR="000540CE" w:rsidRPr="00B5079A" w:rsidRDefault="000540CE" w:rsidP="000540CE">
            <w:pPr>
              <w:rPr>
                <w:del w:id="1044" w:author="Autor"/>
                <w:rFonts w:ascii="Arial Narrow" w:hAnsi="Arial Narrow"/>
                <w:color w:val="000000"/>
                <w:sz w:val="20"/>
                <w:szCs w:val="20"/>
              </w:rPr>
            </w:pPr>
            <w:del w:id="1045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0540CE" w:rsidRPr="00B5079A" w14:paraId="37EF15EF" w14:textId="77777777" w:rsidTr="00675C58">
        <w:trPr>
          <w:trHeight w:val="330"/>
          <w:del w:id="1046" w:author="Autor"/>
        </w:trPr>
        <w:tc>
          <w:tcPr>
            <w:tcW w:w="3259" w:type="dxa"/>
            <w:gridSpan w:val="3"/>
            <w:vAlign w:val="center"/>
            <w:hideMark/>
          </w:tcPr>
          <w:p w14:paraId="4694A03D" w14:textId="77777777" w:rsidR="000540CE" w:rsidRPr="00B5079A" w:rsidRDefault="000540CE" w:rsidP="007C0184">
            <w:pPr>
              <w:rPr>
                <w:del w:id="1047" w:author="Autor"/>
                <w:rFonts w:ascii="Arial Narrow" w:hAnsi="Arial Narrow"/>
                <w:color w:val="000000"/>
                <w:sz w:val="20"/>
                <w:szCs w:val="20"/>
              </w:rPr>
            </w:pPr>
            <w:del w:id="1048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Dátum prijatia ŽoP</w:delText>
              </w:r>
            </w:del>
          </w:p>
        </w:tc>
        <w:tc>
          <w:tcPr>
            <w:tcW w:w="5833" w:type="dxa"/>
            <w:gridSpan w:val="5"/>
            <w:vAlign w:val="center"/>
            <w:hideMark/>
          </w:tcPr>
          <w:p w14:paraId="4ED40C77" w14:textId="77777777" w:rsidR="000540CE" w:rsidRPr="00B5079A" w:rsidRDefault="000540CE" w:rsidP="000540CE">
            <w:pPr>
              <w:rPr>
                <w:del w:id="1049" w:author="Autor"/>
                <w:rFonts w:ascii="Arial Narrow" w:hAnsi="Arial Narrow"/>
                <w:color w:val="000000"/>
                <w:sz w:val="20"/>
                <w:szCs w:val="20"/>
              </w:rPr>
            </w:pPr>
            <w:del w:id="1050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0540CE" w:rsidRPr="00B5079A" w14:paraId="4E008227" w14:textId="77777777" w:rsidTr="00675C58">
        <w:trPr>
          <w:trHeight w:val="330"/>
          <w:del w:id="1051" w:author="Autor"/>
        </w:trPr>
        <w:tc>
          <w:tcPr>
            <w:tcW w:w="9092" w:type="dxa"/>
            <w:gridSpan w:val="8"/>
            <w:hideMark/>
          </w:tcPr>
          <w:p w14:paraId="6A295075" w14:textId="77777777" w:rsidR="000540CE" w:rsidRPr="00B5079A" w:rsidRDefault="000540CE" w:rsidP="000540CE">
            <w:pPr>
              <w:jc w:val="center"/>
              <w:rPr>
                <w:del w:id="1052" w:author="Autor"/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del w:id="1053" w:author="Autor">
              <w:r w:rsidRPr="00B5079A">
                <w:rPr>
                  <w:rFonts w:ascii="Arial Narrow" w:hAnsi="Arial Narrow"/>
                  <w:b/>
                  <w:bCs/>
                  <w:color w:val="000000"/>
                  <w:sz w:val="22"/>
                  <w:szCs w:val="22"/>
                </w:rPr>
                <w:delText>Identifikácia projektu a</w:delText>
              </w:r>
              <w:r w:rsidR="00A65887">
                <w:rPr>
                  <w:rFonts w:ascii="Arial Narrow" w:hAnsi="Arial Narrow"/>
                  <w:b/>
                  <w:bCs/>
                  <w:color w:val="000000"/>
                  <w:sz w:val="22"/>
                  <w:szCs w:val="22"/>
                </w:rPr>
                <w:delText> </w:delText>
              </w:r>
              <w:r w:rsidRPr="00B5079A">
                <w:rPr>
                  <w:rFonts w:ascii="Arial Narrow" w:hAnsi="Arial Narrow"/>
                  <w:b/>
                  <w:bCs/>
                  <w:color w:val="000000"/>
                  <w:sz w:val="22"/>
                  <w:szCs w:val="22"/>
                </w:rPr>
                <w:delText>prijímateľa</w:delText>
              </w:r>
            </w:del>
          </w:p>
        </w:tc>
      </w:tr>
      <w:tr w:rsidR="000540CE" w:rsidRPr="00B5079A" w14:paraId="4BF2521A" w14:textId="77777777" w:rsidTr="00675C58">
        <w:trPr>
          <w:trHeight w:val="330"/>
          <w:del w:id="1054" w:author="Autor"/>
        </w:trPr>
        <w:tc>
          <w:tcPr>
            <w:tcW w:w="3259" w:type="dxa"/>
            <w:gridSpan w:val="3"/>
            <w:vAlign w:val="center"/>
            <w:hideMark/>
          </w:tcPr>
          <w:p w14:paraId="048DF05B" w14:textId="77777777" w:rsidR="000540CE" w:rsidRPr="00B5079A" w:rsidRDefault="000540CE" w:rsidP="007C0184">
            <w:pPr>
              <w:rPr>
                <w:del w:id="1055" w:author="Autor"/>
                <w:rFonts w:ascii="Arial Narrow" w:hAnsi="Arial Narrow"/>
                <w:color w:val="000000"/>
                <w:sz w:val="20"/>
                <w:szCs w:val="20"/>
              </w:rPr>
            </w:pPr>
            <w:del w:id="1056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Kód projektu v</w:delText>
              </w:r>
              <w:r w:rsidR="00A65887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  <w:r w:rsidR="00F96882">
                <w:rPr>
                  <w:rFonts w:ascii="Arial Narrow" w:hAnsi="Arial Narrow"/>
                  <w:color w:val="000000"/>
                  <w:sz w:val="20"/>
                  <w:szCs w:val="20"/>
                </w:rPr>
                <w:delText>ITMS2014+</w:delText>
              </w:r>
            </w:del>
          </w:p>
        </w:tc>
        <w:tc>
          <w:tcPr>
            <w:tcW w:w="5833" w:type="dxa"/>
            <w:gridSpan w:val="5"/>
            <w:vAlign w:val="center"/>
            <w:hideMark/>
          </w:tcPr>
          <w:p w14:paraId="544A92E6" w14:textId="77777777" w:rsidR="000540CE" w:rsidRPr="00B5079A" w:rsidRDefault="000540CE" w:rsidP="000540CE">
            <w:pPr>
              <w:rPr>
                <w:del w:id="1057" w:author="Autor"/>
                <w:rFonts w:ascii="Arial Narrow" w:hAnsi="Arial Narrow"/>
                <w:color w:val="000000"/>
                <w:sz w:val="20"/>
                <w:szCs w:val="20"/>
              </w:rPr>
            </w:pPr>
            <w:del w:id="1058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0540CE" w:rsidRPr="00B5079A" w14:paraId="2098136F" w14:textId="77777777" w:rsidTr="00675C58">
        <w:trPr>
          <w:trHeight w:val="330"/>
          <w:del w:id="1059" w:author="Autor"/>
        </w:trPr>
        <w:tc>
          <w:tcPr>
            <w:tcW w:w="3259" w:type="dxa"/>
            <w:gridSpan w:val="3"/>
            <w:vAlign w:val="center"/>
            <w:hideMark/>
          </w:tcPr>
          <w:p w14:paraId="2A449367" w14:textId="77777777" w:rsidR="000540CE" w:rsidRPr="00B5079A" w:rsidRDefault="000540CE" w:rsidP="007C0184">
            <w:pPr>
              <w:rPr>
                <w:del w:id="1060" w:author="Autor"/>
                <w:rFonts w:ascii="Arial Narrow" w:hAnsi="Arial Narrow"/>
                <w:color w:val="000000"/>
                <w:sz w:val="20"/>
                <w:szCs w:val="20"/>
              </w:rPr>
            </w:pPr>
            <w:del w:id="1061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Názov projektu</w:delText>
              </w:r>
            </w:del>
          </w:p>
        </w:tc>
        <w:tc>
          <w:tcPr>
            <w:tcW w:w="5833" w:type="dxa"/>
            <w:gridSpan w:val="5"/>
            <w:vAlign w:val="center"/>
            <w:hideMark/>
          </w:tcPr>
          <w:p w14:paraId="23D795BC" w14:textId="77777777" w:rsidR="000540CE" w:rsidRPr="00B5079A" w:rsidRDefault="000540CE" w:rsidP="000540CE">
            <w:pPr>
              <w:rPr>
                <w:del w:id="1062" w:author="Autor"/>
                <w:rFonts w:ascii="Arial Narrow" w:hAnsi="Arial Narrow"/>
                <w:color w:val="000000"/>
                <w:sz w:val="20"/>
                <w:szCs w:val="20"/>
              </w:rPr>
            </w:pPr>
            <w:del w:id="1063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0540CE" w:rsidRPr="00B5079A" w14:paraId="5A2BF1F4" w14:textId="77777777" w:rsidTr="00675C58">
        <w:trPr>
          <w:trHeight w:val="382"/>
          <w:del w:id="1064" w:author="Autor"/>
        </w:trPr>
        <w:tc>
          <w:tcPr>
            <w:tcW w:w="3259" w:type="dxa"/>
            <w:gridSpan w:val="3"/>
            <w:vAlign w:val="center"/>
            <w:hideMark/>
          </w:tcPr>
          <w:p w14:paraId="052E3D67" w14:textId="77777777" w:rsidR="000540CE" w:rsidRPr="00B5079A" w:rsidRDefault="000540CE" w:rsidP="00B1112A">
            <w:pPr>
              <w:rPr>
                <w:del w:id="1065" w:author="Autor"/>
                <w:rFonts w:ascii="Arial Narrow" w:hAnsi="Arial Narrow"/>
                <w:color w:val="000000"/>
                <w:sz w:val="20"/>
                <w:szCs w:val="20"/>
              </w:rPr>
            </w:pPr>
            <w:del w:id="1066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Dátum účinnosti </w:delText>
              </w:r>
              <w:r w:rsidR="00A5426A">
                <w:rPr>
                  <w:rFonts w:ascii="Arial Narrow" w:hAnsi="Arial Narrow"/>
                  <w:color w:val="000000"/>
                  <w:sz w:val="20"/>
                  <w:szCs w:val="20"/>
                </w:rPr>
                <w:delText>Zmluv</w:delText>
              </w:r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y o</w:delText>
              </w:r>
              <w:r w:rsidR="00A65887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 NFP</w:delText>
              </w:r>
            </w:del>
          </w:p>
        </w:tc>
        <w:tc>
          <w:tcPr>
            <w:tcW w:w="5833" w:type="dxa"/>
            <w:gridSpan w:val="5"/>
            <w:vAlign w:val="center"/>
            <w:hideMark/>
          </w:tcPr>
          <w:p w14:paraId="59F6551C" w14:textId="77777777" w:rsidR="000540CE" w:rsidRPr="00B5079A" w:rsidRDefault="000540CE" w:rsidP="000540CE">
            <w:pPr>
              <w:rPr>
                <w:del w:id="1067" w:author="Autor"/>
                <w:rFonts w:ascii="Arial Narrow" w:hAnsi="Arial Narrow"/>
                <w:color w:val="000000"/>
                <w:sz w:val="20"/>
                <w:szCs w:val="20"/>
              </w:rPr>
            </w:pPr>
            <w:del w:id="1068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0540CE" w:rsidRPr="00B5079A" w14:paraId="09E48981" w14:textId="77777777" w:rsidTr="00675C58">
        <w:trPr>
          <w:trHeight w:val="765"/>
          <w:del w:id="1069" w:author="Autor"/>
        </w:trPr>
        <w:tc>
          <w:tcPr>
            <w:tcW w:w="3259" w:type="dxa"/>
            <w:gridSpan w:val="3"/>
            <w:vAlign w:val="center"/>
            <w:hideMark/>
          </w:tcPr>
          <w:p w14:paraId="62EE1539" w14:textId="77777777" w:rsidR="000540CE" w:rsidRDefault="000540CE" w:rsidP="007E1726">
            <w:pPr>
              <w:rPr>
                <w:del w:id="1070" w:author="Autor"/>
                <w:rFonts w:ascii="Arial Narrow" w:hAnsi="Arial Narrow"/>
                <w:color w:val="000000"/>
                <w:sz w:val="20"/>
                <w:szCs w:val="20"/>
              </w:rPr>
            </w:pPr>
            <w:del w:id="1071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Názov/Meno a</w:delText>
              </w:r>
              <w:r w:rsidR="00A65887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adresa sídla prijímateľa</w:delText>
              </w:r>
              <w:r w:rsidR="002E387D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 </w:delText>
              </w:r>
            </w:del>
          </w:p>
          <w:p w14:paraId="62B12803" w14:textId="77777777" w:rsidR="00410D30" w:rsidRPr="00B5079A" w:rsidRDefault="00410D30" w:rsidP="00410D30">
            <w:pPr>
              <w:rPr>
                <w:del w:id="1072" w:author="Autor"/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833" w:type="dxa"/>
            <w:gridSpan w:val="5"/>
            <w:vAlign w:val="center"/>
            <w:hideMark/>
          </w:tcPr>
          <w:p w14:paraId="4158E20B" w14:textId="77777777" w:rsidR="000540CE" w:rsidRPr="00B5079A" w:rsidRDefault="000540CE" w:rsidP="000540CE">
            <w:pPr>
              <w:rPr>
                <w:del w:id="1073" w:author="Autor"/>
                <w:rFonts w:ascii="Arial Narrow" w:hAnsi="Arial Narrow"/>
                <w:color w:val="000000"/>
                <w:sz w:val="20"/>
                <w:szCs w:val="20"/>
              </w:rPr>
            </w:pPr>
            <w:del w:id="1074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0540CE" w:rsidRPr="00B5079A" w14:paraId="6C9827BB" w14:textId="77777777" w:rsidTr="00675C58">
        <w:trPr>
          <w:trHeight w:val="330"/>
          <w:del w:id="1075" w:author="Autor"/>
        </w:trPr>
        <w:tc>
          <w:tcPr>
            <w:tcW w:w="9092" w:type="dxa"/>
            <w:gridSpan w:val="8"/>
            <w:vAlign w:val="center"/>
            <w:hideMark/>
          </w:tcPr>
          <w:p w14:paraId="1F7BD49C" w14:textId="77777777" w:rsidR="000540CE" w:rsidRPr="00B5079A" w:rsidRDefault="000540CE" w:rsidP="000540CE">
            <w:pPr>
              <w:jc w:val="center"/>
              <w:rPr>
                <w:del w:id="1076" w:author="Autor"/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del w:id="1077" w:author="Autor">
              <w:r w:rsidRPr="00B5079A">
                <w:rPr>
                  <w:rFonts w:ascii="Arial Narrow" w:hAnsi="Arial Narrow"/>
                  <w:b/>
                  <w:bCs/>
                  <w:color w:val="000000"/>
                  <w:sz w:val="22"/>
                  <w:szCs w:val="22"/>
                </w:rPr>
                <w:delText>Identifikácia predmetu a</w:delText>
              </w:r>
              <w:r w:rsidR="00A65887">
                <w:rPr>
                  <w:rFonts w:ascii="Arial Narrow" w:hAnsi="Arial Narrow"/>
                  <w:b/>
                  <w:bCs/>
                  <w:color w:val="000000"/>
                  <w:sz w:val="22"/>
                  <w:szCs w:val="22"/>
                </w:rPr>
                <w:delText> </w:delText>
              </w:r>
              <w:r w:rsidRPr="00B5079A">
                <w:rPr>
                  <w:rFonts w:ascii="Arial Narrow" w:hAnsi="Arial Narrow"/>
                  <w:b/>
                  <w:bCs/>
                  <w:color w:val="000000"/>
                  <w:sz w:val="22"/>
                  <w:szCs w:val="22"/>
                </w:rPr>
                <w:delText>formy kontroly</w:delText>
              </w:r>
            </w:del>
          </w:p>
        </w:tc>
      </w:tr>
      <w:tr w:rsidR="000540CE" w:rsidRPr="00B5079A" w14:paraId="255C4E43" w14:textId="77777777" w:rsidTr="00675C58">
        <w:trPr>
          <w:trHeight w:val="330"/>
          <w:del w:id="1078" w:author="Autor"/>
        </w:trPr>
        <w:tc>
          <w:tcPr>
            <w:tcW w:w="3259" w:type="dxa"/>
            <w:gridSpan w:val="3"/>
            <w:vAlign w:val="center"/>
            <w:hideMark/>
          </w:tcPr>
          <w:p w14:paraId="24392094" w14:textId="77777777" w:rsidR="000540CE" w:rsidRPr="00B5079A" w:rsidRDefault="000540CE" w:rsidP="007C0184">
            <w:pPr>
              <w:rPr>
                <w:del w:id="1079" w:author="Autor"/>
                <w:rFonts w:ascii="Arial Narrow" w:hAnsi="Arial Narrow"/>
                <w:color w:val="000000"/>
                <w:sz w:val="20"/>
                <w:szCs w:val="20"/>
              </w:rPr>
            </w:pPr>
            <w:del w:id="1080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Predmet kontroly</w:delText>
              </w:r>
            </w:del>
          </w:p>
        </w:tc>
        <w:tc>
          <w:tcPr>
            <w:tcW w:w="5833" w:type="dxa"/>
            <w:gridSpan w:val="5"/>
            <w:vAlign w:val="center"/>
            <w:hideMark/>
          </w:tcPr>
          <w:p w14:paraId="3EA39A1E" w14:textId="77777777" w:rsidR="000540CE" w:rsidRPr="00B5079A" w:rsidRDefault="000540CE" w:rsidP="000540CE">
            <w:pPr>
              <w:rPr>
                <w:del w:id="1081" w:author="Autor"/>
                <w:rFonts w:ascii="Arial Narrow" w:hAnsi="Arial Narrow"/>
                <w:color w:val="000000"/>
                <w:sz w:val="20"/>
                <w:szCs w:val="20"/>
              </w:rPr>
            </w:pPr>
            <w:del w:id="1082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  <w:r w:rsidRPr="000540CE">
                <w:rPr>
                  <w:rFonts w:ascii="Arial Narrow" w:hAnsi="Arial Narrow"/>
                  <w:color w:val="000000"/>
                  <w:sz w:val="20"/>
                  <w:szCs w:val="20"/>
                </w:rPr>
                <w:delText>Žiadosť o</w:delText>
              </w:r>
              <w:r w:rsidR="00A65887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  <w:r w:rsidRPr="000540CE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platbu </w:delText>
              </w:r>
              <w:r w:rsidR="00A65887">
                <w:rPr>
                  <w:rFonts w:ascii="Arial Narrow" w:hAnsi="Arial Narrow"/>
                  <w:color w:val="000000"/>
                  <w:sz w:val="20"/>
                  <w:szCs w:val="20"/>
                </w:rPr>
                <w:delText>–</w:delText>
              </w:r>
              <w:r w:rsidRPr="000540CE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 poskytnutie zálohovej platby</w:delText>
              </w:r>
            </w:del>
          </w:p>
        </w:tc>
      </w:tr>
      <w:tr w:rsidR="003E7A8E" w:rsidRPr="00B5079A" w14:paraId="3C2812D2" w14:textId="77777777" w:rsidTr="00675C58">
        <w:trPr>
          <w:trHeight w:val="330"/>
          <w:del w:id="1083" w:author="Autor"/>
        </w:trPr>
        <w:tc>
          <w:tcPr>
            <w:tcW w:w="3259" w:type="dxa"/>
            <w:gridSpan w:val="3"/>
            <w:vAlign w:val="center"/>
            <w:hideMark/>
          </w:tcPr>
          <w:p w14:paraId="61332041" w14:textId="77777777" w:rsidR="003E7A8E" w:rsidRPr="00B5079A" w:rsidRDefault="003E7A8E" w:rsidP="007C0184">
            <w:pPr>
              <w:rPr>
                <w:del w:id="1084" w:author="Autor"/>
                <w:rFonts w:ascii="Arial Narrow" w:hAnsi="Arial Narrow"/>
                <w:color w:val="000000"/>
                <w:sz w:val="20"/>
                <w:szCs w:val="20"/>
              </w:rPr>
            </w:pPr>
            <w:del w:id="1085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Forma kontroly</w:delText>
              </w:r>
            </w:del>
          </w:p>
        </w:tc>
        <w:tc>
          <w:tcPr>
            <w:tcW w:w="5833" w:type="dxa"/>
            <w:gridSpan w:val="5"/>
            <w:vAlign w:val="center"/>
            <w:hideMark/>
          </w:tcPr>
          <w:p w14:paraId="01693522" w14:textId="77777777" w:rsidR="003E7A8E" w:rsidRPr="00B5079A" w:rsidRDefault="003E7A8E" w:rsidP="00794FDC">
            <w:pPr>
              <w:rPr>
                <w:del w:id="1086" w:author="Autor"/>
                <w:rFonts w:ascii="Arial Narrow" w:hAnsi="Arial Narrow"/>
                <w:color w:val="000000"/>
                <w:sz w:val="20"/>
                <w:szCs w:val="20"/>
              </w:rPr>
            </w:pPr>
            <w:del w:id="1087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  <w:r w:rsidR="00794FDC">
                <w:rPr>
                  <w:rFonts w:ascii="Arial Narrow" w:hAnsi="Arial Narrow"/>
                  <w:color w:val="000000"/>
                  <w:sz w:val="20"/>
                  <w:szCs w:val="20"/>
                </w:rPr>
                <w:delText>Administratívna</w:delText>
              </w:r>
              <w:r w:rsidR="002E387D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 finančná</w:delText>
              </w:r>
              <w:r w:rsidR="00794FDC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 kontrola</w:delText>
              </w:r>
            </w:del>
          </w:p>
        </w:tc>
      </w:tr>
      <w:tr w:rsidR="000540CE" w:rsidRPr="00B5079A" w14:paraId="4EEC460B" w14:textId="77777777" w:rsidTr="00675C58">
        <w:trPr>
          <w:trHeight w:val="330"/>
          <w:del w:id="1088" w:author="Autor"/>
        </w:trPr>
        <w:tc>
          <w:tcPr>
            <w:tcW w:w="9092" w:type="dxa"/>
            <w:gridSpan w:val="8"/>
            <w:shd w:val="clear" w:color="auto" w:fill="5F497A" w:themeFill="accent4" w:themeFillShade="BF"/>
            <w:vAlign w:val="center"/>
            <w:hideMark/>
          </w:tcPr>
          <w:p w14:paraId="6866E857" w14:textId="77777777" w:rsidR="000540CE" w:rsidRPr="00B5079A" w:rsidRDefault="000540CE" w:rsidP="000540CE">
            <w:pPr>
              <w:jc w:val="center"/>
              <w:rPr>
                <w:del w:id="1089" w:author="Autor"/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1090" w:author="Autor">
              <w:r w:rsidRPr="000540CE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Žiadosť o</w:delText>
              </w:r>
              <w:r w:rsidR="00A65887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 </w:delText>
              </w:r>
              <w:r w:rsidRPr="000540CE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 xml:space="preserve">platbu </w:delText>
              </w:r>
              <w:r w:rsidR="00A65887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–</w:delText>
              </w:r>
              <w:r w:rsidRPr="000540CE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 xml:space="preserve"> poskytnutie zálohovej platby</w:delText>
              </w:r>
            </w:del>
          </w:p>
        </w:tc>
      </w:tr>
      <w:tr w:rsidR="001A775D" w:rsidRPr="00B5079A" w14:paraId="4674B776" w14:textId="77777777" w:rsidTr="001A775D">
        <w:trPr>
          <w:trHeight w:val="330"/>
          <w:del w:id="1091" w:author="Autor"/>
        </w:trPr>
        <w:tc>
          <w:tcPr>
            <w:tcW w:w="861" w:type="dxa"/>
            <w:shd w:val="clear" w:color="auto" w:fill="5F497A" w:themeFill="accent4" w:themeFillShade="BF"/>
            <w:vAlign w:val="center"/>
            <w:hideMark/>
          </w:tcPr>
          <w:p w14:paraId="5947F82D" w14:textId="77777777" w:rsidR="000540CE" w:rsidRPr="00B5079A" w:rsidRDefault="000540CE" w:rsidP="000540CE">
            <w:pPr>
              <w:jc w:val="center"/>
              <w:rPr>
                <w:del w:id="1092" w:author="Autor"/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1093" w:author="Autor">
              <w:r w:rsidRPr="00B5079A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P. č.</w:delText>
              </w:r>
            </w:del>
          </w:p>
        </w:tc>
        <w:tc>
          <w:tcPr>
            <w:tcW w:w="5231" w:type="dxa"/>
            <w:gridSpan w:val="3"/>
            <w:shd w:val="clear" w:color="auto" w:fill="5F497A" w:themeFill="accent4" w:themeFillShade="BF"/>
            <w:vAlign w:val="center"/>
            <w:hideMark/>
          </w:tcPr>
          <w:p w14:paraId="3908AA91" w14:textId="77777777" w:rsidR="000540CE" w:rsidRPr="00B5079A" w:rsidRDefault="000540CE" w:rsidP="000540CE">
            <w:pPr>
              <w:jc w:val="center"/>
              <w:rPr>
                <w:del w:id="1094" w:author="Autor"/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1095" w:author="Autor">
              <w:r w:rsidRPr="00B5079A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Kontrolné otázky</w:delText>
              </w:r>
            </w:del>
          </w:p>
        </w:tc>
        <w:tc>
          <w:tcPr>
            <w:tcW w:w="577" w:type="dxa"/>
            <w:shd w:val="clear" w:color="auto" w:fill="5F497A" w:themeFill="accent4" w:themeFillShade="BF"/>
            <w:vAlign w:val="center"/>
            <w:hideMark/>
          </w:tcPr>
          <w:p w14:paraId="1C845CD0" w14:textId="77777777" w:rsidR="000540CE" w:rsidRPr="00B5079A" w:rsidRDefault="000540CE" w:rsidP="000540CE">
            <w:pPr>
              <w:jc w:val="center"/>
              <w:rPr>
                <w:del w:id="1096" w:author="Autor"/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1097" w:author="Autor">
              <w:r w:rsidRPr="00B5079A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áno</w:delText>
              </w:r>
            </w:del>
          </w:p>
        </w:tc>
        <w:tc>
          <w:tcPr>
            <w:tcW w:w="567" w:type="dxa"/>
            <w:shd w:val="clear" w:color="auto" w:fill="5F497A" w:themeFill="accent4" w:themeFillShade="BF"/>
            <w:vAlign w:val="center"/>
            <w:hideMark/>
          </w:tcPr>
          <w:p w14:paraId="1CE94CC4" w14:textId="77777777" w:rsidR="000540CE" w:rsidRPr="00B5079A" w:rsidRDefault="000540CE" w:rsidP="000540CE">
            <w:pPr>
              <w:jc w:val="center"/>
              <w:rPr>
                <w:del w:id="1098" w:author="Autor"/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1099" w:author="Autor">
              <w:r w:rsidRPr="00B5079A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nie</w:delText>
              </w:r>
            </w:del>
          </w:p>
        </w:tc>
        <w:tc>
          <w:tcPr>
            <w:tcW w:w="713" w:type="dxa"/>
            <w:shd w:val="clear" w:color="auto" w:fill="5F497A" w:themeFill="accent4" w:themeFillShade="BF"/>
            <w:vAlign w:val="center"/>
            <w:hideMark/>
          </w:tcPr>
          <w:p w14:paraId="3D32AD55" w14:textId="77777777" w:rsidR="000540CE" w:rsidRPr="00B5079A" w:rsidRDefault="000540CE" w:rsidP="000540CE">
            <w:pPr>
              <w:jc w:val="center"/>
              <w:rPr>
                <w:del w:id="1100" w:author="Autor"/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1101" w:author="Autor">
              <w:r w:rsidRPr="00B5079A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netýka sa</w:delText>
              </w:r>
            </w:del>
          </w:p>
        </w:tc>
        <w:tc>
          <w:tcPr>
            <w:tcW w:w="1143" w:type="dxa"/>
            <w:shd w:val="clear" w:color="auto" w:fill="5F497A" w:themeFill="accent4" w:themeFillShade="BF"/>
            <w:vAlign w:val="center"/>
            <w:hideMark/>
          </w:tcPr>
          <w:p w14:paraId="5C305D36" w14:textId="77777777" w:rsidR="000540CE" w:rsidRPr="00B5079A" w:rsidRDefault="000540CE" w:rsidP="00E610D1">
            <w:pPr>
              <w:jc w:val="center"/>
              <w:rPr>
                <w:del w:id="1102" w:author="Autor"/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1103" w:author="Autor">
              <w:r w:rsidRPr="00B5079A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  <w:r w:rsidR="00C033BB" w:rsidRPr="00675C5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delText>2</w:delText>
              </w:r>
            </w:del>
          </w:p>
        </w:tc>
      </w:tr>
      <w:tr w:rsidR="001A775D" w:rsidRPr="0077337C" w14:paraId="03530D6A" w14:textId="77777777" w:rsidTr="001A775D">
        <w:trPr>
          <w:trHeight w:val="300"/>
          <w:del w:id="1104" w:author="Autor"/>
        </w:trPr>
        <w:tc>
          <w:tcPr>
            <w:tcW w:w="861" w:type="dxa"/>
            <w:shd w:val="clear" w:color="000000" w:fill="B1A0C7"/>
            <w:vAlign w:val="center"/>
            <w:hideMark/>
          </w:tcPr>
          <w:p w14:paraId="06AEF15A" w14:textId="77777777" w:rsidR="001456C1" w:rsidRPr="00267AF2" w:rsidRDefault="001456C1">
            <w:pPr>
              <w:jc w:val="center"/>
              <w:rPr>
                <w:del w:id="1105" w:author="Autor"/>
                <w:b/>
                <w:bCs/>
                <w:color w:val="000000"/>
                <w:sz w:val="22"/>
                <w:szCs w:val="22"/>
              </w:rPr>
            </w:pPr>
            <w:del w:id="1106" w:author="Autor">
              <w:r w:rsidRPr="00267AF2">
                <w:rPr>
                  <w:b/>
                  <w:bCs/>
                  <w:color w:val="000000"/>
                  <w:sz w:val="22"/>
                  <w:szCs w:val="22"/>
                </w:rPr>
                <w:delText>1</w:delText>
              </w:r>
            </w:del>
          </w:p>
        </w:tc>
        <w:tc>
          <w:tcPr>
            <w:tcW w:w="5231" w:type="dxa"/>
            <w:gridSpan w:val="3"/>
            <w:shd w:val="clear" w:color="000000" w:fill="B1A0C7"/>
            <w:vAlign w:val="center"/>
            <w:hideMark/>
          </w:tcPr>
          <w:p w14:paraId="006DC81D" w14:textId="77777777" w:rsidR="001456C1" w:rsidRPr="0077337C" w:rsidRDefault="001456C1">
            <w:pPr>
              <w:rPr>
                <w:del w:id="1107" w:author="Autor"/>
                <w:b/>
                <w:bCs/>
                <w:color w:val="000000"/>
                <w:sz w:val="22"/>
                <w:szCs w:val="22"/>
              </w:rPr>
            </w:pPr>
            <w:del w:id="1108" w:author="Autor">
              <w:r w:rsidRPr="0077337C">
                <w:rPr>
                  <w:b/>
                  <w:bCs/>
                  <w:color w:val="000000"/>
                  <w:sz w:val="22"/>
                  <w:szCs w:val="22"/>
                </w:rPr>
                <w:delText>Všeobecné otázky</w:delText>
              </w:r>
            </w:del>
          </w:p>
        </w:tc>
        <w:tc>
          <w:tcPr>
            <w:tcW w:w="577" w:type="dxa"/>
            <w:shd w:val="clear" w:color="000000" w:fill="B1A0C7"/>
            <w:vAlign w:val="center"/>
            <w:hideMark/>
          </w:tcPr>
          <w:p w14:paraId="0EA2BFC7" w14:textId="77777777" w:rsidR="001456C1" w:rsidRPr="0077337C" w:rsidRDefault="001456C1">
            <w:pPr>
              <w:rPr>
                <w:del w:id="1109" w:author="Autor"/>
                <w:b/>
                <w:bCs/>
                <w:color w:val="000000"/>
                <w:sz w:val="22"/>
                <w:szCs w:val="22"/>
              </w:rPr>
            </w:pPr>
            <w:del w:id="1110" w:author="Autor">
              <w:r w:rsidRPr="0077337C"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14:paraId="14A3F476" w14:textId="77777777" w:rsidR="001456C1" w:rsidRPr="0077337C" w:rsidRDefault="001456C1">
            <w:pPr>
              <w:rPr>
                <w:del w:id="1111" w:author="Autor"/>
                <w:b/>
                <w:bCs/>
                <w:color w:val="000000"/>
                <w:sz w:val="22"/>
                <w:szCs w:val="22"/>
              </w:rPr>
            </w:pPr>
            <w:del w:id="1112" w:author="Autor">
              <w:r w:rsidRPr="0077337C"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  <w:tc>
          <w:tcPr>
            <w:tcW w:w="713" w:type="dxa"/>
            <w:shd w:val="clear" w:color="000000" w:fill="B1A0C7"/>
            <w:vAlign w:val="center"/>
            <w:hideMark/>
          </w:tcPr>
          <w:p w14:paraId="70E61690" w14:textId="77777777" w:rsidR="001456C1" w:rsidRPr="0077337C" w:rsidRDefault="001456C1">
            <w:pPr>
              <w:rPr>
                <w:del w:id="1113" w:author="Autor"/>
                <w:b/>
                <w:bCs/>
                <w:color w:val="000000"/>
                <w:sz w:val="22"/>
                <w:szCs w:val="22"/>
              </w:rPr>
            </w:pPr>
            <w:del w:id="1114" w:author="Autor">
              <w:r w:rsidRPr="0077337C"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  <w:tc>
          <w:tcPr>
            <w:tcW w:w="1143" w:type="dxa"/>
            <w:shd w:val="clear" w:color="000000" w:fill="B1A0C7"/>
            <w:vAlign w:val="center"/>
            <w:hideMark/>
          </w:tcPr>
          <w:p w14:paraId="45FC83A4" w14:textId="77777777" w:rsidR="001456C1" w:rsidRPr="0077337C" w:rsidRDefault="001456C1">
            <w:pPr>
              <w:rPr>
                <w:del w:id="1115" w:author="Autor"/>
                <w:b/>
                <w:bCs/>
                <w:color w:val="000000"/>
                <w:sz w:val="22"/>
                <w:szCs w:val="22"/>
              </w:rPr>
            </w:pPr>
            <w:del w:id="1116" w:author="Autor">
              <w:r w:rsidRPr="0077337C"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</w:tr>
      <w:tr w:rsidR="001456C1" w:rsidRPr="0077337C" w14:paraId="1564B806" w14:textId="77777777" w:rsidTr="00675C58">
        <w:trPr>
          <w:trHeight w:val="510"/>
          <w:del w:id="1117" w:author="Autor"/>
        </w:trPr>
        <w:tc>
          <w:tcPr>
            <w:tcW w:w="861" w:type="dxa"/>
            <w:vAlign w:val="center"/>
            <w:hideMark/>
          </w:tcPr>
          <w:p w14:paraId="24363F07" w14:textId="77777777" w:rsidR="001456C1" w:rsidRPr="0077337C" w:rsidRDefault="001456C1">
            <w:pPr>
              <w:jc w:val="center"/>
              <w:rPr>
                <w:del w:id="1118" w:author="Autor"/>
                <w:color w:val="000000"/>
                <w:sz w:val="20"/>
                <w:szCs w:val="20"/>
              </w:rPr>
            </w:pPr>
            <w:del w:id="1119" w:author="Autor">
              <w:r w:rsidRPr="0077337C">
                <w:rPr>
                  <w:color w:val="000000"/>
                  <w:sz w:val="20"/>
                  <w:szCs w:val="20"/>
                </w:rPr>
                <w:delText>1.1</w:delText>
              </w:r>
            </w:del>
          </w:p>
        </w:tc>
        <w:tc>
          <w:tcPr>
            <w:tcW w:w="5231" w:type="dxa"/>
            <w:gridSpan w:val="3"/>
            <w:vAlign w:val="center"/>
            <w:hideMark/>
          </w:tcPr>
          <w:p w14:paraId="501CA6C4" w14:textId="77777777" w:rsidR="001456C1" w:rsidRPr="00285964" w:rsidRDefault="001456C1" w:rsidP="00D52705">
            <w:pPr>
              <w:pStyle w:val="Default"/>
              <w:rPr>
                <w:del w:id="1120" w:author="Autor"/>
              </w:rPr>
            </w:pPr>
            <w:del w:id="1121" w:author="Autor">
              <w:r w:rsidRPr="00D52705">
                <w:rPr>
                  <w:rFonts w:ascii="Times New Roman" w:hAnsi="Times New Roman" w:cs="Times New Roman"/>
                  <w:sz w:val="20"/>
                  <w:szCs w:val="20"/>
                </w:rPr>
                <w:delText>Sú údaje v</w:delText>
              </w:r>
              <w:r w:rsidR="00A65887">
                <w:rPr>
                  <w:rFonts w:ascii="Times New Roman" w:hAnsi="Times New Roman" w:cs="Times New Roman"/>
                  <w:sz w:val="20"/>
                  <w:szCs w:val="20"/>
                </w:rPr>
                <w:delText> </w:delText>
              </w:r>
              <w:r w:rsidRPr="00D52705">
                <w:rPr>
                  <w:rFonts w:ascii="Times New Roman" w:hAnsi="Times New Roman" w:cs="Times New Roman"/>
                  <w:sz w:val="20"/>
                  <w:szCs w:val="20"/>
                </w:rPr>
                <w:delText>ŽoP predloženej cez verejný portál identické s</w:delText>
              </w:r>
              <w:r w:rsidR="00A65887">
                <w:rPr>
                  <w:rFonts w:ascii="Times New Roman" w:hAnsi="Times New Roman" w:cs="Times New Roman"/>
                  <w:sz w:val="20"/>
                  <w:szCs w:val="20"/>
                </w:rPr>
                <w:delText> </w:delText>
              </w:r>
              <w:r w:rsidRPr="00D52705">
                <w:rPr>
                  <w:rFonts w:ascii="Times New Roman" w:hAnsi="Times New Roman" w:cs="Times New Roman"/>
                  <w:sz w:val="20"/>
                  <w:szCs w:val="20"/>
                </w:rPr>
                <w:delText>údajmi, ktoré sú uvedené v</w:delText>
              </w:r>
              <w:r w:rsidR="00A65887">
                <w:rPr>
                  <w:rFonts w:ascii="Times New Roman" w:hAnsi="Times New Roman" w:cs="Times New Roman"/>
                  <w:sz w:val="20"/>
                  <w:szCs w:val="20"/>
                </w:rPr>
                <w:delText> </w:delText>
              </w:r>
              <w:r w:rsidRPr="00D52705">
                <w:rPr>
                  <w:rFonts w:ascii="Times New Roman" w:hAnsi="Times New Roman" w:cs="Times New Roman"/>
                  <w:sz w:val="20"/>
                  <w:szCs w:val="20"/>
                </w:rPr>
                <w:delText>tlačenej verzii ŽoP</w:delText>
              </w:r>
              <w:r w:rsidR="00503240" w:rsidRPr="00D52705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? </w:delText>
              </w:r>
              <w:r w:rsidR="00503240" w:rsidRPr="0024400F">
                <w:rPr>
                  <w:rFonts w:ascii="Times New Roman" w:hAnsi="Times New Roman"/>
                  <w:sz w:val="20"/>
                </w:rPr>
                <w:delText>(</w:delText>
              </w:r>
              <w:r w:rsidR="00A65887">
                <w:rPr>
                  <w:sz w:val="20"/>
                  <w:szCs w:val="20"/>
                </w:rPr>
                <w:delText> </w:delText>
              </w:r>
              <w:r w:rsidR="00E83484" w:rsidRPr="0024400F">
                <w:rPr>
                  <w:rFonts w:ascii="Times New Roman" w:hAnsi="Times New Roman"/>
                  <w:sz w:val="20"/>
                </w:rPr>
                <w:delText>V</w:delText>
              </w:r>
              <w:r w:rsidR="00A65887">
                <w:rPr>
                  <w:rFonts w:ascii="Times New Roman" w:hAnsi="Times New Roman"/>
                  <w:sz w:val="20"/>
                </w:rPr>
                <w:delText> </w:delText>
              </w:r>
              <w:r w:rsidR="00E83484" w:rsidRPr="0024400F">
                <w:rPr>
                  <w:rFonts w:ascii="Times New Roman" w:hAnsi="Times New Roman"/>
                  <w:sz w:val="20"/>
                </w:rPr>
                <w:delText xml:space="preserve">prípade, ak sa ŽoP </w:delText>
              </w:r>
              <w:r w:rsidR="00E83484" w:rsidRPr="00D52705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 xml:space="preserve">predkladá </w:delText>
              </w:r>
              <w:r w:rsidR="00E83484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prostredníctvom elektronického podania priamo</w:delText>
              </w:r>
              <w:r w:rsidR="00E83484" w:rsidRPr="0024400F">
                <w:rPr>
                  <w:rFonts w:ascii="Times New Roman" w:hAnsi="Times New Roman"/>
                  <w:sz w:val="20"/>
                </w:rPr>
                <w:delText xml:space="preserve"> cez verejný portál ITMS 2014+, túto skutočnosť RO nekontroluje.)</w:delText>
              </w:r>
            </w:del>
          </w:p>
        </w:tc>
        <w:tc>
          <w:tcPr>
            <w:tcW w:w="577" w:type="dxa"/>
            <w:vAlign w:val="center"/>
            <w:hideMark/>
          </w:tcPr>
          <w:p w14:paraId="76369906" w14:textId="77777777" w:rsidR="001456C1" w:rsidRPr="00267AF2" w:rsidRDefault="001456C1">
            <w:pPr>
              <w:rPr>
                <w:del w:id="1122" w:author="Autor"/>
                <w:color w:val="000000"/>
                <w:sz w:val="20"/>
                <w:szCs w:val="20"/>
              </w:rPr>
            </w:pPr>
            <w:del w:id="1123" w:author="Autor">
              <w:r w:rsidRPr="00267AF2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279963A2" w14:textId="77777777" w:rsidR="001456C1" w:rsidRPr="0077337C" w:rsidRDefault="001456C1">
            <w:pPr>
              <w:rPr>
                <w:del w:id="1124" w:author="Autor"/>
                <w:color w:val="000000"/>
                <w:sz w:val="20"/>
                <w:szCs w:val="20"/>
              </w:rPr>
            </w:pPr>
            <w:del w:id="1125" w:author="Autor">
              <w:r w:rsidRPr="0077337C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3" w:type="dxa"/>
            <w:vAlign w:val="center"/>
            <w:hideMark/>
          </w:tcPr>
          <w:p w14:paraId="428FF96B" w14:textId="77777777" w:rsidR="001456C1" w:rsidRPr="0077337C" w:rsidRDefault="001456C1">
            <w:pPr>
              <w:rPr>
                <w:del w:id="1126" w:author="Autor"/>
                <w:color w:val="000000"/>
                <w:sz w:val="20"/>
                <w:szCs w:val="20"/>
              </w:rPr>
            </w:pPr>
            <w:del w:id="1127" w:author="Autor">
              <w:r w:rsidRPr="0077337C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143" w:type="dxa"/>
            <w:vAlign w:val="center"/>
            <w:hideMark/>
          </w:tcPr>
          <w:p w14:paraId="28606739" w14:textId="77777777" w:rsidR="001456C1" w:rsidRPr="0077337C" w:rsidRDefault="001456C1">
            <w:pPr>
              <w:jc w:val="both"/>
              <w:rPr>
                <w:del w:id="1128" w:author="Autor"/>
                <w:b/>
                <w:bCs/>
                <w:color w:val="000000"/>
              </w:rPr>
            </w:pPr>
            <w:del w:id="1129" w:author="Autor">
              <w:r w:rsidRPr="0077337C"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1456C1" w:rsidRPr="0077337C" w14:paraId="58074E09" w14:textId="77777777" w:rsidTr="00675C58">
        <w:trPr>
          <w:trHeight w:val="300"/>
          <w:del w:id="1130" w:author="Autor"/>
        </w:trPr>
        <w:tc>
          <w:tcPr>
            <w:tcW w:w="861" w:type="dxa"/>
            <w:vAlign w:val="center"/>
            <w:hideMark/>
          </w:tcPr>
          <w:p w14:paraId="53F46823" w14:textId="77777777" w:rsidR="001456C1" w:rsidRPr="0077337C" w:rsidRDefault="001456C1">
            <w:pPr>
              <w:jc w:val="center"/>
              <w:rPr>
                <w:del w:id="1131" w:author="Autor"/>
                <w:color w:val="000000"/>
                <w:sz w:val="20"/>
                <w:szCs w:val="20"/>
              </w:rPr>
            </w:pPr>
            <w:del w:id="1132" w:author="Autor">
              <w:r w:rsidRPr="0077337C">
                <w:rPr>
                  <w:color w:val="000000"/>
                  <w:sz w:val="20"/>
                  <w:szCs w:val="20"/>
                </w:rPr>
                <w:delText>1.2</w:delText>
              </w:r>
            </w:del>
          </w:p>
        </w:tc>
        <w:tc>
          <w:tcPr>
            <w:tcW w:w="5231" w:type="dxa"/>
            <w:gridSpan w:val="3"/>
            <w:vAlign w:val="center"/>
            <w:hideMark/>
          </w:tcPr>
          <w:p w14:paraId="624BFC20" w14:textId="77777777" w:rsidR="001456C1" w:rsidRPr="0077337C" w:rsidRDefault="001456C1">
            <w:pPr>
              <w:rPr>
                <w:del w:id="1133" w:author="Autor"/>
                <w:color w:val="000000"/>
                <w:sz w:val="20"/>
                <w:szCs w:val="20"/>
                <w:lang w:eastAsia="en-US"/>
              </w:rPr>
            </w:pPr>
            <w:del w:id="1134" w:author="Autor">
              <w:r w:rsidRPr="0077337C">
                <w:rPr>
                  <w:color w:val="000000"/>
                  <w:sz w:val="20"/>
                  <w:szCs w:val="20"/>
                  <w:lang w:eastAsia="en-US"/>
                </w:rPr>
                <w:delText>Je identifikácia prijímateľa/partnera a</w:delText>
              </w:r>
              <w:r w:rsidR="00A65887">
                <w:rPr>
                  <w:color w:val="000000"/>
                  <w:sz w:val="20"/>
                  <w:szCs w:val="20"/>
                  <w:lang w:eastAsia="en-US"/>
                </w:rPr>
                <w:delText> </w:delText>
              </w:r>
              <w:r w:rsidRPr="0077337C">
                <w:rPr>
                  <w:color w:val="000000"/>
                  <w:sz w:val="20"/>
                  <w:szCs w:val="20"/>
                  <w:lang w:eastAsia="en-US"/>
                </w:rPr>
                <w:delText>projektu zhodná s</w:delText>
              </w:r>
              <w:r w:rsidR="00A65887">
                <w:rPr>
                  <w:color w:val="000000"/>
                  <w:sz w:val="20"/>
                  <w:szCs w:val="20"/>
                  <w:lang w:eastAsia="en-US"/>
                </w:rPr>
                <w:delText> </w:delText>
              </w:r>
              <w:r w:rsidRPr="0077337C">
                <w:rPr>
                  <w:color w:val="000000"/>
                  <w:sz w:val="20"/>
                  <w:szCs w:val="20"/>
                  <w:lang w:eastAsia="en-US"/>
                </w:rPr>
                <w:delText>údajmi v</w:delText>
              </w:r>
              <w:r w:rsidR="00B1112A">
                <w:rPr>
                  <w:color w:val="000000"/>
                  <w:sz w:val="20"/>
                  <w:szCs w:val="20"/>
                  <w:lang w:eastAsia="en-US"/>
                </w:rPr>
                <w:delText> </w:delText>
              </w:r>
              <w:r w:rsidR="00A5426A">
                <w:rPr>
                  <w:color w:val="000000"/>
                  <w:sz w:val="20"/>
                  <w:szCs w:val="20"/>
                  <w:lang w:eastAsia="en-US"/>
                </w:rPr>
                <w:delText>Zmluv</w:delText>
              </w:r>
              <w:r w:rsidRPr="0077337C">
                <w:rPr>
                  <w:color w:val="000000"/>
                  <w:sz w:val="20"/>
                  <w:szCs w:val="20"/>
                  <w:lang w:eastAsia="en-US"/>
                </w:rPr>
                <w:delText>e</w:delText>
              </w:r>
              <w:r w:rsidR="00B1112A">
                <w:rPr>
                  <w:color w:val="000000"/>
                  <w:sz w:val="20"/>
                  <w:szCs w:val="20"/>
                  <w:lang w:eastAsia="en-US"/>
                </w:rPr>
                <w:delText xml:space="preserve"> o NFP</w:delText>
              </w:r>
              <w:r w:rsidRPr="0077337C">
                <w:rPr>
                  <w:color w:val="000000"/>
                  <w:sz w:val="20"/>
                  <w:szCs w:val="20"/>
                  <w:lang w:eastAsia="en-US"/>
                </w:rPr>
                <w:delText>?</w:delText>
              </w:r>
            </w:del>
          </w:p>
        </w:tc>
        <w:tc>
          <w:tcPr>
            <w:tcW w:w="577" w:type="dxa"/>
            <w:vAlign w:val="center"/>
            <w:hideMark/>
          </w:tcPr>
          <w:p w14:paraId="181449AB" w14:textId="77777777" w:rsidR="001456C1" w:rsidRPr="0077337C" w:rsidRDefault="001456C1">
            <w:pPr>
              <w:rPr>
                <w:del w:id="1135" w:author="Autor"/>
                <w:color w:val="000000"/>
                <w:sz w:val="20"/>
                <w:szCs w:val="20"/>
              </w:rPr>
            </w:pPr>
            <w:del w:id="1136" w:author="Autor">
              <w:r w:rsidRPr="0077337C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5D5AEA21" w14:textId="77777777" w:rsidR="001456C1" w:rsidRPr="0077337C" w:rsidRDefault="001456C1">
            <w:pPr>
              <w:rPr>
                <w:del w:id="1137" w:author="Autor"/>
                <w:color w:val="000000"/>
                <w:sz w:val="20"/>
                <w:szCs w:val="20"/>
              </w:rPr>
            </w:pPr>
            <w:del w:id="1138" w:author="Autor">
              <w:r w:rsidRPr="0077337C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3" w:type="dxa"/>
            <w:vAlign w:val="center"/>
            <w:hideMark/>
          </w:tcPr>
          <w:p w14:paraId="03D4D8FF" w14:textId="77777777" w:rsidR="001456C1" w:rsidRPr="0077337C" w:rsidRDefault="001456C1">
            <w:pPr>
              <w:rPr>
                <w:del w:id="1139" w:author="Autor"/>
                <w:color w:val="000000"/>
                <w:sz w:val="20"/>
                <w:szCs w:val="20"/>
              </w:rPr>
            </w:pPr>
            <w:del w:id="1140" w:author="Autor">
              <w:r w:rsidRPr="0077337C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143" w:type="dxa"/>
            <w:vAlign w:val="center"/>
            <w:hideMark/>
          </w:tcPr>
          <w:p w14:paraId="17955C6C" w14:textId="77777777" w:rsidR="001456C1" w:rsidRPr="0077337C" w:rsidRDefault="001456C1">
            <w:pPr>
              <w:jc w:val="both"/>
              <w:rPr>
                <w:del w:id="1141" w:author="Autor"/>
                <w:b/>
                <w:bCs/>
                <w:color w:val="000000"/>
                <w:sz w:val="20"/>
                <w:szCs w:val="20"/>
              </w:rPr>
            </w:pPr>
            <w:del w:id="1142" w:author="Autor">
              <w:r w:rsidRPr="0077337C"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1456C1" w:rsidRPr="0077337C" w14:paraId="314997E6" w14:textId="77777777" w:rsidTr="00675C58">
        <w:trPr>
          <w:trHeight w:val="510"/>
          <w:del w:id="1143" w:author="Autor"/>
        </w:trPr>
        <w:tc>
          <w:tcPr>
            <w:tcW w:w="861" w:type="dxa"/>
            <w:vAlign w:val="center"/>
            <w:hideMark/>
          </w:tcPr>
          <w:p w14:paraId="2B498EF4" w14:textId="77777777" w:rsidR="001456C1" w:rsidRPr="0077337C" w:rsidRDefault="001456C1">
            <w:pPr>
              <w:jc w:val="center"/>
              <w:rPr>
                <w:del w:id="1144" w:author="Autor"/>
                <w:color w:val="000000"/>
                <w:sz w:val="20"/>
                <w:szCs w:val="20"/>
              </w:rPr>
            </w:pPr>
            <w:del w:id="1145" w:author="Autor">
              <w:r w:rsidRPr="0077337C">
                <w:rPr>
                  <w:color w:val="000000"/>
                  <w:sz w:val="20"/>
                  <w:szCs w:val="20"/>
                </w:rPr>
                <w:delText>1.3</w:delText>
              </w:r>
            </w:del>
          </w:p>
        </w:tc>
        <w:tc>
          <w:tcPr>
            <w:tcW w:w="5231" w:type="dxa"/>
            <w:gridSpan w:val="3"/>
            <w:vAlign w:val="center"/>
            <w:hideMark/>
          </w:tcPr>
          <w:p w14:paraId="3FFDFEC2" w14:textId="77777777" w:rsidR="001456C1" w:rsidRPr="0077337C" w:rsidRDefault="001456C1">
            <w:pPr>
              <w:rPr>
                <w:del w:id="1146" w:author="Autor"/>
                <w:color w:val="000000"/>
                <w:sz w:val="20"/>
                <w:szCs w:val="20"/>
                <w:lang w:eastAsia="en-US"/>
              </w:rPr>
            </w:pPr>
            <w:del w:id="1147" w:author="Autor">
              <w:r w:rsidRPr="0077337C">
                <w:rPr>
                  <w:color w:val="000000"/>
                  <w:sz w:val="20"/>
                  <w:szCs w:val="20"/>
                  <w:lang w:eastAsia="en-US"/>
                </w:rPr>
                <w:delText>Je identifikačný údaj banky a</w:delText>
              </w:r>
              <w:r w:rsidR="00A65887">
                <w:rPr>
                  <w:color w:val="000000"/>
                  <w:sz w:val="20"/>
                  <w:szCs w:val="20"/>
                  <w:lang w:eastAsia="en-US"/>
                </w:rPr>
                <w:delText> </w:delText>
              </w:r>
              <w:r w:rsidRPr="0077337C">
                <w:rPr>
                  <w:color w:val="000000"/>
                  <w:sz w:val="20"/>
                  <w:szCs w:val="20"/>
                  <w:lang w:eastAsia="en-US"/>
                </w:rPr>
                <w:delText>číslo účtu vo forme IBAN zhodný s</w:delText>
              </w:r>
              <w:r w:rsidR="00A65887">
                <w:rPr>
                  <w:color w:val="000000"/>
                  <w:sz w:val="20"/>
                  <w:szCs w:val="20"/>
                  <w:lang w:eastAsia="en-US"/>
                </w:rPr>
                <w:delText> </w:delText>
              </w:r>
              <w:r w:rsidRPr="0077337C">
                <w:rPr>
                  <w:color w:val="000000"/>
                  <w:sz w:val="20"/>
                  <w:szCs w:val="20"/>
                  <w:lang w:eastAsia="en-US"/>
                </w:rPr>
                <w:delText>údajmi v</w:delText>
              </w:r>
              <w:r w:rsidR="00A65887">
                <w:rPr>
                  <w:color w:val="000000"/>
                  <w:sz w:val="20"/>
                  <w:szCs w:val="20"/>
                  <w:lang w:eastAsia="en-US"/>
                </w:rPr>
                <w:delText> </w:delText>
              </w:r>
              <w:r w:rsidR="00A5426A">
                <w:rPr>
                  <w:color w:val="000000"/>
                  <w:sz w:val="20"/>
                  <w:szCs w:val="20"/>
                  <w:lang w:eastAsia="en-US"/>
                </w:rPr>
                <w:delText>Zmluv</w:delText>
              </w:r>
              <w:r w:rsidRPr="0077337C">
                <w:rPr>
                  <w:color w:val="000000"/>
                  <w:sz w:val="20"/>
                  <w:szCs w:val="20"/>
                  <w:lang w:eastAsia="en-US"/>
                </w:rPr>
                <w:delText xml:space="preserve">e </w:delText>
              </w:r>
              <w:r w:rsidR="00B1112A">
                <w:rPr>
                  <w:color w:val="000000"/>
                  <w:sz w:val="20"/>
                  <w:szCs w:val="20"/>
                  <w:lang w:eastAsia="en-US"/>
                </w:rPr>
                <w:delText xml:space="preserve">o NFP </w:delText>
              </w:r>
              <w:r w:rsidRPr="0077337C">
                <w:rPr>
                  <w:color w:val="000000"/>
                  <w:sz w:val="20"/>
                  <w:szCs w:val="20"/>
                  <w:lang w:eastAsia="en-US"/>
                </w:rPr>
                <w:delText>v</w:delText>
              </w:r>
              <w:r w:rsidR="00A65887">
                <w:rPr>
                  <w:color w:val="000000"/>
                  <w:sz w:val="20"/>
                  <w:szCs w:val="20"/>
                  <w:lang w:eastAsia="en-US"/>
                </w:rPr>
                <w:delText> </w:delText>
              </w:r>
              <w:r w:rsidRPr="0077337C">
                <w:rPr>
                  <w:color w:val="000000"/>
                  <w:sz w:val="20"/>
                  <w:szCs w:val="20"/>
                  <w:lang w:eastAsia="en-US"/>
                </w:rPr>
                <w:delText>platnom znení?</w:delText>
              </w:r>
            </w:del>
          </w:p>
        </w:tc>
        <w:tc>
          <w:tcPr>
            <w:tcW w:w="577" w:type="dxa"/>
            <w:vAlign w:val="center"/>
            <w:hideMark/>
          </w:tcPr>
          <w:p w14:paraId="0E232355" w14:textId="77777777" w:rsidR="001456C1" w:rsidRPr="0077337C" w:rsidRDefault="001456C1">
            <w:pPr>
              <w:rPr>
                <w:del w:id="1148" w:author="Autor"/>
                <w:color w:val="000000"/>
                <w:sz w:val="20"/>
                <w:szCs w:val="20"/>
              </w:rPr>
            </w:pPr>
            <w:del w:id="1149" w:author="Autor">
              <w:r w:rsidRPr="0077337C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750F38F6" w14:textId="77777777" w:rsidR="001456C1" w:rsidRPr="0077337C" w:rsidRDefault="001456C1">
            <w:pPr>
              <w:rPr>
                <w:del w:id="1150" w:author="Autor"/>
                <w:color w:val="000000"/>
                <w:sz w:val="20"/>
                <w:szCs w:val="20"/>
              </w:rPr>
            </w:pPr>
            <w:del w:id="1151" w:author="Autor">
              <w:r w:rsidRPr="0077337C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3" w:type="dxa"/>
            <w:vAlign w:val="center"/>
            <w:hideMark/>
          </w:tcPr>
          <w:p w14:paraId="64092156" w14:textId="77777777" w:rsidR="001456C1" w:rsidRPr="0077337C" w:rsidRDefault="001456C1">
            <w:pPr>
              <w:rPr>
                <w:del w:id="1152" w:author="Autor"/>
                <w:color w:val="000000"/>
                <w:sz w:val="20"/>
                <w:szCs w:val="20"/>
              </w:rPr>
            </w:pPr>
            <w:del w:id="1153" w:author="Autor">
              <w:r w:rsidRPr="0077337C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143" w:type="dxa"/>
            <w:vAlign w:val="center"/>
            <w:hideMark/>
          </w:tcPr>
          <w:p w14:paraId="4D50D6B4" w14:textId="77777777" w:rsidR="001456C1" w:rsidRPr="0077337C" w:rsidRDefault="001456C1">
            <w:pPr>
              <w:jc w:val="both"/>
              <w:rPr>
                <w:del w:id="1154" w:author="Autor"/>
                <w:b/>
                <w:bCs/>
                <w:color w:val="000000"/>
                <w:sz w:val="20"/>
                <w:szCs w:val="20"/>
              </w:rPr>
            </w:pPr>
            <w:del w:id="1155" w:author="Autor">
              <w:r w:rsidRPr="0077337C"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1456C1" w:rsidRPr="0077337C" w14:paraId="4EFF1924" w14:textId="77777777" w:rsidTr="00675C58">
        <w:trPr>
          <w:trHeight w:val="510"/>
          <w:del w:id="1156" w:author="Autor"/>
        </w:trPr>
        <w:tc>
          <w:tcPr>
            <w:tcW w:w="861" w:type="dxa"/>
            <w:vAlign w:val="center"/>
            <w:hideMark/>
          </w:tcPr>
          <w:p w14:paraId="6F552A98" w14:textId="77777777" w:rsidR="001456C1" w:rsidRPr="0077337C" w:rsidRDefault="001456C1">
            <w:pPr>
              <w:jc w:val="center"/>
              <w:rPr>
                <w:del w:id="1157" w:author="Autor"/>
                <w:color w:val="000000"/>
                <w:sz w:val="20"/>
                <w:szCs w:val="20"/>
              </w:rPr>
            </w:pPr>
            <w:del w:id="1158" w:author="Autor">
              <w:r w:rsidRPr="0077337C">
                <w:rPr>
                  <w:color w:val="000000"/>
                  <w:sz w:val="20"/>
                  <w:szCs w:val="20"/>
                </w:rPr>
                <w:delText>1.4</w:delText>
              </w:r>
            </w:del>
          </w:p>
        </w:tc>
        <w:tc>
          <w:tcPr>
            <w:tcW w:w="5231" w:type="dxa"/>
            <w:gridSpan w:val="3"/>
            <w:vAlign w:val="center"/>
            <w:hideMark/>
          </w:tcPr>
          <w:p w14:paraId="314FF378" w14:textId="77777777" w:rsidR="001456C1" w:rsidRPr="0024400F" w:rsidRDefault="001456C1" w:rsidP="00E83484">
            <w:pPr>
              <w:pStyle w:val="Default"/>
              <w:rPr>
                <w:del w:id="1159" w:author="Autor"/>
                <w:rFonts w:ascii="Times New Roman" w:hAnsi="Times New Roman"/>
                <w:sz w:val="20"/>
              </w:rPr>
            </w:pPr>
            <w:del w:id="1160" w:author="Autor">
              <w:r w:rsidRPr="00D52705">
                <w:rPr>
                  <w:rFonts w:ascii="Times New Roman" w:hAnsi="Times New Roman" w:cs="Times New Roman"/>
                  <w:sz w:val="20"/>
                  <w:szCs w:val="20"/>
                </w:rPr>
                <w:delText>Je ŽoP spracovaná na predpísanom formulári, vyplnená vo všetkých povinných poliach v</w:delText>
              </w:r>
              <w:r w:rsidR="00A65887">
                <w:rPr>
                  <w:rFonts w:ascii="Times New Roman" w:hAnsi="Times New Roman" w:cs="Times New Roman"/>
                  <w:sz w:val="20"/>
                  <w:szCs w:val="20"/>
                </w:rPr>
                <w:delText> </w:delText>
              </w:r>
              <w:r w:rsidRPr="00D52705">
                <w:rPr>
                  <w:rFonts w:ascii="Times New Roman" w:hAnsi="Times New Roman" w:cs="Times New Roman"/>
                  <w:sz w:val="20"/>
                  <w:szCs w:val="20"/>
                </w:rPr>
                <w:delText>súlade s</w:delText>
              </w:r>
              <w:r w:rsidR="00A65887">
                <w:rPr>
                  <w:rFonts w:ascii="Times New Roman" w:hAnsi="Times New Roman" w:cs="Times New Roman"/>
                  <w:sz w:val="20"/>
                  <w:szCs w:val="20"/>
                </w:rPr>
                <w:delText> </w:delText>
              </w:r>
              <w:r w:rsidRPr="00D52705">
                <w:rPr>
                  <w:rFonts w:ascii="Times New Roman" w:hAnsi="Times New Roman" w:cs="Times New Roman"/>
                  <w:sz w:val="20"/>
                  <w:szCs w:val="20"/>
                </w:rPr>
                <w:delText>platnými pokynmi k</w:delText>
              </w:r>
              <w:r w:rsidR="00A65887">
                <w:rPr>
                  <w:rFonts w:ascii="Times New Roman" w:hAnsi="Times New Roman" w:cs="Times New Roman"/>
                  <w:sz w:val="20"/>
                  <w:szCs w:val="20"/>
                </w:rPr>
                <w:delText> </w:delText>
              </w:r>
              <w:r w:rsidRPr="00D52705">
                <w:rPr>
                  <w:rFonts w:ascii="Times New Roman" w:hAnsi="Times New Roman" w:cs="Times New Roman"/>
                  <w:sz w:val="20"/>
                  <w:szCs w:val="20"/>
                </w:rPr>
                <w:delText>vypĺňaniu ŽoP</w:delText>
              </w:r>
              <w:r w:rsidR="00503240" w:rsidRPr="00D52705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? </w:delText>
              </w:r>
              <w:r w:rsidR="00A65887">
                <w:rPr>
                  <w:sz w:val="20"/>
                  <w:szCs w:val="20"/>
                </w:rPr>
                <w:delText> </w:delText>
              </w:r>
            </w:del>
          </w:p>
        </w:tc>
        <w:tc>
          <w:tcPr>
            <w:tcW w:w="577" w:type="dxa"/>
            <w:vAlign w:val="center"/>
            <w:hideMark/>
          </w:tcPr>
          <w:p w14:paraId="633C0BF2" w14:textId="77777777" w:rsidR="001456C1" w:rsidRPr="00267AF2" w:rsidRDefault="001456C1">
            <w:pPr>
              <w:rPr>
                <w:del w:id="1161" w:author="Autor"/>
                <w:color w:val="000000"/>
                <w:sz w:val="20"/>
                <w:szCs w:val="20"/>
              </w:rPr>
            </w:pPr>
            <w:del w:id="1162" w:author="Autor">
              <w:r w:rsidRPr="00267AF2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11A33C73" w14:textId="77777777" w:rsidR="001456C1" w:rsidRPr="0077337C" w:rsidRDefault="001456C1">
            <w:pPr>
              <w:rPr>
                <w:del w:id="1163" w:author="Autor"/>
                <w:color w:val="000000"/>
                <w:sz w:val="20"/>
                <w:szCs w:val="20"/>
              </w:rPr>
            </w:pPr>
            <w:del w:id="1164" w:author="Autor">
              <w:r w:rsidRPr="0077337C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3" w:type="dxa"/>
            <w:vAlign w:val="center"/>
            <w:hideMark/>
          </w:tcPr>
          <w:p w14:paraId="3E52D315" w14:textId="77777777" w:rsidR="001456C1" w:rsidRPr="0077337C" w:rsidRDefault="001456C1">
            <w:pPr>
              <w:rPr>
                <w:del w:id="1165" w:author="Autor"/>
                <w:color w:val="000000"/>
                <w:sz w:val="20"/>
                <w:szCs w:val="20"/>
              </w:rPr>
            </w:pPr>
            <w:del w:id="1166" w:author="Autor">
              <w:r w:rsidRPr="0077337C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143" w:type="dxa"/>
            <w:vAlign w:val="center"/>
            <w:hideMark/>
          </w:tcPr>
          <w:p w14:paraId="0A78952A" w14:textId="77777777" w:rsidR="001456C1" w:rsidRPr="0077337C" w:rsidRDefault="001456C1">
            <w:pPr>
              <w:jc w:val="both"/>
              <w:rPr>
                <w:del w:id="1167" w:author="Autor"/>
                <w:b/>
                <w:bCs/>
                <w:color w:val="000000"/>
              </w:rPr>
            </w:pPr>
            <w:del w:id="1168" w:author="Autor">
              <w:r w:rsidRPr="0077337C"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1456C1" w:rsidRPr="0077337C" w14:paraId="3C4B1A56" w14:textId="77777777" w:rsidTr="00675C58">
        <w:trPr>
          <w:trHeight w:val="510"/>
          <w:del w:id="1169" w:author="Autor"/>
        </w:trPr>
        <w:tc>
          <w:tcPr>
            <w:tcW w:w="861" w:type="dxa"/>
            <w:vAlign w:val="center"/>
            <w:hideMark/>
          </w:tcPr>
          <w:p w14:paraId="2B744C5A" w14:textId="77777777" w:rsidR="001456C1" w:rsidRPr="0077337C" w:rsidRDefault="001456C1">
            <w:pPr>
              <w:jc w:val="center"/>
              <w:rPr>
                <w:del w:id="1170" w:author="Autor"/>
                <w:color w:val="000000"/>
                <w:sz w:val="20"/>
                <w:szCs w:val="20"/>
              </w:rPr>
            </w:pPr>
            <w:del w:id="1171" w:author="Autor">
              <w:r w:rsidRPr="0077337C">
                <w:rPr>
                  <w:color w:val="000000"/>
                  <w:sz w:val="20"/>
                  <w:szCs w:val="20"/>
                </w:rPr>
                <w:delText>1.5</w:delText>
              </w:r>
            </w:del>
          </w:p>
        </w:tc>
        <w:tc>
          <w:tcPr>
            <w:tcW w:w="5231" w:type="dxa"/>
            <w:gridSpan w:val="3"/>
            <w:vAlign w:val="center"/>
            <w:hideMark/>
          </w:tcPr>
          <w:p w14:paraId="27A1DD1B" w14:textId="77777777" w:rsidR="001456C1" w:rsidRPr="0077337C" w:rsidRDefault="001456C1" w:rsidP="00B1112A">
            <w:pPr>
              <w:rPr>
                <w:del w:id="1172" w:author="Autor"/>
                <w:color w:val="000000"/>
                <w:sz w:val="20"/>
                <w:szCs w:val="20"/>
                <w:lang w:eastAsia="en-US"/>
              </w:rPr>
            </w:pPr>
            <w:del w:id="1173" w:author="Autor">
              <w:r w:rsidRPr="0077337C">
                <w:rPr>
                  <w:color w:val="000000"/>
                  <w:sz w:val="20"/>
                  <w:szCs w:val="20"/>
                  <w:lang w:eastAsia="en-US"/>
                </w:rPr>
                <w:delText>Nárokuje si prijímateľ výšku zálohovej platby v</w:delText>
              </w:r>
              <w:r w:rsidR="00A65887">
                <w:rPr>
                  <w:color w:val="000000"/>
                  <w:sz w:val="20"/>
                  <w:szCs w:val="20"/>
                  <w:lang w:eastAsia="en-US"/>
                </w:rPr>
                <w:delText> </w:delText>
              </w:r>
              <w:r w:rsidRPr="0077337C">
                <w:rPr>
                  <w:color w:val="000000"/>
                  <w:sz w:val="20"/>
                  <w:szCs w:val="20"/>
                  <w:lang w:eastAsia="en-US"/>
                </w:rPr>
                <w:delText xml:space="preserve">zmysle podmienok stanovených </w:delText>
              </w:r>
              <w:r w:rsidR="00A5426A">
                <w:rPr>
                  <w:color w:val="000000"/>
                  <w:sz w:val="20"/>
                  <w:szCs w:val="20"/>
                  <w:lang w:eastAsia="en-US"/>
                </w:rPr>
                <w:delText>Zmluv</w:delText>
              </w:r>
              <w:r w:rsidRPr="0077337C">
                <w:rPr>
                  <w:color w:val="000000"/>
                  <w:sz w:val="20"/>
                  <w:szCs w:val="20"/>
                  <w:lang w:eastAsia="en-US"/>
                </w:rPr>
                <w:delText>ou o</w:delText>
              </w:r>
              <w:r w:rsidR="00A65887">
                <w:rPr>
                  <w:color w:val="000000"/>
                  <w:sz w:val="20"/>
                  <w:szCs w:val="20"/>
                  <w:lang w:eastAsia="en-US"/>
                </w:rPr>
                <w:delText> </w:delText>
              </w:r>
              <w:r w:rsidRPr="0077337C">
                <w:rPr>
                  <w:color w:val="000000"/>
                  <w:sz w:val="20"/>
                  <w:szCs w:val="20"/>
                  <w:lang w:eastAsia="en-US"/>
                </w:rPr>
                <w:delText xml:space="preserve"> NFP? </w:delText>
              </w:r>
            </w:del>
          </w:p>
        </w:tc>
        <w:tc>
          <w:tcPr>
            <w:tcW w:w="577" w:type="dxa"/>
            <w:vAlign w:val="center"/>
            <w:hideMark/>
          </w:tcPr>
          <w:p w14:paraId="07AC286F" w14:textId="77777777" w:rsidR="001456C1" w:rsidRPr="0077337C" w:rsidRDefault="001456C1">
            <w:pPr>
              <w:rPr>
                <w:del w:id="1174" w:author="Autor"/>
                <w:color w:val="000000"/>
                <w:sz w:val="20"/>
                <w:szCs w:val="20"/>
              </w:rPr>
            </w:pPr>
            <w:del w:id="1175" w:author="Autor">
              <w:r w:rsidRPr="0077337C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7297D2B5" w14:textId="77777777" w:rsidR="001456C1" w:rsidRPr="0077337C" w:rsidRDefault="001456C1">
            <w:pPr>
              <w:rPr>
                <w:del w:id="1176" w:author="Autor"/>
                <w:color w:val="000000"/>
                <w:sz w:val="20"/>
                <w:szCs w:val="20"/>
              </w:rPr>
            </w:pPr>
            <w:del w:id="1177" w:author="Autor">
              <w:r w:rsidRPr="0077337C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3" w:type="dxa"/>
            <w:vAlign w:val="center"/>
            <w:hideMark/>
          </w:tcPr>
          <w:p w14:paraId="457B6649" w14:textId="77777777" w:rsidR="001456C1" w:rsidRPr="0077337C" w:rsidRDefault="001456C1">
            <w:pPr>
              <w:rPr>
                <w:del w:id="1178" w:author="Autor"/>
                <w:color w:val="000000"/>
                <w:sz w:val="20"/>
                <w:szCs w:val="20"/>
              </w:rPr>
            </w:pPr>
            <w:del w:id="1179" w:author="Autor">
              <w:r w:rsidRPr="0077337C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143" w:type="dxa"/>
            <w:vAlign w:val="center"/>
            <w:hideMark/>
          </w:tcPr>
          <w:p w14:paraId="2A0FD42A" w14:textId="77777777" w:rsidR="001456C1" w:rsidRPr="0077337C" w:rsidRDefault="001456C1">
            <w:pPr>
              <w:jc w:val="both"/>
              <w:rPr>
                <w:del w:id="1180" w:author="Autor"/>
                <w:b/>
                <w:bCs/>
                <w:color w:val="000000"/>
              </w:rPr>
            </w:pPr>
            <w:del w:id="1181" w:author="Autor">
              <w:r w:rsidRPr="0077337C"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1456C1" w:rsidRPr="0077337C" w14:paraId="4B8581E2" w14:textId="77777777" w:rsidTr="00675C58">
        <w:trPr>
          <w:trHeight w:val="411"/>
          <w:del w:id="1182" w:author="Autor"/>
        </w:trPr>
        <w:tc>
          <w:tcPr>
            <w:tcW w:w="861" w:type="dxa"/>
            <w:vAlign w:val="center"/>
            <w:hideMark/>
          </w:tcPr>
          <w:p w14:paraId="283E2F3C" w14:textId="77777777" w:rsidR="001456C1" w:rsidRPr="0077337C" w:rsidRDefault="001456C1">
            <w:pPr>
              <w:jc w:val="center"/>
              <w:rPr>
                <w:del w:id="1183" w:author="Autor"/>
                <w:color w:val="000000"/>
                <w:sz w:val="20"/>
                <w:szCs w:val="20"/>
              </w:rPr>
            </w:pPr>
            <w:del w:id="1184" w:author="Autor">
              <w:r w:rsidRPr="0077337C">
                <w:rPr>
                  <w:color w:val="000000"/>
                  <w:sz w:val="20"/>
                  <w:szCs w:val="20"/>
                </w:rPr>
                <w:delText>1.6</w:delText>
              </w:r>
            </w:del>
          </w:p>
        </w:tc>
        <w:tc>
          <w:tcPr>
            <w:tcW w:w="5231" w:type="dxa"/>
            <w:gridSpan w:val="3"/>
            <w:vAlign w:val="center"/>
            <w:hideMark/>
          </w:tcPr>
          <w:p w14:paraId="74A6CA0A" w14:textId="77777777" w:rsidR="001456C1" w:rsidRPr="0077337C" w:rsidRDefault="001456C1" w:rsidP="00FE54D3">
            <w:pPr>
              <w:rPr>
                <w:del w:id="1185" w:author="Autor"/>
                <w:color w:val="000000"/>
                <w:sz w:val="20"/>
                <w:szCs w:val="20"/>
                <w:lang w:eastAsia="en-US"/>
              </w:rPr>
            </w:pPr>
            <w:del w:id="1186" w:author="Autor">
              <w:r w:rsidRPr="0077337C">
                <w:rPr>
                  <w:color w:val="000000"/>
                  <w:sz w:val="20"/>
                  <w:szCs w:val="20"/>
                  <w:lang w:eastAsia="en-US"/>
                </w:rPr>
                <w:delText>Bola vykonaná, alebo sa vykonáva v</w:delText>
              </w:r>
              <w:r w:rsidR="00A65887">
                <w:rPr>
                  <w:color w:val="000000"/>
                  <w:sz w:val="20"/>
                  <w:szCs w:val="20"/>
                  <w:lang w:eastAsia="en-US"/>
                </w:rPr>
                <w:delText> </w:delText>
              </w:r>
              <w:r w:rsidRPr="0077337C">
                <w:rPr>
                  <w:color w:val="000000"/>
                  <w:sz w:val="20"/>
                  <w:szCs w:val="20"/>
                  <w:lang w:eastAsia="en-US"/>
                </w:rPr>
                <w:delText>súvislosti s</w:delText>
              </w:r>
              <w:r w:rsidR="00A65887">
                <w:rPr>
                  <w:color w:val="000000"/>
                  <w:sz w:val="20"/>
                  <w:szCs w:val="20"/>
                  <w:lang w:eastAsia="en-US"/>
                </w:rPr>
                <w:delText> </w:delText>
              </w:r>
              <w:r w:rsidRPr="0077337C">
                <w:rPr>
                  <w:color w:val="000000"/>
                  <w:sz w:val="20"/>
                  <w:szCs w:val="20"/>
                  <w:lang w:eastAsia="en-US"/>
                </w:rPr>
                <w:delText xml:space="preserve">predloženou ŽoP </w:delText>
              </w:r>
              <w:r w:rsidR="00230B5A" w:rsidRPr="0077337C">
                <w:rPr>
                  <w:color w:val="000000"/>
                  <w:sz w:val="20"/>
                  <w:szCs w:val="20"/>
                  <w:lang w:eastAsia="en-US"/>
                </w:rPr>
                <w:delText xml:space="preserve"> základná</w:delText>
              </w:r>
              <w:r w:rsidR="001A14F5" w:rsidRPr="0077337C">
                <w:rPr>
                  <w:color w:val="000000"/>
                  <w:sz w:val="20"/>
                  <w:szCs w:val="20"/>
                  <w:lang w:eastAsia="en-US"/>
                </w:rPr>
                <w:delText xml:space="preserve"> finančná</w:delText>
              </w:r>
              <w:r w:rsidRPr="0077337C">
                <w:rPr>
                  <w:color w:val="000000"/>
                  <w:sz w:val="20"/>
                  <w:szCs w:val="20"/>
                  <w:lang w:eastAsia="en-US"/>
                </w:rPr>
                <w:delText xml:space="preserve">  kontrola podľa §</w:delText>
              </w:r>
              <w:r w:rsidR="001A14F5" w:rsidRPr="0077337C">
                <w:rPr>
                  <w:color w:val="000000"/>
                  <w:sz w:val="20"/>
                  <w:szCs w:val="20"/>
                  <w:lang w:eastAsia="en-US"/>
                </w:rPr>
                <w:delText xml:space="preserve"> </w:delText>
              </w:r>
              <w:r w:rsidR="00230B5A" w:rsidRPr="0077337C">
                <w:rPr>
                  <w:color w:val="000000"/>
                  <w:sz w:val="20"/>
                  <w:szCs w:val="20"/>
                  <w:lang w:eastAsia="en-US"/>
                </w:rPr>
                <w:delText>7</w:delText>
              </w:r>
              <w:r w:rsidRPr="0077337C">
                <w:rPr>
                  <w:color w:val="000000"/>
                  <w:sz w:val="20"/>
                  <w:szCs w:val="20"/>
                  <w:lang w:eastAsia="en-US"/>
                </w:rPr>
                <w:delText xml:space="preserve"> zákona č.</w:delText>
              </w:r>
              <w:r w:rsidR="00230B5A" w:rsidRPr="0077337C">
                <w:rPr>
                  <w:color w:val="000000"/>
                  <w:sz w:val="20"/>
                  <w:szCs w:val="20"/>
                  <w:lang w:eastAsia="en-US"/>
                </w:rPr>
                <w:delText xml:space="preserve"> 357</w:delText>
              </w:r>
              <w:r w:rsidRPr="0077337C">
                <w:rPr>
                  <w:color w:val="000000"/>
                  <w:sz w:val="20"/>
                  <w:szCs w:val="20"/>
                  <w:lang w:eastAsia="en-US"/>
                </w:rPr>
                <w:delText xml:space="preserve"> /20</w:delText>
              </w:r>
              <w:r w:rsidR="002E387D" w:rsidRPr="0077337C">
                <w:rPr>
                  <w:color w:val="000000"/>
                  <w:sz w:val="20"/>
                  <w:szCs w:val="20"/>
                  <w:lang w:eastAsia="en-US"/>
                </w:rPr>
                <w:delText>15</w:delText>
              </w:r>
              <w:r w:rsidRPr="0077337C">
                <w:rPr>
                  <w:color w:val="000000"/>
                  <w:sz w:val="20"/>
                  <w:szCs w:val="20"/>
                  <w:lang w:eastAsia="en-US"/>
                </w:rPr>
                <w:delText xml:space="preserve"> Z. z. o</w:delText>
              </w:r>
              <w:r w:rsidR="00A65887">
                <w:rPr>
                  <w:color w:val="000000"/>
                  <w:sz w:val="20"/>
                  <w:szCs w:val="20"/>
                  <w:lang w:eastAsia="en-US"/>
                </w:rPr>
                <w:delText> </w:delText>
              </w:r>
              <w:r w:rsidRPr="0077337C">
                <w:rPr>
                  <w:color w:val="000000"/>
                  <w:sz w:val="20"/>
                  <w:szCs w:val="20"/>
                  <w:lang w:eastAsia="en-US"/>
                </w:rPr>
                <w:delText>finančnej kontrole a</w:delText>
              </w:r>
              <w:r w:rsidR="00A65887">
                <w:rPr>
                  <w:color w:val="000000"/>
                  <w:sz w:val="20"/>
                  <w:szCs w:val="20"/>
                  <w:lang w:eastAsia="en-US"/>
                </w:rPr>
                <w:delText> </w:delText>
              </w:r>
              <w:r w:rsidRPr="0077337C">
                <w:rPr>
                  <w:color w:val="000000"/>
                  <w:sz w:val="20"/>
                  <w:szCs w:val="20"/>
                  <w:lang w:eastAsia="en-US"/>
                </w:rPr>
                <w:delText>audite a</w:delText>
              </w:r>
              <w:r w:rsidR="00A65887">
                <w:rPr>
                  <w:color w:val="000000"/>
                  <w:sz w:val="20"/>
                  <w:szCs w:val="20"/>
                  <w:lang w:eastAsia="en-US"/>
                </w:rPr>
                <w:delText> </w:delText>
              </w:r>
              <w:r w:rsidRPr="0077337C">
                <w:rPr>
                  <w:color w:val="000000"/>
                  <w:sz w:val="20"/>
                  <w:szCs w:val="20"/>
                  <w:lang w:eastAsia="en-US"/>
                </w:rPr>
                <w:delText>o</w:delText>
              </w:r>
              <w:r w:rsidR="00A65887">
                <w:rPr>
                  <w:color w:val="000000"/>
                  <w:sz w:val="20"/>
                  <w:szCs w:val="20"/>
                  <w:lang w:eastAsia="en-US"/>
                </w:rPr>
                <w:delText> </w:delText>
              </w:r>
              <w:r w:rsidRPr="0077337C">
                <w:rPr>
                  <w:color w:val="000000"/>
                  <w:sz w:val="20"/>
                  <w:szCs w:val="20"/>
                  <w:lang w:eastAsia="en-US"/>
                </w:rPr>
                <w:delText>zmene a</w:delText>
              </w:r>
              <w:r w:rsidR="00A65887">
                <w:rPr>
                  <w:color w:val="000000"/>
                  <w:sz w:val="20"/>
                  <w:szCs w:val="20"/>
                  <w:lang w:eastAsia="en-US"/>
                </w:rPr>
                <w:delText> </w:delText>
              </w:r>
              <w:r w:rsidRPr="0077337C">
                <w:rPr>
                  <w:color w:val="000000"/>
                  <w:sz w:val="20"/>
                  <w:szCs w:val="20"/>
                  <w:lang w:eastAsia="en-US"/>
                </w:rPr>
                <w:delText xml:space="preserve">doplnení niektorých zákonov ? </w:delText>
              </w:r>
              <w:r w:rsidR="00A65887">
                <w:rPr>
                  <w:color w:val="000000"/>
                  <w:sz w:val="20"/>
                  <w:szCs w:val="20"/>
                </w:rPr>
                <w:delText>      </w:delText>
              </w:r>
            </w:del>
          </w:p>
        </w:tc>
        <w:tc>
          <w:tcPr>
            <w:tcW w:w="577" w:type="dxa"/>
            <w:vAlign w:val="center"/>
            <w:hideMark/>
          </w:tcPr>
          <w:p w14:paraId="3DA1D925" w14:textId="77777777" w:rsidR="001456C1" w:rsidRPr="0077337C" w:rsidRDefault="001456C1">
            <w:pPr>
              <w:rPr>
                <w:del w:id="1187" w:author="Autor"/>
                <w:color w:val="000000"/>
                <w:sz w:val="20"/>
                <w:szCs w:val="20"/>
              </w:rPr>
            </w:pPr>
            <w:del w:id="1188" w:author="Autor">
              <w:r w:rsidRPr="0077337C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05142F7F" w14:textId="77777777" w:rsidR="001456C1" w:rsidRPr="0077337C" w:rsidRDefault="001456C1">
            <w:pPr>
              <w:rPr>
                <w:del w:id="1189" w:author="Autor"/>
                <w:color w:val="000000"/>
                <w:sz w:val="20"/>
                <w:szCs w:val="20"/>
              </w:rPr>
            </w:pPr>
            <w:del w:id="1190" w:author="Autor">
              <w:r w:rsidRPr="0077337C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3" w:type="dxa"/>
            <w:vAlign w:val="center"/>
            <w:hideMark/>
          </w:tcPr>
          <w:p w14:paraId="726EC073" w14:textId="77777777" w:rsidR="001456C1" w:rsidRPr="0077337C" w:rsidRDefault="001456C1">
            <w:pPr>
              <w:rPr>
                <w:del w:id="1191" w:author="Autor"/>
                <w:color w:val="000000"/>
                <w:sz w:val="20"/>
                <w:szCs w:val="20"/>
              </w:rPr>
            </w:pPr>
            <w:del w:id="1192" w:author="Autor">
              <w:r w:rsidRPr="0077337C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143" w:type="dxa"/>
            <w:vAlign w:val="center"/>
            <w:hideMark/>
          </w:tcPr>
          <w:p w14:paraId="1DD9E727" w14:textId="77777777" w:rsidR="001456C1" w:rsidRPr="0077337C" w:rsidRDefault="001456C1">
            <w:pPr>
              <w:jc w:val="both"/>
              <w:rPr>
                <w:del w:id="1193" w:author="Autor"/>
                <w:b/>
                <w:bCs/>
                <w:color w:val="000000"/>
              </w:rPr>
            </w:pPr>
            <w:del w:id="1194" w:author="Autor">
              <w:r w:rsidRPr="0077337C"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1456C1" w:rsidRPr="0077337C" w14:paraId="762F2667" w14:textId="77777777" w:rsidTr="00675C58">
        <w:trPr>
          <w:trHeight w:val="698"/>
          <w:del w:id="1195" w:author="Autor"/>
        </w:trPr>
        <w:tc>
          <w:tcPr>
            <w:tcW w:w="861" w:type="dxa"/>
            <w:vAlign w:val="center"/>
            <w:hideMark/>
          </w:tcPr>
          <w:p w14:paraId="5BD49637" w14:textId="77777777" w:rsidR="001456C1" w:rsidRPr="0077337C" w:rsidRDefault="001456C1">
            <w:pPr>
              <w:jc w:val="center"/>
              <w:rPr>
                <w:del w:id="1196" w:author="Autor"/>
                <w:color w:val="000000"/>
                <w:sz w:val="20"/>
                <w:szCs w:val="20"/>
              </w:rPr>
            </w:pPr>
            <w:del w:id="1197" w:author="Autor">
              <w:r w:rsidRPr="0077337C">
                <w:rPr>
                  <w:color w:val="000000"/>
                  <w:sz w:val="20"/>
                  <w:szCs w:val="20"/>
                </w:rPr>
                <w:delText>1.7</w:delText>
              </w:r>
            </w:del>
          </w:p>
        </w:tc>
        <w:tc>
          <w:tcPr>
            <w:tcW w:w="5231" w:type="dxa"/>
            <w:gridSpan w:val="3"/>
            <w:vAlign w:val="center"/>
            <w:hideMark/>
          </w:tcPr>
          <w:p w14:paraId="05939107" w14:textId="77777777" w:rsidR="001456C1" w:rsidRPr="0077337C" w:rsidRDefault="001456C1" w:rsidP="00E83484">
            <w:pPr>
              <w:rPr>
                <w:del w:id="1198" w:author="Autor"/>
                <w:color w:val="000000"/>
                <w:sz w:val="20"/>
                <w:szCs w:val="20"/>
              </w:rPr>
            </w:pPr>
            <w:del w:id="1199" w:author="Autor">
              <w:r w:rsidRPr="0024400F">
                <w:rPr>
                  <w:sz w:val="20"/>
                  <w:szCs w:val="20"/>
                </w:rPr>
                <w:delText>Je ŽoP podpísaná štatutárnym orgánom prijímateľa alebo ním poverenou osobou</w:delText>
              </w:r>
              <w:r w:rsidR="00503240" w:rsidRPr="0024400F">
                <w:rPr>
                  <w:sz w:val="20"/>
                  <w:szCs w:val="20"/>
                </w:rPr>
                <w:delText xml:space="preserve">? </w:delText>
              </w:r>
              <w:r w:rsidR="00A65887">
                <w:rPr>
                  <w:sz w:val="20"/>
                  <w:szCs w:val="20"/>
                </w:rPr>
                <w:delText> </w:delText>
              </w:r>
            </w:del>
          </w:p>
        </w:tc>
        <w:tc>
          <w:tcPr>
            <w:tcW w:w="577" w:type="dxa"/>
            <w:vAlign w:val="center"/>
            <w:hideMark/>
          </w:tcPr>
          <w:p w14:paraId="092F733E" w14:textId="77777777" w:rsidR="001456C1" w:rsidRPr="0077337C" w:rsidRDefault="001456C1">
            <w:pPr>
              <w:rPr>
                <w:del w:id="1200" w:author="Autor"/>
                <w:color w:val="000000"/>
                <w:sz w:val="20"/>
                <w:szCs w:val="20"/>
              </w:rPr>
            </w:pPr>
            <w:del w:id="1201" w:author="Autor">
              <w:r w:rsidRPr="0077337C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7C64BFC0" w14:textId="77777777" w:rsidR="001456C1" w:rsidRPr="0077337C" w:rsidRDefault="001456C1">
            <w:pPr>
              <w:rPr>
                <w:del w:id="1202" w:author="Autor"/>
                <w:color w:val="000000"/>
                <w:sz w:val="20"/>
                <w:szCs w:val="20"/>
              </w:rPr>
            </w:pPr>
            <w:del w:id="1203" w:author="Autor">
              <w:r w:rsidRPr="0077337C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3" w:type="dxa"/>
            <w:vAlign w:val="center"/>
            <w:hideMark/>
          </w:tcPr>
          <w:p w14:paraId="401D2BBA" w14:textId="77777777" w:rsidR="001456C1" w:rsidRPr="0077337C" w:rsidRDefault="001456C1">
            <w:pPr>
              <w:rPr>
                <w:del w:id="1204" w:author="Autor"/>
                <w:color w:val="000000"/>
                <w:sz w:val="20"/>
                <w:szCs w:val="20"/>
              </w:rPr>
            </w:pPr>
            <w:del w:id="1205" w:author="Autor">
              <w:r w:rsidRPr="0077337C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143" w:type="dxa"/>
            <w:vAlign w:val="center"/>
            <w:hideMark/>
          </w:tcPr>
          <w:p w14:paraId="3A234587" w14:textId="77777777" w:rsidR="001456C1" w:rsidRPr="0077337C" w:rsidRDefault="001456C1">
            <w:pPr>
              <w:jc w:val="both"/>
              <w:rPr>
                <w:del w:id="1206" w:author="Autor"/>
                <w:b/>
                <w:bCs/>
                <w:color w:val="000000"/>
                <w:sz w:val="20"/>
                <w:szCs w:val="20"/>
              </w:rPr>
            </w:pPr>
            <w:del w:id="1207" w:author="Autor">
              <w:r w:rsidRPr="0077337C"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1456C1" w:rsidRPr="0077337C" w14:paraId="11530451" w14:textId="77777777" w:rsidTr="00675C58">
        <w:trPr>
          <w:trHeight w:val="300"/>
          <w:del w:id="1208" w:author="Autor"/>
        </w:trPr>
        <w:tc>
          <w:tcPr>
            <w:tcW w:w="861" w:type="dxa"/>
            <w:vAlign w:val="center"/>
            <w:hideMark/>
          </w:tcPr>
          <w:p w14:paraId="09E13FDF" w14:textId="77777777" w:rsidR="001456C1" w:rsidRPr="0077337C" w:rsidRDefault="001456C1">
            <w:pPr>
              <w:jc w:val="center"/>
              <w:rPr>
                <w:del w:id="1209" w:author="Autor"/>
                <w:color w:val="000000"/>
                <w:sz w:val="20"/>
                <w:szCs w:val="20"/>
              </w:rPr>
            </w:pPr>
            <w:del w:id="1210" w:author="Autor">
              <w:r w:rsidRPr="0077337C">
                <w:rPr>
                  <w:color w:val="000000"/>
                  <w:sz w:val="20"/>
                  <w:szCs w:val="20"/>
                </w:rPr>
                <w:delText>1.8</w:delText>
              </w:r>
            </w:del>
          </w:p>
        </w:tc>
        <w:tc>
          <w:tcPr>
            <w:tcW w:w="5231" w:type="dxa"/>
            <w:gridSpan w:val="3"/>
            <w:vAlign w:val="center"/>
            <w:hideMark/>
          </w:tcPr>
          <w:p w14:paraId="215C0AA2" w14:textId="77777777" w:rsidR="001456C1" w:rsidRPr="0077337C" w:rsidRDefault="001456C1">
            <w:pPr>
              <w:rPr>
                <w:del w:id="1211" w:author="Autor"/>
                <w:color w:val="000000"/>
                <w:sz w:val="20"/>
                <w:szCs w:val="20"/>
              </w:rPr>
            </w:pPr>
            <w:del w:id="1212" w:author="Autor">
              <w:r w:rsidRPr="0077337C">
                <w:rPr>
                  <w:color w:val="000000"/>
                  <w:sz w:val="20"/>
                  <w:szCs w:val="20"/>
                </w:rPr>
                <w:delText>Je prijímateľ oprávnený predložiť žiadosť o</w:delText>
              </w:r>
              <w:r w:rsidR="00A65887">
                <w:rPr>
                  <w:color w:val="000000"/>
                  <w:sz w:val="20"/>
                  <w:szCs w:val="20"/>
                </w:rPr>
                <w:delText> </w:delText>
              </w:r>
              <w:r w:rsidRPr="0077337C">
                <w:rPr>
                  <w:color w:val="000000"/>
                  <w:sz w:val="20"/>
                  <w:szCs w:val="20"/>
                </w:rPr>
                <w:delText>platbu?</w:delText>
              </w:r>
            </w:del>
          </w:p>
        </w:tc>
        <w:tc>
          <w:tcPr>
            <w:tcW w:w="577" w:type="dxa"/>
            <w:vAlign w:val="center"/>
            <w:hideMark/>
          </w:tcPr>
          <w:p w14:paraId="63109A4D" w14:textId="77777777" w:rsidR="001456C1" w:rsidRPr="0077337C" w:rsidRDefault="001456C1">
            <w:pPr>
              <w:rPr>
                <w:del w:id="1213" w:author="Autor"/>
                <w:color w:val="000000"/>
                <w:sz w:val="20"/>
                <w:szCs w:val="20"/>
              </w:rPr>
            </w:pPr>
            <w:del w:id="1214" w:author="Autor">
              <w:r w:rsidRPr="0077337C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0EFC77AF" w14:textId="77777777" w:rsidR="001456C1" w:rsidRPr="0077337C" w:rsidRDefault="001456C1">
            <w:pPr>
              <w:rPr>
                <w:del w:id="1215" w:author="Autor"/>
                <w:color w:val="000000"/>
                <w:sz w:val="20"/>
                <w:szCs w:val="20"/>
              </w:rPr>
            </w:pPr>
            <w:del w:id="1216" w:author="Autor">
              <w:r w:rsidRPr="0077337C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3" w:type="dxa"/>
            <w:vAlign w:val="center"/>
            <w:hideMark/>
          </w:tcPr>
          <w:p w14:paraId="068823C8" w14:textId="77777777" w:rsidR="001456C1" w:rsidRPr="0077337C" w:rsidRDefault="001456C1">
            <w:pPr>
              <w:rPr>
                <w:del w:id="1217" w:author="Autor"/>
                <w:color w:val="000000"/>
                <w:sz w:val="20"/>
                <w:szCs w:val="20"/>
              </w:rPr>
            </w:pPr>
            <w:del w:id="1218" w:author="Autor">
              <w:r w:rsidRPr="0077337C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143" w:type="dxa"/>
            <w:vAlign w:val="center"/>
            <w:hideMark/>
          </w:tcPr>
          <w:p w14:paraId="2FD173C4" w14:textId="77777777" w:rsidR="001456C1" w:rsidRPr="0077337C" w:rsidRDefault="001456C1">
            <w:pPr>
              <w:jc w:val="both"/>
              <w:rPr>
                <w:del w:id="1219" w:author="Autor"/>
                <w:b/>
                <w:bCs/>
                <w:color w:val="000000"/>
                <w:sz w:val="20"/>
                <w:szCs w:val="20"/>
              </w:rPr>
            </w:pPr>
            <w:del w:id="1220" w:author="Autor">
              <w:r w:rsidRPr="0077337C"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1A775D" w:rsidRPr="0077337C" w14:paraId="61C013EC" w14:textId="77777777" w:rsidTr="001A775D">
        <w:trPr>
          <w:trHeight w:val="300"/>
          <w:del w:id="1221" w:author="Autor"/>
        </w:trPr>
        <w:tc>
          <w:tcPr>
            <w:tcW w:w="861" w:type="dxa"/>
            <w:shd w:val="clear" w:color="000000" w:fill="B1A0C7"/>
            <w:vAlign w:val="center"/>
            <w:hideMark/>
          </w:tcPr>
          <w:p w14:paraId="38D9504C" w14:textId="77777777" w:rsidR="00A65887" w:rsidRPr="0077337C" w:rsidRDefault="00A65887">
            <w:pPr>
              <w:jc w:val="center"/>
              <w:rPr>
                <w:del w:id="1222" w:author="Autor"/>
                <w:b/>
                <w:bCs/>
                <w:color w:val="000000"/>
                <w:sz w:val="22"/>
                <w:szCs w:val="22"/>
              </w:rPr>
            </w:pPr>
            <w:del w:id="1223" w:author="Autor">
              <w:r w:rsidRPr="0077337C">
                <w:rPr>
                  <w:b/>
                  <w:bCs/>
                  <w:color w:val="000000"/>
                  <w:sz w:val="22"/>
                  <w:szCs w:val="22"/>
                </w:rPr>
                <w:delText>2</w:delText>
              </w:r>
            </w:del>
          </w:p>
        </w:tc>
        <w:tc>
          <w:tcPr>
            <w:tcW w:w="5231" w:type="dxa"/>
            <w:gridSpan w:val="3"/>
            <w:shd w:val="clear" w:color="000000" w:fill="B1A0C7"/>
            <w:vAlign w:val="center"/>
            <w:hideMark/>
          </w:tcPr>
          <w:p w14:paraId="03EA4848" w14:textId="77777777" w:rsidR="00A65887" w:rsidRPr="0077337C" w:rsidRDefault="00A65887">
            <w:pPr>
              <w:rPr>
                <w:del w:id="1224" w:author="Autor"/>
                <w:b/>
                <w:bCs/>
                <w:color w:val="000000"/>
                <w:sz w:val="22"/>
                <w:szCs w:val="22"/>
              </w:rPr>
            </w:pPr>
            <w:del w:id="1225" w:author="Autor">
              <w:r w:rsidRPr="0077337C">
                <w:rPr>
                  <w:b/>
                  <w:bCs/>
                  <w:color w:val="000000"/>
                  <w:sz w:val="22"/>
                  <w:szCs w:val="22"/>
                </w:rPr>
                <w:delText>Podozrenie z</w:delText>
              </w:r>
              <w:r w:rsidR="00FB0EB9"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  <w:r w:rsidRPr="0077337C">
                <w:rPr>
                  <w:b/>
                  <w:bCs/>
                  <w:color w:val="000000"/>
                  <w:sz w:val="22"/>
                  <w:szCs w:val="22"/>
                </w:rPr>
                <w:delText>podvodu</w:delText>
              </w:r>
              <w:r w:rsidR="00FB0EB9">
                <w:rPr>
                  <w:b/>
                  <w:bCs/>
                  <w:color w:val="000000"/>
                  <w:sz w:val="22"/>
                  <w:szCs w:val="22"/>
                </w:rPr>
                <w:delText xml:space="preserve"> a korupcie</w:delText>
              </w:r>
            </w:del>
          </w:p>
        </w:tc>
        <w:tc>
          <w:tcPr>
            <w:tcW w:w="577" w:type="dxa"/>
            <w:shd w:val="clear" w:color="000000" w:fill="B1A0C7"/>
            <w:vAlign w:val="center"/>
            <w:hideMark/>
          </w:tcPr>
          <w:p w14:paraId="4DE3AF5F" w14:textId="77777777" w:rsidR="00A65887" w:rsidRPr="0077337C" w:rsidRDefault="00A65887">
            <w:pPr>
              <w:rPr>
                <w:del w:id="1226" w:author="Autor"/>
                <w:b/>
                <w:bCs/>
                <w:color w:val="000000"/>
                <w:sz w:val="22"/>
                <w:szCs w:val="22"/>
              </w:rPr>
            </w:pPr>
            <w:del w:id="1227" w:author="Autor">
              <w:r w:rsidRPr="0077337C"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14:paraId="32CBB8B6" w14:textId="77777777" w:rsidR="00A65887" w:rsidRPr="0077337C" w:rsidRDefault="00A65887">
            <w:pPr>
              <w:rPr>
                <w:del w:id="1228" w:author="Autor"/>
                <w:b/>
                <w:bCs/>
                <w:color w:val="000000"/>
                <w:sz w:val="22"/>
                <w:szCs w:val="22"/>
              </w:rPr>
            </w:pPr>
            <w:del w:id="1229" w:author="Autor">
              <w:r w:rsidRPr="0077337C"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  <w:tc>
          <w:tcPr>
            <w:tcW w:w="713" w:type="dxa"/>
            <w:shd w:val="clear" w:color="000000" w:fill="B1A0C7"/>
            <w:vAlign w:val="center"/>
            <w:hideMark/>
          </w:tcPr>
          <w:p w14:paraId="4C79F8DB" w14:textId="77777777" w:rsidR="00A65887" w:rsidRPr="0077337C" w:rsidRDefault="00A65887">
            <w:pPr>
              <w:rPr>
                <w:del w:id="1230" w:author="Autor"/>
                <w:b/>
                <w:bCs/>
                <w:color w:val="000000"/>
                <w:sz w:val="22"/>
                <w:szCs w:val="22"/>
              </w:rPr>
            </w:pPr>
            <w:del w:id="1231" w:author="Autor">
              <w:r w:rsidRPr="0077337C"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  <w:tc>
          <w:tcPr>
            <w:tcW w:w="1143" w:type="dxa"/>
            <w:shd w:val="clear" w:color="000000" w:fill="B1A0C7"/>
            <w:vAlign w:val="center"/>
            <w:hideMark/>
          </w:tcPr>
          <w:p w14:paraId="7E4CC21F" w14:textId="77777777" w:rsidR="00A65887" w:rsidRPr="0077337C" w:rsidRDefault="00A65887">
            <w:pPr>
              <w:rPr>
                <w:del w:id="1232" w:author="Autor"/>
                <w:b/>
                <w:bCs/>
                <w:color w:val="000000"/>
                <w:sz w:val="22"/>
                <w:szCs w:val="22"/>
              </w:rPr>
            </w:pPr>
            <w:del w:id="1233" w:author="Autor">
              <w:r w:rsidRPr="0077337C"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</w:tr>
      <w:tr w:rsidR="00A65887" w:rsidRPr="0077337C" w14:paraId="468F352A" w14:textId="77777777" w:rsidTr="00675C58">
        <w:trPr>
          <w:trHeight w:val="300"/>
          <w:del w:id="1234" w:author="Autor"/>
        </w:trPr>
        <w:tc>
          <w:tcPr>
            <w:tcW w:w="861" w:type="dxa"/>
            <w:tcBorders>
              <w:bottom w:val="single" w:sz="4" w:space="0" w:color="auto"/>
            </w:tcBorders>
            <w:vAlign w:val="center"/>
            <w:hideMark/>
          </w:tcPr>
          <w:p w14:paraId="20C93DE5" w14:textId="77777777" w:rsidR="00A65887" w:rsidRPr="0077337C" w:rsidRDefault="00A65887">
            <w:pPr>
              <w:jc w:val="center"/>
              <w:rPr>
                <w:del w:id="1235" w:author="Autor"/>
                <w:color w:val="000000"/>
                <w:sz w:val="20"/>
                <w:szCs w:val="20"/>
              </w:rPr>
            </w:pPr>
            <w:del w:id="1236" w:author="Autor">
              <w:r w:rsidRPr="0077337C">
                <w:rPr>
                  <w:color w:val="000000"/>
                  <w:sz w:val="20"/>
                  <w:szCs w:val="20"/>
                </w:rPr>
                <w:delText>2.1</w:delText>
              </w:r>
            </w:del>
          </w:p>
        </w:tc>
        <w:tc>
          <w:tcPr>
            <w:tcW w:w="5231" w:type="dxa"/>
            <w:gridSpan w:val="3"/>
            <w:tcBorders>
              <w:bottom w:val="single" w:sz="4" w:space="0" w:color="auto"/>
            </w:tcBorders>
            <w:vAlign w:val="center"/>
            <w:hideMark/>
          </w:tcPr>
          <w:p w14:paraId="63584904" w14:textId="77777777" w:rsidR="00A65887" w:rsidRPr="0077337C" w:rsidRDefault="00A65887">
            <w:pPr>
              <w:rPr>
                <w:del w:id="1237" w:author="Autor"/>
                <w:color w:val="000000"/>
                <w:sz w:val="20"/>
                <w:szCs w:val="20"/>
              </w:rPr>
            </w:pPr>
            <w:del w:id="1238" w:author="Autor">
              <w:r w:rsidRPr="0077337C">
                <w:rPr>
                  <w:color w:val="000000"/>
                  <w:sz w:val="20"/>
                  <w:szCs w:val="20"/>
                </w:rPr>
                <w:delText>Bolo v rámci kontroly identifikované podozrenie z</w:delText>
              </w:r>
              <w:r w:rsidR="00FB0EB9">
                <w:rPr>
                  <w:color w:val="000000"/>
                  <w:sz w:val="20"/>
                  <w:szCs w:val="20"/>
                </w:rPr>
                <w:delText> </w:delText>
              </w:r>
              <w:r w:rsidRPr="0077337C">
                <w:rPr>
                  <w:color w:val="000000"/>
                  <w:sz w:val="20"/>
                  <w:szCs w:val="20"/>
                </w:rPr>
                <w:delText>podvodu</w:delText>
              </w:r>
              <w:r w:rsidR="00FB0EB9">
                <w:rPr>
                  <w:color w:val="000000"/>
                  <w:sz w:val="20"/>
                  <w:szCs w:val="20"/>
                </w:rPr>
                <w:delText xml:space="preserve"> alebo korupcie</w:delText>
              </w:r>
              <w:r w:rsidRPr="0077337C">
                <w:rPr>
                  <w:color w:val="000000"/>
                  <w:sz w:val="20"/>
                  <w:szCs w:val="20"/>
                </w:rPr>
                <w:delText>?</w:delText>
              </w:r>
            </w:del>
          </w:p>
        </w:tc>
        <w:tc>
          <w:tcPr>
            <w:tcW w:w="577" w:type="dxa"/>
            <w:tcBorders>
              <w:bottom w:val="single" w:sz="4" w:space="0" w:color="auto"/>
            </w:tcBorders>
            <w:vAlign w:val="center"/>
            <w:hideMark/>
          </w:tcPr>
          <w:p w14:paraId="4CF5FB97" w14:textId="77777777" w:rsidR="00A65887" w:rsidRPr="0077337C" w:rsidRDefault="00A65887">
            <w:pPr>
              <w:rPr>
                <w:del w:id="1239" w:author="Autor"/>
                <w:color w:val="000000"/>
                <w:sz w:val="20"/>
                <w:szCs w:val="20"/>
              </w:rPr>
            </w:pPr>
            <w:del w:id="1240" w:author="Autor">
              <w:r w:rsidRPr="0077337C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14:paraId="13C1A13B" w14:textId="77777777" w:rsidR="00A65887" w:rsidRPr="0077337C" w:rsidRDefault="00A65887">
            <w:pPr>
              <w:rPr>
                <w:del w:id="1241" w:author="Autor"/>
                <w:color w:val="000000"/>
                <w:sz w:val="20"/>
                <w:szCs w:val="20"/>
              </w:rPr>
            </w:pPr>
            <w:del w:id="1242" w:author="Autor">
              <w:r w:rsidRPr="0077337C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  <w:hideMark/>
          </w:tcPr>
          <w:p w14:paraId="065311F4" w14:textId="77777777" w:rsidR="00A65887" w:rsidRPr="0077337C" w:rsidRDefault="00A65887">
            <w:pPr>
              <w:rPr>
                <w:del w:id="1243" w:author="Autor"/>
                <w:color w:val="000000"/>
                <w:sz w:val="20"/>
                <w:szCs w:val="20"/>
              </w:rPr>
            </w:pPr>
            <w:del w:id="1244" w:author="Autor">
              <w:r w:rsidRPr="0077337C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143" w:type="dxa"/>
            <w:tcBorders>
              <w:bottom w:val="single" w:sz="4" w:space="0" w:color="auto"/>
            </w:tcBorders>
            <w:vAlign w:val="center"/>
            <w:hideMark/>
          </w:tcPr>
          <w:p w14:paraId="3BE475FD" w14:textId="77777777" w:rsidR="00A65887" w:rsidRPr="0077337C" w:rsidRDefault="00A65887">
            <w:pPr>
              <w:jc w:val="both"/>
              <w:rPr>
                <w:del w:id="1245" w:author="Autor"/>
                <w:b/>
                <w:bCs/>
                <w:color w:val="000000"/>
                <w:sz w:val="20"/>
                <w:szCs w:val="20"/>
              </w:rPr>
            </w:pPr>
            <w:del w:id="1246" w:author="Autor">
              <w:r w:rsidRPr="0077337C"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A65887" w:rsidRPr="0077337C" w14:paraId="7C2E87F9" w14:textId="77777777" w:rsidTr="00675C58">
        <w:trPr>
          <w:trHeight w:val="330"/>
          <w:del w:id="1247" w:author="Autor"/>
        </w:trPr>
        <w:tc>
          <w:tcPr>
            <w:tcW w:w="9092" w:type="dxa"/>
            <w:gridSpan w:val="8"/>
            <w:vAlign w:val="center"/>
            <w:hideMark/>
          </w:tcPr>
          <w:p w14:paraId="7EF76651" w14:textId="77777777" w:rsidR="00A65887" w:rsidRPr="0077337C" w:rsidRDefault="00A65887" w:rsidP="00845562">
            <w:pPr>
              <w:jc w:val="both"/>
              <w:rPr>
                <w:del w:id="1248" w:author="Autor"/>
                <w:b/>
                <w:sz w:val="20"/>
                <w:szCs w:val="20"/>
              </w:rPr>
            </w:pPr>
            <w:del w:id="1249" w:author="Autor">
              <w:r w:rsidRPr="0077337C">
                <w:rPr>
                  <w:b/>
                </w:rPr>
                <w:delText>V</w:delText>
              </w:r>
              <w:r w:rsidRPr="0077337C">
                <w:rPr>
                  <w:b/>
                  <w:sz w:val="20"/>
                  <w:szCs w:val="20"/>
                </w:rPr>
                <w:delText>YJADRENIE</w:delText>
              </w:r>
            </w:del>
          </w:p>
          <w:p w14:paraId="741D3E5D" w14:textId="77777777" w:rsidR="00A65887" w:rsidRPr="0077337C" w:rsidRDefault="00A65887" w:rsidP="00845562">
            <w:pPr>
              <w:jc w:val="both"/>
              <w:rPr>
                <w:del w:id="1250" w:author="Autor"/>
                <w:sz w:val="20"/>
                <w:szCs w:val="20"/>
              </w:rPr>
            </w:pPr>
          </w:p>
          <w:p w14:paraId="20EE6940" w14:textId="77777777" w:rsidR="00A65887" w:rsidRPr="00D52705" w:rsidRDefault="00A65887" w:rsidP="00FA45CC">
            <w:pPr>
              <w:rPr>
                <w:del w:id="1251" w:author="Autor"/>
                <w:sz w:val="20"/>
                <w:szCs w:val="20"/>
              </w:rPr>
            </w:pPr>
            <w:del w:id="1252" w:author="Autor">
              <w:r w:rsidRPr="00D52705">
                <w:rPr>
                  <w:sz w:val="20"/>
                  <w:szCs w:val="20"/>
                </w:rPr>
                <w:delText xml:space="preserve">Na základe overených skutočností potvrdzujem, že </w:delText>
              </w:r>
              <w:r w:rsidRPr="00FE54D3">
                <w:rPr>
                  <w:sz w:val="20"/>
                  <w:szCs w:val="20"/>
                </w:rPr>
                <w:delText>(uveďte jednu z možností v súlade s ustanovením § 7 ods. 3 zákona o finančnej kontrole).</w:delText>
              </w:r>
              <w:r w:rsidRPr="00C34004">
                <w:rPr>
                  <w:rStyle w:val="Odkaznapoznmkupodiarou"/>
                </w:rPr>
                <w:footnoteReference w:id="13"/>
              </w:r>
              <w:r w:rsidRPr="00D52705">
                <w:rPr>
                  <w:sz w:val="20"/>
                  <w:szCs w:val="20"/>
                </w:rPr>
                <w:delText xml:space="preserve">   </w:delText>
              </w:r>
            </w:del>
          </w:p>
          <w:p w14:paraId="754892A4" w14:textId="77777777" w:rsidR="00A65887" w:rsidRPr="00D52705" w:rsidRDefault="00A65887" w:rsidP="00845562">
            <w:pPr>
              <w:jc w:val="both"/>
              <w:rPr>
                <w:del w:id="1255" w:author="Autor"/>
                <w:color w:val="000000"/>
                <w:sz w:val="20"/>
                <w:szCs w:val="20"/>
              </w:rPr>
            </w:pPr>
          </w:p>
        </w:tc>
      </w:tr>
      <w:tr w:rsidR="00A65887" w:rsidRPr="0077337C" w14:paraId="5A76455F" w14:textId="77777777" w:rsidTr="00675C58">
        <w:trPr>
          <w:trHeight w:val="330"/>
          <w:del w:id="1256" w:author="Autor"/>
        </w:trPr>
        <w:tc>
          <w:tcPr>
            <w:tcW w:w="1710" w:type="dxa"/>
            <w:gridSpan w:val="2"/>
            <w:vAlign w:val="center"/>
          </w:tcPr>
          <w:p w14:paraId="202358F7" w14:textId="77777777" w:rsidR="00A65887" w:rsidRPr="00267AF2" w:rsidRDefault="00A65887" w:rsidP="00845562">
            <w:pPr>
              <w:rPr>
                <w:del w:id="1257" w:author="Autor"/>
                <w:b/>
                <w:bCs/>
                <w:sz w:val="20"/>
                <w:szCs w:val="20"/>
              </w:rPr>
            </w:pPr>
            <w:del w:id="1258" w:author="Autor">
              <w:r w:rsidRPr="0077337C">
                <w:rPr>
                  <w:b/>
                  <w:bCs/>
                  <w:sz w:val="20"/>
                  <w:szCs w:val="20"/>
                </w:rPr>
                <w:delText>Kontrolu vykonal:</w:delText>
              </w:r>
              <w:r w:rsidRPr="00267AF2">
                <w:rPr>
                  <w:rStyle w:val="Odkaznapoznmkupodiarou"/>
                  <w:b/>
                  <w:bCs/>
                  <w:sz w:val="20"/>
                  <w:szCs w:val="20"/>
                </w:rPr>
                <w:footnoteReference w:id="14"/>
              </w:r>
            </w:del>
          </w:p>
        </w:tc>
        <w:tc>
          <w:tcPr>
            <w:tcW w:w="7382" w:type="dxa"/>
            <w:gridSpan w:val="6"/>
            <w:vAlign w:val="center"/>
          </w:tcPr>
          <w:p w14:paraId="0718B8CD" w14:textId="77777777" w:rsidR="00A65887" w:rsidRPr="0077337C" w:rsidRDefault="00A65887" w:rsidP="00845562">
            <w:pPr>
              <w:rPr>
                <w:del w:id="1261" w:author="Autor"/>
                <w:color w:val="000000"/>
                <w:sz w:val="20"/>
                <w:szCs w:val="20"/>
              </w:rPr>
            </w:pPr>
          </w:p>
        </w:tc>
      </w:tr>
      <w:tr w:rsidR="00A65887" w:rsidRPr="0077337C" w14:paraId="23855B33" w14:textId="77777777" w:rsidTr="00675C58">
        <w:trPr>
          <w:trHeight w:val="330"/>
          <w:del w:id="1262" w:author="Autor"/>
        </w:trPr>
        <w:tc>
          <w:tcPr>
            <w:tcW w:w="1710" w:type="dxa"/>
            <w:gridSpan w:val="2"/>
            <w:vAlign w:val="center"/>
            <w:hideMark/>
          </w:tcPr>
          <w:p w14:paraId="0650307F" w14:textId="77777777" w:rsidR="00A65887" w:rsidRPr="0077337C" w:rsidRDefault="00A65887" w:rsidP="00845562">
            <w:pPr>
              <w:rPr>
                <w:del w:id="1263" w:author="Autor"/>
                <w:b/>
                <w:bCs/>
                <w:sz w:val="20"/>
                <w:szCs w:val="20"/>
              </w:rPr>
            </w:pPr>
            <w:del w:id="1264" w:author="Autor">
              <w:r w:rsidRPr="0077337C">
                <w:rPr>
                  <w:b/>
                  <w:bCs/>
                  <w:sz w:val="20"/>
                  <w:szCs w:val="20"/>
                </w:rPr>
                <w:delText>Dátum:</w:delText>
              </w:r>
            </w:del>
          </w:p>
        </w:tc>
        <w:tc>
          <w:tcPr>
            <w:tcW w:w="7382" w:type="dxa"/>
            <w:gridSpan w:val="6"/>
            <w:vAlign w:val="center"/>
            <w:hideMark/>
          </w:tcPr>
          <w:p w14:paraId="4D612997" w14:textId="77777777" w:rsidR="00A65887" w:rsidRPr="0077337C" w:rsidRDefault="00A65887" w:rsidP="00845562">
            <w:pPr>
              <w:rPr>
                <w:del w:id="1265" w:author="Autor"/>
                <w:color w:val="000000"/>
                <w:sz w:val="20"/>
                <w:szCs w:val="20"/>
              </w:rPr>
            </w:pPr>
            <w:del w:id="1266" w:author="Autor">
              <w:r w:rsidRPr="0077337C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A65887" w:rsidRPr="0077337C" w14:paraId="2C5E5DEA" w14:textId="77777777" w:rsidTr="00675C58">
        <w:trPr>
          <w:trHeight w:val="330"/>
          <w:del w:id="1267" w:author="Autor"/>
        </w:trPr>
        <w:tc>
          <w:tcPr>
            <w:tcW w:w="1710" w:type="dxa"/>
            <w:gridSpan w:val="2"/>
            <w:shd w:val="clear" w:color="000000" w:fill="FFFFFF"/>
            <w:vAlign w:val="center"/>
            <w:hideMark/>
          </w:tcPr>
          <w:p w14:paraId="4E088918" w14:textId="77777777" w:rsidR="00A65887" w:rsidRPr="0077337C" w:rsidRDefault="00A65887" w:rsidP="00845562">
            <w:pPr>
              <w:rPr>
                <w:del w:id="1268" w:author="Autor"/>
                <w:b/>
                <w:bCs/>
                <w:sz w:val="20"/>
                <w:szCs w:val="20"/>
              </w:rPr>
            </w:pPr>
            <w:del w:id="1269" w:author="Autor">
              <w:r w:rsidRPr="0077337C">
                <w:rPr>
                  <w:b/>
                  <w:bCs/>
                  <w:sz w:val="20"/>
                  <w:szCs w:val="20"/>
                </w:rPr>
                <w:delText>Podpis:</w:delText>
              </w:r>
            </w:del>
          </w:p>
        </w:tc>
        <w:tc>
          <w:tcPr>
            <w:tcW w:w="7382" w:type="dxa"/>
            <w:gridSpan w:val="6"/>
            <w:vAlign w:val="center"/>
            <w:hideMark/>
          </w:tcPr>
          <w:p w14:paraId="38804831" w14:textId="77777777" w:rsidR="00A65887" w:rsidRPr="0077337C" w:rsidRDefault="00A65887" w:rsidP="00845562">
            <w:pPr>
              <w:rPr>
                <w:del w:id="1270" w:author="Autor"/>
                <w:color w:val="000000"/>
                <w:sz w:val="20"/>
                <w:szCs w:val="20"/>
              </w:rPr>
            </w:pPr>
            <w:del w:id="1271" w:author="Autor">
              <w:r w:rsidRPr="0077337C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A65887" w:rsidRPr="0077337C" w14:paraId="77209667" w14:textId="77777777" w:rsidTr="00675C58">
        <w:trPr>
          <w:trHeight w:val="330"/>
          <w:del w:id="1272" w:author="Autor"/>
        </w:trPr>
        <w:tc>
          <w:tcPr>
            <w:tcW w:w="9092" w:type="dxa"/>
            <w:gridSpan w:val="8"/>
            <w:noWrap/>
            <w:hideMark/>
          </w:tcPr>
          <w:p w14:paraId="3B4592E1" w14:textId="77777777" w:rsidR="00A65887" w:rsidRPr="0077337C" w:rsidRDefault="00A65887" w:rsidP="00845562">
            <w:pPr>
              <w:rPr>
                <w:del w:id="1273" w:author="Autor"/>
                <w:color w:val="000000"/>
                <w:sz w:val="20"/>
                <w:szCs w:val="20"/>
              </w:rPr>
            </w:pPr>
            <w:del w:id="1274" w:author="Autor">
              <w:r w:rsidRPr="0077337C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A65887" w:rsidRPr="0077337C" w14:paraId="6AC9275E" w14:textId="77777777" w:rsidTr="00675C58">
        <w:trPr>
          <w:trHeight w:val="330"/>
          <w:del w:id="1275" w:author="Autor"/>
        </w:trPr>
        <w:tc>
          <w:tcPr>
            <w:tcW w:w="1710" w:type="dxa"/>
            <w:gridSpan w:val="2"/>
            <w:vAlign w:val="center"/>
            <w:hideMark/>
          </w:tcPr>
          <w:p w14:paraId="3836F75D" w14:textId="77777777" w:rsidR="00A65887" w:rsidRPr="00267AF2" w:rsidRDefault="00A65887" w:rsidP="00A3288E">
            <w:pPr>
              <w:rPr>
                <w:del w:id="1276" w:author="Autor"/>
                <w:b/>
                <w:bCs/>
                <w:sz w:val="20"/>
                <w:szCs w:val="20"/>
              </w:rPr>
            </w:pPr>
            <w:del w:id="1277" w:author="Autor">
              <w:r w:rsidRPr="0077337C">
                <w:rPr>
                  <w:b/>
                  <w:bCs/>
                  <w:sz w:val="20"/>
                  <w:szCs w:val="20"/>
                </w:rPr>
                <w:delText>Kontrolu vykonal:</w:delText>
              </w:r>
              <w:r w:rsidRPr="00267AF2">
                <w:rPr>
                  <w:rStyle w:val="Odkaznapoznmkupodiarou"/>
                  <w:b/>
                  <w:bCs/>
                  <w:sz w:val="20"/>
                  <w:szCs w:val="20"/>
                </w:rPr>
                <w:footnoteReference w:id="15"/>
              </w:r>
            </w:del>
          </w:p>
        </w:tc>
        <w:tc>
          <w:tcPr>
            <w:tcW w:w="7382" w:type="dxa"/>
            <w:gridSpan w:val="6"/>
            <w:vAlign w:val="center"/>
            <w:hideMark/>
          </w:tcPr>
          <w:p w14:paraId="2FBC6DB3" w14:textId="77777777" w:rsidR="00A65887" w:rsidRPr="0077337C" w:rsidRDefault="00A65887" w:rsidP="00845562">
            <w:pPr>
              <w:rPr>
                <w:del w:id="1280" w:author="Autor"/>
                <w:color w:val="000000"/>
                <w:sz w:val="20"/>
                <w:szCs w:val="20"/>
              </w:rPr>
            </w:pPr>
            <w:del w:id="1281" w:author="Autor">
              <w:r w:rsidRPr="0077337C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A65887" w:rsidRPr="0077337C" w14:paraId="6A5A6647" w14:textId="77777777" w:rsidTr="00675C58">
        <w:trPr>
          <w:trHeight w:val="330"/>
          <w:del w:id="1282" w:author="Autor"/>
        </w:trPr>
        <w:tc>
          <w:tcPr>
            <w:tcW w:w="1710" w:type="dxa"/>
            <w:gridSpan w:val="2"/>
            <w:shd w:val="clear" w:color="000000" w:fill="FFFFFF"/>
            <w:vAlign w:val="center"/>
            <w:hideMark/>
          </w:tcPr>
          <w:p w14:paraId="41F83BF5" w14:textId="77777777" w:rsidR="00A65887" w:rsidRPr="0077337C" w:rsidRDefault="00A65887" w:rsidP="00845562">
            <w:pPr>
              <w:rPr>
                <w:del w:id="1283" w:author="Autor"/>
                <w:b/>
                <w:bCs/>
                <w:sz w:val="20"/>
                <w:szCs w:val="20"/>
              </w:rPr>
            </w:pPr>
            <w:del w:id="1284" w:author="Autor">
              <w:r w:rsidRPr="0077337C">
                <w:rPr>
                  <w:b/>
                  <w:bCs/>
                  <w:sz w:val="20"/>
                  <w:szCs w:val="20"/>
                </w:rPr>
                <w:delText xml:space="preserve">Dátum: </w:delText>
              </w:r>
            </w:del>
          </w:p>
        </w:tc>
        <w:tc>
          <w:tcPr>
            <w:tcW w:w="7382" w:type="dxa"/>
            <w:gridSpan w:val="6"/>
            <w:vAlign w:val="center"/>
            <w:hideMark/>
          </w:tcPr>
          <w:p w14:paraId="6B20F4C0" w14:textId="77777777" w:rsidR="00A65887" w:rsidRPr="0077337C" w:rsidRDefault="00A65887" w:rsidP="00845562">
            <w:pPr>
              <w:rPr>
                <w:del w:id="1285" w:author="Autor"/>
                <w:color w:val="000000"/>
                <w:sz w:val="20"/>
                <w:szCs w:val="20"/>
              </w:rPr>
            </w:pPr>
            <w:del w:id="1286" w:author="Autor">
              <w:r w:rsidRPr="0077337C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A65887" w:rsidRPr="0077337C" w14:paraId="0BC56737" w14:textId="77777777" w:rsidTr="00675C58">
        <w:trPr>
          <w:trHeight w:val="330"/>
          <w:del w:id="1287" w:author="Autor"/>
        </w:trPr>
        <w:tc>
          <w:tcPr>
            <w:tcW w:w="1710" w:type="dxa"/>
            <w:gridSpan w:val="2"/>
            <w:shd w:val="clear" w:color="000000" w:fill="FFFFFF"/>
            <w:vAlign w:val="center"/>
            <w:hideMark/>
          </w:tcPr>
          <w:p w14:paraId="2912ADCD" w14:textId="77777777" w:rsidR="00A65887" w:rsidRPr="0077337C" w:rsidRDefault="00A65887" w:rsidP="00845562">
            <w:pPr>
              <w:rPr>
                <w:del w:id="1288" w:author="Autor"/>
                <w:b/>
                <w:bCs/>
                <w:sz w:val="20"/>
                <w:szCs w:val="20"/>
              </w:rPr>
            </w:pPr>
            <w:del w:id="1289" w:author="Autor">
              <w:r w:rsidRPr="0077337C">
                <w:rPr>
                  <w:b/>
                  <w:bCs/>
                  <w:sz w:val="20"/>
                  <w:szCs w:val="20"/>
                </w:rPr>
                <w:delText>Podpis:</w:delText>
              </w:r>
            </w:del>
          </w:p>
        </w:tc>
        <w:tc>
          <w:tcPr>
            <w:tcW w:w="7382" w:type="dxa"/>
            <w:gridSpan w:val="6"/>
            <w:vAlign w:val="center"/>
            <w:hideMark/>
          </w:tcPr>
          <w:p w14:paraId="4CA25C8D" w14:textId="77777777" w:rsidR="00A65887" w:rsidRPr="0077337C" w:rsidRDefault="00A65887" w:rsidP="00845562">
            <w:pPr>
              <w:rPr>
                <w:del w:id="1290" w:author="Autor"/>
                <w:color w:val="000000"/>
                <w:sz w:val="20"/>
                <w:szCs w:val="20"/>
              </w:rPr>
            </w:pPr>
            <w:del w:id="1291" w:author="Autor">
              <w:r w:rsidRPr="0077337C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</w:tbl>
    <w:p w14:paraId="2F15623A" w14:textId="77777777" w:rsidR="00627EA3" w:rsidRDefault="00627EA3" w:rsidP="006479DF">
      <w:pPr>
        <w:rPr>
          <w:del w:id="1292" w:author="Autor"/>
        </w:rPr>
      </w:pPr>
    </w:p>
    <w:p w14:paraId="62661C37" w14:textId="77777777" w:rsidR="00627EA3" w:rsidRDefault="00627EA3" w:rsidP="006479DF">
      <w:pPr>
        <w:rPr>
          <w:del w:id="1293" w:author="Autor"/>
        </w:rPr>
      </w:pPr>
    </w:p>
    <w:tbl>
      <w:tblPr>
        <w:tblW w:w="90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8"/>
        <w:gridCol w:w="21"/>
        <w:gridCol w:w="853"/>
        <w:gridCol w:w="1546"/>
        <w:gridCol w:w="2837"/>
        <w:gridCol w:w="8"/>
        <w:gridCol w:w="567"/>
        <w:gridCol w:w="567"/>
        <w:gridCol w:w="713"/>
        <w:gridCol w:w="1133"/>
        <w:gridCol w:w="12"/>
      </w:tblGrid>
      <w:tr w:rsidR="00B660B0" w:rsidRPr="00B5079A" w14:paraId="20369180" w14:textId="77777777" w:rsidTr="00675C58">
        <w:trPr>
          <w:trHeight w:val="645"/>
          <w:del w:id="1294" w:author="Autor"/>
        </w:trPr>
        <w:tc>
          <w:tcPr>
            <w:tcW w:w="9095" w:type="dxa"/>
            <w:gridSpan w:val="11"/>
            <w:shd w:val="clear" w:color="000000" w:fill="5F497A" w:themeFill="accent4" w:themeFillShade="BF"/>
            <w:vAlign w:val="center"/>
            <w:hideMark/>
          </w:tcPr>
          <w:p w14:paraId="02555F52" w14:textId="77777777" w:rsidR="00B660B0" w:rsidRPr="00B5079A" w:rsidRDefault="00B660B0" w:rsidP="00C56358">
            <w:pPr>
              <w:jc w:val="center"/>
              <w:rPr>
                <w:del w:id="1295" w:author="Autor"/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del w:id="1296" w:author="Autor">
              <w:r w:rsidRPr="00B5079A">
                <w:rPr>
                  <w:rFonts w:ascii="Arial Narrow" w:hAnsi="Arial Narrow"/>
                  <w:b/>
                  <w:bCs/>
                  <w:color w:val="FFFFFF"/>
                  <w:sz w:val="28"/>
                  <w:szCs w:val="28"/>
                </w:rPr>
                <w:delText>Kontrolný zoznam</w:delText>
              </w:r>
              <w:r w:rsidR="00794FDC">
                <w:rPr>
                  <w:rStyle w:val="Odkaznapoznmkupodiarou"/>
                  <w:rFonts w:ascii="Arial Narrow" w:hAnsi="Arial Narrow"/>
                  <w:b/>
                  <w:bCs/>
                  <w:color w:val="FFFFFF"/>
                  <w:sz w:val="28"/>
                  <w:szCs w:val="28"/>
                </w:rPr>
                <w:footnoteReference w:id="16"/>
              </w:r>
              <w:r w:rsidR="00C56358">
                <w:rPr>
                  <w:rFonts w:ascii="Arial Narrow" w:hAnsi="Arial Narrow"/>
                  <w:b/>
                  <w:bCs/>
                  <w:color w:val="FFFFFF"/>
                  <w:sz w:val="28"/>
                  <w:szCs w:val="28"/>
                </w:rPr>
                <w:delText xml:space="preserve"> - KZ 3</w:delText>
              </w:r>
            </w:del>
          </w:p>
        </w:tc>
      </w:tr>
      <w:tr w:rsidR="00B660B0" w:rsidRPr="00B5079A" w14:paraId="7750B01E" w14:textId="77777777" w:rsidTr="00675C58">
        <w:trPr>
          <w:trHeight w:val="330"/>
          <w:del w:id="1299" w:author="Autor"/>
        </w:trPr>
        <w:tc>
          <w:tcPr>
            <w:tcW w:w="9095" w:type="dxa"/>
            <w:gridSpan w:val="11"/>
            <w:vAlign w:val="center"/>
            <w:hideMark/>
          </w:tcPr>
          <w:p w14:paraId="6878A4A1" w14:textId="77777777" w:rsidR="00B660B0" w:rsidRPr="00B5079A" w:rsidRDefault="00B660B0" w:rsidP="003244EF">
            <w:pPr>
              <w:jc w:val="center"/>
              <w:rPr>
                <w:del w:id="1300" w:author="Autor"/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del w:id="1301" w:author="Autor">
              <w:r w:rsidRPr="00B5079A">
                <w:rPr>
                  <w:rFonts w:ascii="Arial Narrow" w:hAnsi="Arial Narrow"/>
                  <w:b/>
                  <w:bCs/>
                  <w:color w:val="000000"/>
                  <w:sz w:val="22"/>
                  <w:szCs w:val="22"/>
                </w:rPr>
                <w:delText>Identifikácia programu</w:delText>
              </w:r>
            </w:del>
          </w:p>
        </w:tc>
      </w:tr>
      <w:tr w:rsidR="00B660B0" w:rsidRPr="00B5079A" w14:paraId="28A1CEA3" w14:textId="77777777" w:rsidTr="00675C58">
        <w:trPr>
          <w:trHeight w:val="330"/>
          <w:del w:id="1302" w:author="Autor"/>
        </w:trPr>
        <w:tc>
          <w:tcPr>
            <w:tcW w:w="3258" w:type="dxa"/>
            <w:gridSpan w:val="4"/>
            <w:vAlign w:val="center"/>
            <w:hideMark/>
          </w:tcPr>
          <w:p w14:paraId="6D8163DC" w14:textId="77777777" w:rsidR="00B660B0" w:rsidRPr="00B5079A" w:rsidRDefault="00B660B0" w:rsidP="007C0184">
            <w:pPr>
              <w:rPr>
                <w:del w:id="1303" w:author="Autor"/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837" w:type="dxa"/>
            <w:gridSpan w:val="7"/>
            <w:vAlign w:val="center"/>
            <w:hideMark/>
          </w:tcPr>
          <w:p w14:paraId="17E0DD98" w14:textId="77777777" w:rsidR="00B660B0" w:rsidRPr="00B5079A" w:rsidRDefault="00B660B0" w:rsidP="003244EF">
            <w:pPr>
              <w:rPr>
                <w:del w:id="1304" w:author="Autor"/>
                <w:rFonts w:ascii="Arial Narrow" w:hAnsi="Arial Narrow"/>
                <w:color w:val="000000"/>
                <w:sz w:val="20"/>
                <w:szCs w:val="20"/>
              </w:rPr>
            </w:pPr>
            <w:del w:id="1305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AB4B75" w:rsidRPr="00B5079A" w14:paraId="0774DBAF" w14:textId="77777777" w:rsidTr="00675C58">
        <w:trPr>
          <w:trHeight w:val="330"/>
          <w:del w:id="1306" w:author="Autor"/>
        </w:trPr>
        <w:tc>
          <w:tcPr>
            <w:tcW w:w="3258" w:type="dxa"/>
            <w:gridSpan w:val="4"/>
            <w:vAlign w:val="center"/>
          </w:tcPr>
          <w:p w14:paraId="62810274" w14:textId="77777777" w:rsidR="00AB4B75" w:rsidRPr="00B5079A" w:rsidRDefault="00AB4B75" w:rsidP="007C0184">
            <w:pPr>
              <w:rPr>
                <w:del w:id="1307" w:author="Autor"/>
                <w:rFonts w:ascii="Arial Narrow" w:hAnsi="Arial Narrow"/>
                <w:color w:val="000000"/>
                <w:sz w:val="20"/>
                <w:szCs w:val="20"/>
              </w:rPr>
            </w:pPr>
            <w:del w:id="1308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Názov programu</w:delText>
              </w:r>
            </w:del>
          </w:p>
        </w:tc>
        <w:tc>
          <w:tcPr>
            <w:tcW w:w="5837" w:type="dxa"/>
            <w:gridSpan w:val="7"/>
            <w:vAlign w:val="center"/>
          </w:tcPr>
          <w:p w14:paraId="0A4801AC" w14:textId="77777777" w:rsidR="00AB4B75" w:rsidRPr="00B5079A" w:rsidRDefault="00AB4B75" w:rsidP="003244EF">
            <w:pPr>
              <w:rPr>
                <w:del w:id="1309" w:author="Autor"/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B660B0" w:rsidRPr="00B5079A" w14:paraId="47EF5B2E" w14:textId="77777777" w:rsidTr="00675C58">
        <w:trPr>
          <w:trHeight w:val="330"/>
          <w:del w:id="1310" w:author="Autor"/>
        </w:trPr>
        <w:tc>
          <w:tcPr>
            <w:tcW w:w="3258" w:type="dxa"/>
            <w:gridSpan w:val="4"/>
            <w:vAlign w:val="center"/>
            <w:hideMark/>
          </w:tcPr>
          <w:p w14:paraId="291C84E5" w14:textId="77777777" w:rsidR="00B660B0" w:rsidRPr="00B5079A" w:rsidRDefault="00B660B0" w:rsidP="007C0184">
            <w:pPr>
              <w:rPr>
                <w:del w:id="1311" w:author="Autor"/>
                <w:rFonts w:ascii="Arial Narrow" w:hAnsi="Arial Narrow"/>
                <w:color w:val="000000"/>
                <w:sz w:val="20"/>
                <w:szCs w:val="20"/>
              </w:rPr>
            </w:pPr>
            <w:del w:id="1312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Názov </w:delText>
              </w:r>
              <w:r w:rsidR="008666C5">
                <w:rPr>
                  <w:rFonts w:ascii="Arial Narrow" w:hAnsi="Arial Narrow"/>
                  <w:color w:val="000000"/>
                  <w:sz w:val="20"/>
                  <w:szCs w:val="20"/>
                </w:rPr>
                <w:delText>prioritnej osi</w:delText>
              </w:r>
            </w:del>
          </w:p>
        </w:tc>
        <w:tc>
          <w:tcPr>
            <w:tcW w:w="5837" w:type="dxa"/>
            <w:gridSpan w:val="7"/>
            <w:vAlign w:val="center"/>
            <w:hideMark/>
          </w:tcPr>
          <w:p w14:paraId="46230122" w14:textId="77777777" w:rsidR="00B660B0" w:rsidRPr="00B5079A" w:rsidRDefault="00B660B0" w:rsidP="003244EF">
            <w:pPr>
              <w:rPr>
                <w:del w:id="1313" w:author="Autor"/>
                <w:rFonts w:ascii="Arial Narrow" w:hAnsi="Arial Narrow"/>
                <w:color w:val="000000"/>
                <w:sz w:val="20"/>
                <w:szCs w:val="20"/>
              </w:rPr>
            </w:pPr>
            <w:del w:id="1314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B660B0" w:rsidRPr="00B5079A" w14:paraId="74C215DA" w14:textId="77777777" w:rsidTr="00675C58">
        <w:trPr>
          <w:trHeight w:val="330"/>
          <w:del w:id="1315" w:author="Autor"/>
        </w:trPr>
        <w:tc>
          <w:tcPr>
            <w:tcW w:w="9095" w:type="dxa"/>
            <w:gridSpan w:val="11"/>
            <w:hideMark/>
          </w:tcPr>
          <w:p w14:paraId="4489C7C8" w14:textId="77777777" w:rsidR="00B660B0" w:rsidRPr="00B5079A" w:rsidRDefault="00B660B0" w:rsidP="003244EF">
            <w:pPr>
              <w:jc w:val="center"/>
              <w:rPr>
                <w:del w:id="1316" w:author="Autor"/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del w:id="1317" w:author="Autor">
              <w:r w:rsidRPr="00B5079A">
                <w:rPr>
                  <w:rFonts w:ascii="Arial Narrow" w:hAnsi="Arial Narrow"/>
                  <w:b/>
                  <w:bCs/>
                  <w:color w:val="000000"/>
                  <w:sz w:val="22"/>
                  <w:szCs w:val="22"/>
                </w:rPr>
                <w:delText>Identifikácia žiadosti o platbu</w:delText>
              </w:r>
            </w:del>
          </w:p>
        </w:tc>
      </w:tr>
      <w:tr w:rsidR="00B660B0" w:rsidRPr="00B5079A" w14:paraId="38481266" w14:textId="77777777" w:rsidTr="00675C58">
        <w:trPr>
          <w:trHeight w:val="330"/>
          <w:del w:id="1318" w:author="Autor"/>
        </w:trPr>
        <w:tc>
          <w:tcPr>
            <w:tcW w:w="3258" w:type="dxa"/>
            <w:gridSpan w:val="4"/>
            <w:vAlign w:val="center"/>
            <w:hideMark/>
          </w:tcPr>
          <w:p w14:paraId="54CD3000" w14:textId="77777777" w:rsidR="00B660B0" w:rsidRPr="00B5079A" w:rsidRDefault="00B660B0" w:rsidP="007C0184">
            <w:pPr>
              <w:rPr>
                <w:del w:id="1319" w:author="Autor"/>
                <w:rFonts w:ascii="Arial Narrow" w:hAnsi="Arial Narrow"/>
                <w:color w:val="000000"/>
                <w:sz w:val="20"/>
                <w:szCs w:val="20"/>
              </w:rPr>
            </w:pPr>
            <w:del w:id="1320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Kód ŽoP v </w:delText>
              </w:r>
              <w:r w:rsidR="00F96882">
                <w:rPr>
                  <w:rFonts w:ascii="Arial Narrow" w:hAnsi="Arial Narrow"/>
                  <w:color w:val="000000"/>
                  <w:sz w:val="20"/>
                  <w:szCs w:val="20"/>
                </w:rPr>
                <w:delText>ITMS2014+</w:delText>
              </w:r>
            </w:del>
          </w:p>
        </w:tc>
        <w:tc>
          <w:tcPr>
            <w:tcW w:w="5837" w:type="dxa"/>
            <w:gridSpan w:val="7"/>
            <w:vAlign w:val="center"/>
            <w:hideMark/>
          </w:tcPr>
          <w:p w14:paraId="5EB747BD" w14:textId="77777777" w:rsidR="00B660B0" w:rsidRPr="00B5079A" w:rsidRDefault="00B660B0" w:rsidP="003244EF">
            <w:pPr>
              <w:rPr>
                <w:del w:id="1321" w:author="Autor"/>
                <w:rFonts w:ascii="Arial Narrow" w:hAnsi="Arial Narrow"/>
                <w:color w:val="000000"/>
                <w:sz w:val="20"/>
                <w:szCs w:val="20"/>
              </w:rPr>
            </w:pPr>
            <w:del w:id="1322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B660B0" w:rsidRPr="00B5079A" w14:paraId="477589E5" w14:textId="77777777" w:rsidTr="00675C58">
        <w:trPr>
          <w:trHeight w:val="330"/>
          <w:del w:id="1323" w:author="Autor"/>
        </w:trPr>
        <w:tc>
          <w:tcPr>
            <w:tcW w:w="3258" w:type="dxa"/>
            <w:gridSpan w:val="4"/>
            <w:vAlign w:val="center"/>
            <w:hideMark/>
          </w:tcPr>
          <w:p w14:paraId="3FF6ACBF" w14:textId="77777777" w:rsidR="00B660B0" w:rsidRPr="00B5079A" w:rsidRDefault="00794FDC" w:rsidP="007C0184">
            <w:pPr>
              <w:rPr>
                <w:del w:id="1324" w:author="Autor"/>
                <w:rFonts w:ascii="Arial Narrow" w:hAnsi="Arial Narrow"/>
                <w:color w:val="000000"/>
                <w:sz w:val="20"/>
                <w:szCs w:val="20"/>
              </w:rPr>
            </w:pPr>
            <w:del w:id="1325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delText>Typ</w:delText>
              </w:r>
              <w:r w:rsidR="00B660B0"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 ŽoP</w:delText>
              </w:r>
            </w:del>
          </w:p>
        </w:tc>
        <w:tc>
          <w:tcPr>
            <w:tcW w:w="5837" w:type="dxa"/>
            <w:gridSpan w:val="7"/>
            <w:vAlign w:val="center"/>
            <w:hideMark/>
          </w:tcPr>
          <w:p w14:paraId="754DDF1E" w14:textId="77777777" w:rsidR="00B660B0" w:rsidRPr="00B5079A" w:rsidRDefault="00B660B0" w:rsidP="003244EF">
            <w:pPr>
              <w:rPr>
                <w:del w:id="1326" w:author="Autor"/>
                <w:rFonts w:ascii="Arial Narrow" w:hAnsi="Arial Narrow"/>
                <w:color w:val="000000"/>
                <w:sz w:val="20"/>
                <w:szCs w:val="20"/>
              </w:rPr>
            </w:pPr>
            <w:del w:id="1327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B660B0" w:rsidRPr="00B5079A" w14:paraId="41D21517" w14:textId="77777777" w:rsidTr="00675C58">
        <w:trPr>
          <w:trHeight w:val="330"/>
          <w:del w:id="1328" w:author="Autor"/>
        </w:trPr>
        <w:tc>
          <w:tcPr>
            <w:tcW w:w="3258" w:type="dxa"/>
            <w:gridSpan w:val="4"/>
            <w:vAlign w:val="center"/>
            <w:hideMark/>
          </w:tcPr>
          <w:p w14:paraId="0337E3BF" w14:textId="77777777" w:rsidR="00B660B0" w:rsidRPr="00B5079A" w:rsidRDefault="00B660B0" w:rsidP="007C0184">
            <w:pPr>
              <w:rPr>
                <w:del w:id="1329" w:author="Autor"/>
                <w:rFonts w:ascii="Arial Narrow" w:hAnsi="Arial Narrow"/>
                <w:color w:val="000000"/>
                <w:sz w:val="20"/>
                <w:szCs w:val="20"/>
              </w:rPr>
            </w:pPr>
            <w:del w:id="1330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Dátum prijatia ŽoP</w:delText>
              </w:r>
            </w:del>
          </w:p>
        </w:tc>
        <w:tc>
          <w:tcPr>
            <w:tcW w:w="5837" w:type="dxa"/>
            <w:gridSpan w:val="7"/>
            <w:vAlign w:val="center"/>
            <w:hideMark/>
          </w:tcPr>
          <w:p w14:paraId="1228C9CA" w14:textId="77777777" w:rsidR="00B660B0" w:rsidRPr="00B5079A" w:rsidRDefault="00B660B0" w:rsidP="003244EF">
            <w:pPr>
              <w:rPr>
                <w:del w:id="1331" w:author="Autor"/>
                <w:rFonts w:ascii="Arial Narrow" w:hAnsi="Arial Narrow"/>
                <w:color w:val="000000"/>
                <w:sz w:val="20"/>
                <w:szCs w:val="20"/>
              </w:rPr>
            </w:pPr>
            <w:del w:id="1332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B660B0" w:rsidRPr="00B5079A" w14:paraId="4BFAFD03" w14:textId="77777777" w:rsidTr="00675C58">
        <w:trPr>
          <w:trHeight w:val="330"/>
          <w:del w:id="1333" w:author="Autor"/>
        </w:trPr>
        <w:tc>
          <w:tcPr>
            <w:tcW w:w="9095" w:type="dxa"/>
            <w:gridSpan w:val="11"/>
            <w:hideMark/>
          </w:tcPr>
          <w:p w14:paraId="337FE182" w14:textId="77777777" w:rsidR="00B660B0" w:rsidRPr="00B5079A" w:rsidRDefault="00B660B0" w:rsidP="003244EF">
            <w:pPr>
              <w:jc w:val="center"/>
              <w:rPr>
                <w:del w:id="1334" w:author="Autor"/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del w:id="1335" w:author="Autor">
              <w:r w:rsidRPr="00B5079A">
                <w:rPr>
                  <w:rFonts w:ascii="Arial Narrow" w:hAnsi="Arial Narrow"/>
                  <w:b/>
                  <w:bCs/>
                  <w:color w:val="000000"/>
                  <w:sz w:val="22"/>
                  <w:szCs w:val="22"/>
                </w:rPr>
                <w:delText>Identifikácia projektu a prijímateľa</w:delText>
              </w:r>
            </w:del>
          </w:p>
        </w:tc>
      </w:tr>
      <w:tr w:rsidR="00B660B0" w:rsidRPr="00B5079A" w14:paraId="0970D4F5" w14:textId="77777777" w:rsidTr="00675C58">
        <w:trPr>
          <w:trHeight w:val="330"/>
          <w:del w:id="1336" w:author="Autor"/>
        </w:trPr>
        <w:tc>
          <w:tcPr>
            <w:tcW w:w="3258" w:type="dxa"/>
            <w:gridSpan w:val="4"/>
            <w:vAlign w:val="center"/>
            <w:hideMark/>
          </w:tcPr>
          <w:p w14:paraId="76C92C2F" w14:textId="77777777" w:rsidR="00B660B0" w:rsidRPr="00B5079A" w:rsidRDefault="00B660B0" w:rsidP="007C0184">
            <w:pPr>
              <w:rPr>
                <w:del w:id="1337" w:author="Autor"/>
                <w:rFonts w:ascii="Arial Narrow" w:hAnsi="Arial Narrow"/>
                <w:color w:val="000000"/>
                <w:sz w:val="20"/>
                <w:szCs w:val="20"/>
              </w:rPr>
            </w:pPr>
            <w:del w:id="1338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Kód projektu v </w:delText>
              </w:r>
              <w:r w:rsidR="00F96882">
                <w:rPr>
                  <w:rFonts w:ascii="Arial Narrow" w:hAnsi="Arial Narrow"/>
                  <w:color w:val="000000"/>
                  <w:sz w:val="20"/>
                  <w:szCs w:val="20"/>
                </w:rPr>
                <w:delText>ITMS2014+</w:delText>
              </w:r>
            </w:del>
          </w:p>
        </w:tc>
        <w:tc>
          <w:tcPr>
            <w:tcW w:w="5837" w:type="dxa"/>
            <w:gridSpan w:val="7"/>
            <w:vAlign w:val="center"/>
            <w:hideMark/>
          </w:tcPr>
          <w:p w14:paraId="1EB10DF3" w14:textId="77777777" w:rsidR="00B660B0" w:rsidRPr="00B5079A" w:rsidRDefault="00B660B0" w:rsidP="003244EF">
            <w:pPr>
              <w:rPr>
                <w:del w:id="1339" w:author="Autor"/>
                <w:rFonts w:ascii="Arial Narrow" w:hAnsi="Arial Narrow"/>
                <w:color w:val="000000"/>
                <w:sz w:val="20"/>
                <w:szCs w:val="20"/>
              </w:rPr>
            </w:pPr>
            <w:del w:id="1340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B660B0" w:rsidRPr="00B5079A" w14:paraId="6B13B080" w14:textId="77777777" w:rsidTr="00675C58">
        <w:trPr>
          <w:trHeight w:val="330"/>
          <w:del w:id="1341" w:author="Autor"/>
        </w:trPr>
        <w:tc>
          <w:tcPr>
            <w:tcW w:w="3258" w:type="dxa"/>
            <w:gridSpan w:val="4"/>
            <w:vAlign w:val="center"/>
            <w:hideMark/>
          </w:tcPr>
          <w:p w14:paraId="48A67EE4" w14:textId="77777777" w:rsidR="00B660B0" w:rsidRPr="00B5079A" w:rsidRDefault="00B660B0" w:rsidP="007C0184">
            <w:pPr>
              <w:rPr>
                <w:del w:id="1342" w:author="Autor"/>
                <w:rFonts w:ascii="Arial Narrow" w:hAnsi="Arial Narrow"/>
                <w:color w:val="000000"/>
                <w:sz w:val="20"/>
                <w:szCs w:val="20"/>
              </w:rPr>
            </w:pPr>
            <w:del w:id="1343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Názov projektu</w:delText>
              </w:r>
            </w:del>
          </w:p>
        </w:tc>
        <w:tc>
          <w:tcPr>
            <w:tcW w:w="5837" w:type="dxa"/>
            <w:gridSpan w:val="7"/>
            <w:vAlign w:val="center"/>
            <w:hideMark/>
          </w:tcPr>
          <w:p w14:paraId="365EBA09" w14:textId="77777777" w:rsidR="00B660B0" w:rsidRPr="00B5079A" w:rsidRDefault="00B660B0" w:rsidP="003244EF">
            <w:pPr>
              <w:rPr>
                <w:del w:id="1344" w:author="Autor"/>
                <w:rFonts w:ascii="Arial Narrow" w:hAnsi="Arial Narrow"/>
                <w:color w:val="000000"/>
                <w:sz w:val="20"/>
                <w:szCs w:val="20"/>
              </w:rPr>
            </w:pPr>
            <w:del w:id="1345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B660B0" w:rsidRPr="00B5079A" w14:paraId="1AAAAD56" w14:textId="77777777" w:rsidTr="00675C58">
        <w:trPr>
          <w:trHeight w:val="382"/>
          <w:del w:id="1346" w:author="Autor"/>
        </w:trPr>
        <w:tc>
          <w:tcPr>
            <w:tcW w:w="3258" w:type="dxa"/>
            <w:gridSpan w:val="4"/>
            <w:vAlign w:val="center"/>
            <w:hideMark/>
          </w:tcPr>
          <w:p w14:paraId="6D671868" w14:textId="77777777" w:rsidR="00B660B0" w:rsidRPr="00B5079A" w:rsidRDefault="00B660B0" w:rsidP="00B1112A">
            <w:pPr>
              <w:rPr>
                <w:del w:id="1347" w:author="Autor"/>
                <w:rFonts w:ascii="Arial Narrow" w:hAnsi="Arial Narrow"/>
                <w:color w:val="000000"/>
                <w:sz w:val="20"/>
                <w:szCs w:val="20"/>
              </w:rPr>
            </w:pPr>
            <w:del w:id="1348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Dátum účinnosti </w:delText>
              </w:r>
              <w:r w:rsidR="00A5426A">
                <w:rPr>
                  <w:rFonts w:ascii="Arial Narrow" w:hAnsi="Arial Narrow"/>
                  <w:color w:val="000000"/>
                  <w:sz w:val="20"/>
                  <w:szCs w:val="20"/>
                </w:rPr>
                <w:delText>Zmluv</w:delText>
              </w:r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y o  NFP</w:delText>
              </w:r>
            </w:del>
          </w:p>
        </w:tc>
        <w:tc>
          <w:tcPr>
            <w:tcW w:w="5837" w:type="dxa"/>
            <w:gridSpan w:val="7"/>
            <w:vAlign w:val="center"/>
            <w:hideMark/>
          </w:tcPr>
          <w:p w14:paraId="27203C01" w14:textId="77777777" w:rsidR="00B660B0" w:rsidRPr="00B5079A" w:rsidRDefault="00B660B0" w:rsidP="003244EF">
            <w:pPr>
              <w:rPr>
                <w:del w:id="1349" w:author="Autor"/>
                <w:rFonts w:ascii="Arial Narrow" w:hAnsi="Arial Narrow"/>
                <w:color w:val="000000"/>
                <w:sz w:val="20"/>
                <w:szCs w:val="20"/>
              </w:rPr>
            </w:pPr>
            <w:del w:id="1350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B660B0" w:rsidRPr="00B5079A" w14:paraId="3B16C514" w14:textId="77777777" w:rsidTr="00675C58">
        <w:trPr>
          <w:trHeight w:val="765"/>
          <w:del w:id="1351" w:author="Autor"/>
        </w:trPr>
        <w:tc>
          <w:tcPr>
            <w:tcW w:w="3258" w:type="dxa"/>
            <w:gridSpan w:val="4"/>
            <w:vAlign w:val="center"/>
            <w:hideMark/>
          </w:tcPr>
          <w:p w14:paraId="20C86DD9" w14:textId="77777777" w:rsidR="00410D30" w:rsidRPr="00B5079A" w:rsidRDefault="00B660B0" w:rsidP="007E1726">
            <w:pPr>
              <w:rPr>
                <w:del w:id="1352" w:author="Autor"/>
                <w:rFonts w:ascii="Arial Narrow" w:hAnsi="Arial Narrow"/>
                <w:color w:val="000000"/>
                <w:sz w:val="20"/>
                <w:szCs w:val="20"/>
              </w:rPr>
            </w:pPr>
            <w:del w:id="1353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Názov/Meno a adresa sídla prijímateľa</w:delText>
              </w:r>
            </w:del>
          </w:p>
        </w:tc>
        <w:tc>
          <w:tcPr>
            <w:tcW w:w="5837" w:type="dxa"/>
            <w:gridSpan w:val="7"/>
            <w:vAlign w:val="center"/>
            <w:hideMark/>
          </w:tcPr>
          <w:p w14:paraId="442ADAC0" w14:textId="77777777" w:rsidR="00B660B0" w:rsidRPr="00B5079A" w:rsidRDefault="00B660B0" w:rsidP="003244EF">
            <w:pPr>
              <w:rPr>
                <w:del w:id="1354" w:author="Autor"/>
                <w:rFonts w:ascii="Arial Narrow" w:hAnsi="Arial Narrow"/>
                <w:color w:val="000000"/>
                <w:sz w:val="20"/>
                <w:szCs w:val="20"/>
              </w:rPr>
            </w:pPr>
            <w:del w:id="1355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B660B0" w:rsidRPr="00B5079A" w14:paraId="763583B0" w14:textId="77777777" w:rsidTr="00675C58">
        <w:trPr>
          <w:trHeight w:val="330"/>
          <w:del w:id="1356" w:author="Autor"/>
        </w:trPr>
        <w:tc>
          <w:tcPr>
            <w:tcW w:w="9095" w:type="dxa"/>
            <w:gridSpan w:val="11"/>
            <w:vAlign w:val="center"/>
            <w:hideMark/>
          </w:tcPr>
          <w:p w14:paraId="7393551F" w14:textId="77777777" w:rsidR="00B660B0" w:rsidRPr="00B5079A" w:rsidRDefault="00B660B0" w:rsidP="003244EF">
            <w:pPr>
              <w:jc w:val="center"/>
              <w:rPr>
                <w:del w:id="1357" w:author="Autor"/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del w:id="1358" w:author="Autor">
              <w:r w:rsidRPr="00B5079A">
                <w:rPr>
                  <w:rFonts w:ascii="Arial Narrow" w:hAnsi="Arial Narrow"/>
                  <w:b/>
                  <w:bCs/>
                  <w:color w:val="000000"/>
                  <w:sz w:val="22"/>
                  <w:szCs w:val="22"/>
                </w:rPr>
                <w:delText>Identifikácia predmetu a formy kontroly</w:delText>
              </w:r>
            </w:del>
          </w:p>
        </w:tc>
      </w:tr>
      <w:tr w:rsidR="00B660B0" w:rsidRPr="00B5079A" w14:paraId="40E2F026" w14:textId="77777777" w:rsidTr="00675C58">
        <w:trPr>
          <w:trHeight w:val="330"/>
          <w:del w:id="1359" w:author="Autor"/>
        </w:trPr>
        <w:tc>
          <w:tcPr>
            <w:tcW w:w="3258" w:type="dxa"/>
            <w:gridSpan w:val="4"/>
            <w:vAlign w:val="center"/>
            <w:hideMark/>
          </w:tcPr>
          <w:p w14:paraId="7E09F9D5" w14:textId="77777777" w:rsidR="00B660B0" w:rsidRPr="00B5079A" w:rsidRDefault="00B660B0" w:rsidP="007C0184">
            <w:pPr>
              <w:rPr>
                <w:del w:id="1360" w:author="Autor"/>
                <w:rFonts w:ascii="Arial Narrow" w:hAnsi="Arial Narrow"/>
                <w:color w:val="000000"/>
                <w:sz w:val="20"/>
                <w:szCs w:val="20"/>
              </w:rPr>
            </w:pPr>
            <w:del w:id="1361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Predmet kontroly</w:delText>
              </w:r>
            </w:del>
          </w:p>
        </w:tc>
        <w:tc>
          <w:tcPr>
            <w:tcW w:w="5837" w:type="dxa"/>
            <w:gridSpan w:val="7"/>
            <w:vAlign w:val="center"/>
            <w:hideMark/>
          </w:tcPr>
          <w:p w14:paraId="5FC26D2B" w14:textId="77777777" w:rsidR="00B660B0" w:rsidRPr="00B5079A" w:rsidRDefault="00B660B0" w:rsidP="003244EF">
            <w:pPr>
              <w:rPr>
                <w:del w:id="1362" w:author="Autor"/>
                <w:rFonts w:ascii="Arial Narrow" w:hAnsi="Arial Narrow"/>
                <w:color w:val="000000"/>
                <w:sz w:val="20"/>
                <w:szCs w:val="20"/>
              </w:rPr>
            </w:pPr>
            <w:del w:id="1363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  <w:r w:rsidRPr="00B660B0">
                <w:rPr>
                  <w:rFonts w:ascii="Arial Narrow" w:hAnsi="Arial Narrow"/>
                  <w:color w:val="000000"/>
                  <w:sz w:val="20"/>
                  <w:szCs w:val="20"/>
                </w:rPr>
                <w:delText>Žiadosť o platbu - zúčtovanie predfinancovania</w:delText>
              </w:r>
            </w:del>
          </w:p>
        </w:tc>
      </w:tr>
      <w:tr w:rsidR="003E7A8E" w:rsidRPr="00B5079A" w14:paraId="34DAC18A" w14:textId="77777777" w:rsidTr="00675C58">
        <w:trPr>
          <w:trHeight w:val="330"/>
          <w:del w:id="1364" w:author="Autor"/>
        </w:trPr>
        <w:tc>
          <w:tcPr>
            <w:tcW w:w="3258" w:type="dxa"/>
            <w:gridSpan w:val="4"/>
            <w:vAlign w:val="center"/>
            <w:hideMark/>
          </w:tcPr>
          <w:p w14:paraId="5D23C05D" w14:textId="77777777" w:rsidR="003E7A8E" w:rsidRPr="00B5079A" w:rsidRDefault="003E7A8E" w:rsidP="007C0184">
            <w:pPr>
              <w:rPr>
                <w:del w:id="1365" w:author="Autor"/>
                <w:rFonts w:ascii="Arial Narrow" w:hAnsi="Arial Narrow"/>
                <w:color w:val="000000"/>
                <w:sz w:val="20"/>
                <w:szCs w:val="20"/>
              </w:rPr>
            </w:pPr>
            <w:del w:id="1366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Forma kontroly</w:delText>
              </w:r>
            </w:del>
          </w:p>
        </w:tc>
        <w:tc>
          <w:tcPr>
            <w:tcW w:w="5837" w:type="dxa"/>
            <w:gridSpan w:val="7"/>
            <w:vAlign w:val="center"/>
            <w:hideMark/>
          </w:tcPr>
          <w:p w14:paraId="3F979277" w14:textId="77777777" w:rsidR="003E7A8E" w:rsidRPr="00B5079A" w:rsidRDefault="003E7A8E" w:rsidP="00794FDC">
            <w:pPr>
              <w:rPr>
                <w:del w:id="1367" w:author="Autor"/>
                <w:rFonts w:ascii="Arial Narrow" w:hAnsi="Arial Narrow"/>
                <w:color w:val="000000"/>
                <w:sz w:val="20"/>
                <w:szCs w:val="20"/>
              </w:rPr>
            </w:pPr>
            <w:del w:id="1368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  <w:r w:rsidRPr="003E7A8E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Administratívna </w:delText>
              </w:r>
              <w:r w:rsidR="00037BF1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finančná </w:delText>
              </w:r>
              <w:r w:rsidRPr="003E7A8E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kontrola </w:delText>
              </w:r>
            </w:del>
          </w:p>
        </w:tc>
      </w:tr>
      <w:tr w:rsidR="003E7A8E" w:rsidRPr="00B5079A" w14:paraId="6BB4E3A6" w14:textId="77777777" w:rsidTr="00675C58">
        <w:trPr>
          <w:trHeight w:val="330"/>
          <w:del w:id="1369" w:author="Autor"/>
        </w:trPr>
        <w:tc>
          <w:tcPr>
            <w:tcW w:w="9095" w:type="dxa"/>
            <w:gridSpan w:val="11"/>
            <w:shd w:val="clear" w:color="auto" w:fill="5F497A" w:themeFill="accent4" w:themeFillShade="BF"/>
            <w:vAlign w:val="center"/>
            <w:hideMark/>
          </w:tcPr>
          <w:p w14:paraId="473F8A99" w14:textId="77777777" w:rsidR="003E7A8E" w:rsidRPr="00B5079A" w:rsidRDefault="003E7A8E" w:rsidP="003244EF">
            <w:pPr>
              <w:jc w:val="center"/>
              <w:rPr>
                <w:del w:id="1370" w:author="Autor"/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1371" w:author="Autor">
              <w:r w:rsidRPr="00B660B0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Žiadosť o platbu - zúčtovanie predfinancovania</w:delText>
              </w:r>
            </w:del>
          </w:p>
        </w:tc>
      </w:tr>
      <w:tr w:rsidR="001A775D" w:rsidRPr="00B5079A" w14:paraId="3A7EE718" w14:textId="77777777" w:rsidTr="001A775D">
        <w:trPr>
          <w:trHeight w:val="330"/>
          <w:del w:id="1372" w:author="Autor"/>
        </w:trPr>
        <w:tc>
          <w:tcPr>
            <w:tcW w:w="859" w:type="dxa"/>
            <w:gridSpan w:val="2"/>
            <w:shd w:val="clear" w:color="auto" w:fill="5F497A" w:themeFill="accent4" w:themeFillShade="BF"/>
            <w:vAlign w:val="center"/>
            <w:hideMark/>
          </w:tcPr>
          <w:p w14:paraId="158E4FDE" w14:textId="77777777" w:rsidR="003E7A8E" w:rsidRPr="00B5079A" w:rsidRDefault="003E7A8E" w:rsidP="003244EF">
            <w:pPr>
              <w:jc w:val="center"/>
              <w:rPr>
                <w:del w:id="1373" w:author="Autor"/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1374" w:author="Autor">
              <w:r w:rsidRPr="00B5079A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P. č.</w:delText>
              </w:r>
            </w:del>
          </w:p>
        </w:tc>
        <w:tc>
          <w:tcPr>
            <w:tcW w:w="5236" w:type="dxa"/>
            <w:gridSpan w:val="3"/>
            <w:shd w:val="clear" w:color="auto" w:fill="5F497A" w:themeFill="accent4" w:themeFillShade="BF"/>
            <w:vAlign w:val="center"/>
            <w:hideMark/>
          </w:tcPr>
          <w:p w14:paraId="0F9AB52B" w14:textId="77777777" w:rsidR="003E7A8E" w:rsidRPr="00B5079A" w:rsidRDefault="003E7A8E" w:rsidP="003244EF">
            <w:pPr>
              <w:jc w:val="center"/>
              <w:rPr>
                <w:del w:id="1375" w:author="Autor"/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1376" w:author="Autor">
              <w:r w:rsidRPr="00B5079A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Kontrolné otázky</w:delText>
              </w:r>
            </w:del>
          </w:p>
        </w:tc>
        <w:tc>
          <w:tcPr>
            <w:tcW w:w="575" w:type="dxa"/>
            <w:gridSpan w:val="2"/>
            <w:shd w:val="clear" w:color="auto" w:fill="5F497A" w:themeFill="accent4" w:themeFillShade="BF"/>
            <w:vAlign w:val="center"/>
            <w:hideMark/>
          </w:tcPr>
          <w:p w14:paraId="3D24EAF8" w14:textId="77777777" w:rsidR="003E7A8E" w:rsidRPr="00B5079A" w:rsidRDefault="003E7A8E" w:rsidP="003244EF">
            <w:pPr>
              <w:jc w:val="center"/>
              <w:rPr>
                <w:del w:id="1377" w:author="Autor"/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1378" w:author="Autor">
              <w:r w:rsidRPr="00B5079A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áno</w:delText>
              </w:r>
            </w:del>
          </w:p>
        </w:tc>
        <w:tc>
          <w:tcPr>
            <w:tcW w:w="567" w:type="dxa"/>
            <w:shd w:val="clear" w:color="auto" w:fill="5F497A" w:themeFill="accent4" w:themeFillShade="BF"/>
            <w:vAlign w:val="center"/>
            <w:hideMark/>
          </w:tcPr>
          <w:p w14:paraId="4C56F659" w14:textId="77777777" w:rsidR="003E7A8E" w:rsidRPr="00B5079A" w:rsidRDefault="003E7A8E" w:rsidP="003244EF">
            <w:pPr>
              <w:jc w:val="center"/>
              <w:rPr>
                <w:del w:id="1379" w:author="Autor"/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1380" w:author="Autor">
              <w:r w:rsidRPr="00B5079A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nie</w:delText>
              </w:r>
            </w:del>
          </w:p>
        </w:tc>
        <w:tc>
          <w:tcPr>
            <w:tcW w:w="713" w:type="dxa"/>
            <w:shd w:val="clear" w:color="auto" w:fill="5F497A" w:themeFill="accent4" w:themeFillShade="BF"/>
            <w:vAlign w:val="center"/>
            <w:hideMark/>
          </w:tcPr>
          <w:p w14:paraId="3F358E65" w14:textId="77777777" w:rsidR="003E7A8E" w:rsidRPr="00B5079A" w:rsidRDefault="003E7A8E" w:rsidP="003244EF">
            <w:pPr>
              <w:jc w:val="center"/>
              <w:rPr>
                <w:del w:id="1381" w:author="Autor"/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1382" w:author="Autor">
              <w:r w:rsidRPr="00B5079A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netýka sa</w:delText>
              </w:r>
            </w:del>
          </w:p>
        </w:tc>
        <w:tc>
          <w:tcPr>
            <w:tcW w:w="1145" w:type="dxa"/>
            <w:gridSpan w:val="2"/>
            <w:shd w:val="clear" w:color="auto" w:fill="5F497A" w:themeFill="accent4" w:themeFillShade="BF"/>
            <w:vAlign w:val="center"/>
            <w:hideMark/>
          </w:tcPr>
          <w:p w14:paraId="04A49F46" w14:textId="77777777" w:rsidR="003E7A8E" w:rsidRPr="00B5079A" w:rsidRDefault="003E7A8E">
            <w:pPr>
              <w:jc w:val="center"/>
              <w:rPr>
                <w:del w:id="1383" w:author="Autor"/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1384" w:author="Autor">
              <w:r w:rsidRPr="00B5079A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delText>2</w:delText>
              </w:r>
            </w:del>
          </w:p>
        </w:tc>
      </w:tr>
      <w:tr w:rsidR="001A775D" w14:paraId="4C264596" w14:textId="77777777" w:rsidTr="001A775D">
        <w:trPr>
          <w:gridAfter w:val="1"/>
          <w:wAfter w:w="12" w:type="dxa"/>
          <w:trHeight w:val="300"/>
          <w:del w:id="1385" w:author="Autor"/>
        </w:trPr>
        <w:tc>
          <w:tcPr>
            <w:tcW w:w="838" w:type="dxa"/>
            <w:shd w:val="clear" w:color="000000" w:fill="B1A0C7"/>
            <w:vAlign w:val="center"/>
            <w:hideMark/>
          </w:tcPr>
          <w:p w14:paraId="31745312" w14:textId="77777777" w:rsidR="001456C1" w:rsidRDefault="001456C1">
            <w:pPr>
              <w:jc w:val="center"/>
              <w:rPr>
                <w:del w:id="1386" w:author="Autor"/>
                <w:b/>
                <w:bCs/>
                <w:color w:val="000000"/>
                <w:sz w:val="22"/>
                <w:szCs w:val="22"/>
              </w:rPr>
            </w:pPr>
            <w:del w:id="1387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1</w:delText>
              </w:r>
            </w:del>
          </w:p>
        </w:tc>
        <w:tc>
          <w:tcPr>
            <w:tcW w:w="5265" w:type="dxa"/>
            <w:gridSpan w:val="5"/>
            <w:shd w:val="clear" w:color="000000" w:fill="B1A0C7"/>
            <w:vAlign w:val="center"/>
            <w:hideMark/>
          </w:tcPr>
          <w:p w14:paraId="56A39ABA" w14:textId="77777777" w:rsidR="001456C1" w:rsidRDefault="001456C1">
            <w:pPr>
              <w:rPr>
                <w:del w:id="1388" w:author="Autor"/>
                <w:b/>
                <w:bCs/>
                <w:color w:val="000000"/>
                <w:sz w:val="22"/>
                <w:szCs w:val="22"/>
              </w:rPr>
            </w:pPr>
            <w:del w:id="1389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Všeobecné otázky</w:delText>
              </w:r>
            </w:del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14:paraId="5D73AC75" w14:textId="77777777" w:rsidR="001456C1" w:rsidRDefault="001456C1">
            <w:pPr>
              <w:rPr>
                <w:del w:id="1390" w:author="Autor"/>
                <w:b/>
                <w:bCs/>
                <w:color w:val="000000"/>
                <w:sz w:val="22"/>
                <w:szCs w:val="22"/>
              </w:rPr>
            </w:pPr>
            <w:del w:id="1391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14:paraId="39ABEB02" w14:textId="77777777" w:rsidR="001456C1" w:rsidRDefault="001456C1">
            <w:pPr>
              <w:rPr>
                <w:del w:id="1392" w:author="Autor"/>
                <w:b/>
                <w:bCs/>
                <w:color w:val="000000"/>
                <w:sz w:val="22"/>
                <w:szCs w:val="22"/>
              </w:rPr>
            </w:pPr>
            <w:del w:id="1393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  <w:tc>
          <w:tcPr>
            <w:tcW w:w="713" w:type="dxa"/>
            <w:shd w:val="clear" w:color="000000" w:fill="B1A0C7"/>
            <w:vAlign w:val="center"/>
            <w:hideMark/>
          </w:tcPr>
          <w:p w14:paraId="136371CA" w14:textId="77777777" w:rsidR="001456C1" w:rsidRDefault="001456C1">
            <w:pPr>
              <w:rPr>
                <w:del w:id="1394" w:author="Autor"/>
                <w:b/>
                <w:bCs/>
                <w:color w:val="000000"/>
                <w:sz w:val="22"/>
                <w:szCs w:val="22"/>
              </w:rPr>
            </w:pPr>
            <w:del w:id="1395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  <w:tc>
          <w:tcPr>
            <w:tcW w:w="1133" w:type="dxa"/>
            <w:shd w:val="clear" w:color="000000" w:fill="B1A0C7"/>
            <w:vAlign w:val="center"/>
            <w:hideMark/>
          </w:tcPr>
          <w:p w14:paraId="6910FF7D" w14:textId="77777777" w:rsidR="001456C1" w:rsidRDefault="001456C1">
            <w:pPr>
              <w:rPr>
                <w:del w:id="1396" w:author="Autor"/>
                <w:b/>
                <w:bCs/>
                <w:color w:val="000000"/>
                <w:sz w:val="22"/>
                <w:szCs w:val="22"/>
              </w:rPr>
            </w:pPr>
            <w:del w:id="1397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</w:tr>
      <w:tr w:rsidR="001456C1" w14:paraId="7BF87E34" w14:textId="77777777" w:rsidTr="00675C58">
        <w:trPr>
          <w:gridAfter w:val="1"/>
          <w:wAfter w:w="12" w:type="dxa"/>
          <w:trHeight w:val="1203"/>
          <w:del w:id="1398" w:author="Autor"/>
        </w:trPr>
        <w:tc>
          <w:tcPr>
            <w:tcW w:w="838" w:type="dxa"/>
            <w:vAlign w:val="center"/>
            <w:hideMark/>
          </w:tcPr>
          <w:p w14:paraId="734869E6" w14:textId="77777777" w:rsidR="001456C1" w:rsidRDefault="001456C1">
            <w:pPr>
              <w:jc w:val="center"/>
              <w:rPr>
                <w:del w:id="1399" w:author="Autor"/>
                <w:color w:val="000000"/>
                <w:sz w:val="20"/>
                <w:szCs w:val="20"/>
              </w:rPr>
            </w:pPr>
            <w:del w:id="1400" w:author="Autor">
              <w:r>
                <w:rPr>
                  <w:color w:val="000000"/>
                  <w:sz w:val="20"/>
                  <w:szCs w:val="20"/>
                </w:rPr>
                <w:delText>1.1</w:delText>
              </w:r>
            </w:del>
          </w:p>
        </w:tc>
        <w:tc>
          <w:tcPr>
            <w:tcW w:w="5265" w:type="dxa"/>
            <w:gridSpan w:val="5"/>
            <w:vAlign w:val="center"/>
            <w:hideMark/>
          </w:tcPr>
          <w:p w14:paraId="3C1397AA" w14:textId="77777777" w:rsidR="001456C1" w:rsidRDefault="001456C1" w:rsidP="00503240">
            <w:pPr>
              <w:rPr>
                <w:del w:id="1401" w:author="Autor"/>
                <w:color w:val="000000"/>
                <w:sz w:val="20"/>
                <w:szCs w:val="20"/>
              </w:rPr>
            </w:pPr>
            <w:del w:id="1402" w:author="Autor">
              <w:r w:rsidRPr="004E4A29">
                <w:rPr>
                  <w:sz w:val="20"/>
                </w:rPr>
                <w:delText>Sú údaje v ŽoP predloženej cez verejný portál identické s údajmi, ktoré sú uvedené v tlačenej verzii ŽoP</w:delText>
              </w:r>
              <w:r w:rsidR="00503240" w:rsidRPr="004E4A29">
                <w:rPr>
                  <w:sz w:val="20"/>
                </w:rPr>
                <w:delText xml:space="preserve">? </w:delText>
              </w:r>
              <w:r w:rsidR="00503240" w:rsidRPr="000D1F76">
                <w:rPr>
                  <w:sz w:val="20"/>
                </w:rPr>
                <w:delText>(</w:delText>
              </w:r>
              <w:r w:rsidR="00E83484" w:rsidRPr="000D1F76">
                <w:rPr>
                  <w:sz w:val="20"/>
                </w:rPr>
                <w:delText xml:space="preserve">V prípade, ak sa ŽoP </w:delText>
              </w:r>
              <w:r w:rsidR="00E83484" w:rsidRPr="00D52705">
                <w:rPr>
                  <w:sz w:val="20"/>
                  <w:szCs w:val="20"/>
                </w:rPr>
                <w:delText xml:space="preserve">predkladá </w:delText>
              </w:r>
              <w:r w:rsidR="00E83484">
                <w:rPr>
                  <w:sz w:val="20"/>
                  <w:szCs w:val="20"/>
                </w:rPr>
                <w:delText>prostredníctvom elektronického podania priamo</w:delText>
              </w:r>
              <w:r w:rsidR="00E83484" w:rsidRPr="000D1F76">
                <w:rPr>
                  <w:sz w:val="20"/>
                </w:rPr>
                <w:delText xml:space="preserve"> cez verejný portál ITMS 2014+, túto</w:delText>
              </w:r>
              <w:r w:rsidR="00E83484" w:rsidRPr="00640099">
                <w:rPr>
                  <w:sz w:val="20"/>
                </w:rPr>
                <w:delText xml:space="preserve"> skutočnosť RO nekontroluje.</w:delText>
              </w:r>
              <w:r w:rsidR="00503240" w:rsidRPr="00640099">
                <w:rPr>
                  <w:sz w:val="20"/>
                </w:rPr>
                <w:delText xml:space="preserve">) </w:delText>
              </w:r>
            </w:del>
          </w:p>
        </w:tc>
        <w:tc>
          <w:tcPr>
            <w:tcW w:w="567" w:type="dxa"/>
            <w:vAlign w:val="center"/>
            <w:hideMark/>
          </w:tcPr>
          <w:p w14:paraId="56AE1904" w14:textId="77777777" w:rsidR="001456C1" w:rsidRDefault="001456C1">
            <w:pPr>
              <w:rPr>
                <w:del w:id="1403" w:author="Autor"/>
                <w:color w:val="000000"/>
                <w:sz w:val="20"/>
                <w:szCs w:val="20"/>
              </w:rPr>
            </w:pPr>
            <w:del w:id="1404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70029A7F" w14:textId="77777777" w:rsidR="001456C1" w:rsidRDefault="001456C1">
            <w:pPr>
              <w:rPr>
                <w:del w:id="1405" w:author="Autor"/>
                <w:color w:val="000000"/>
                <w:sz w:val="20"/>
                <w:szCs w:val="20"/>
              </w:rPr>
            </w:pPr>
            <w:del w:id="1406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3" w:type="dxa"/>
            <w:vAlign w:val="center"/>
            <w:hideMark/>
          </w:tcPr>
          <w:p w14:paraId="2EEDF77E" w14:textId="77777777" w:rsidR="001456C1" w:rsidRDefault="001456C1">
            <w:pPr>
              <w:rPr>
                <w:del w:id="1407" w:author="Autor"/>
                <w:color w:val="000000"/>
                <w:sz w:val="20"/>
                <w:szCs w:val="20"/>
              </w:rPr>
            </w:pPr>
            <w:del w:id="1408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133" w:type="dxa"/>
            <w:vAlign w:val="center"/>
            <w:hideMark/>
          </w:tcPr>
          <w:p w14:paraId="7A3C7243" w14:textId="77777777" w:rsidR="001456C1" w:rsidRDefault="001456C1">
            <w:pPr>
              <w:jc w:val="both"/>
              <w:rPr>
                <w:del w:id="1409" w:author="Autor"/>
                <w:b/>
                <w:bCs/>
                <w:color w:val="000000"/>
              </w:rPr>
            </w:pPr>
            <w:del w:id="1410" w:author="Autor">
              <w:r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1456C1" w14:paraId="551507CB" w14:textId="77777777" w:rsidTr="00675C58">
        <w:trPr>
          <w:gridAfter w:val="1"/>
          <w:wAfter w:w="12" w:type="dxa"/>
          <w:trHeight w:val="300"/>
          <w:del w:id="1411" w:author="Autor"/>
        </w:trPr>
        <w:tc>
          <w:tcPr>
            <w:tcW w:w="838" w:type="dxa"/>
            <w:vAlign w:val="center"/>
            <w:hideMark/>
          </w:tcPr>
          <w:p w14:paraId="070E997D" w14:textId="77777777" w:rsidR="001456C1" w:rsidRDefault="001456C1">
            <w:pPr>
              <w:jc w:val="center"/>
              <w:rPr>
                <w:del w:id="1412" w:author="Autor"/>
                <w:color w:val="000000"/>
                <w:sz w:val="20"/>
                <w:szCs w:val="20"/>
              </w:rPr>
            </w:pPr>
            <w:del w:id="1413" w:author="Autor">
              <w:r>
                <w:rPr>
                  <w:color w:val="000000"/>
                  <w:sz w:val="20"/>
                  <w:szCs w:val="20"/>
                </w:rPr>
                <w:delText>1.2</w:delText>
              </w:r>
            </w:del>
          </w:p>
        </w:tc>
        <w:tc>
          <w:tcPr>
            <w:tcW w:w="5265" w:type="dxa"/>
            <w:gridSpan w:val="5"/>
            <w:vAlign w:val="center"/>
            <w:hideMark/>
          </w:tcPr>
          <w:p w14:paraId="562308FB" w14:textId="77777777" w:rsidR="001456C1" w:rsidRPr="004E4A29" w:rsidRDefault="001456C1" w:rsidP="0024400F">
            <w:pPr>
              <w:pStyle w:val="Default"/>
              <w:rPr>
                <w:del w:id="1414" w:author="Autor"/>
                <w:sz w:val="20"/>
              </w:rPr>
            </w:pPr>
            <w:del w:id="1415" w:author="Autor">
              <w:r w:rsidRPr="0024400F">
                <w:rPr>
                  <w:rFonts w:ascii="Times New Roman" w:hAnsi="Times New Roman"/>
                  <w:sz w:val="20"/>
                </w:rPr>
                <w:delText>Je identifikácia prijímateľa/partnera a projektu zhodná s údajmi v</w:delText>
              </w:r>
              <w:r w:rsidR="00B1112A">
                <w:rPr>
                  <w:rFonts w:ascii="Times New Roman" w:hAnsi="Times New Roman"/>
                  <w:sz w:val="20"/>
                </w:rPr>
                <w:delText> </w:delText>
              </w:r>
              <w:r w:rsidR="00A5426A">
                <w:rPr>
                  <w:rFonts w:ascii="Times New Roman" w:hAnsi="Times New Roman"/>
                  <w:sz w:val="20"/>
                </w:rPr>
                <w:delText>Zmluv</w:delText>
              </w:r>
              <w:r w:rsidRPr="0024400F">
                <w:rPr>
                  <w:rFonts w:ascii="Times New Roman" w:hAnsi="Times New Roman"/>
                  <w:sz w:val="20"/>
                </w:rPr>
                <w:delText>e</w:delText>
              </w:r>
              <w:r w:rsidR="00B1112A">
                <w:rPr>
                  <w:rFonts w:ascii="Times New Roman" w:hAnsi="Times New Roman"/>
                  <w:sz w:val="20"/>
                </w:rPr>
                <w:delText xml:space="preserve"> o NFP</w:delText>
              </w:r>
              <w:r w:rsidRPr="0024400F">
                <w:rPr>
                  <w:rFonts w:ascii="Times New Roman" w:hAnsi="Times New Roman"/>
                  <w:sz w:val="20"/>
                </w:rPr>
                <w:delText>?</w:delText>
              </w:r>
            </w:del>
          </w:p>
        </w:tc>
        <w:tc>
          <w:tcPr>
            <w:tcW w:w="567" w:type="dxa"/>
            <w:vAlign w:val="center"/>
            <w:hideMark/>
          </w:tcPr>
          <w:p w14:paraId="191C6458" w14:textId="77777777" w:rsidR="001456C1" w:rsidRDefault="001456C1">
            <w:pPr>
              <w:rPr>
                <w:del w:id="1416" w:author="Autor"/>
                <w:color w:val="000000"/>
                <w:sz w:val="20"/>
                <w:szCs w:val="20"/>
              </w:rPr>
            </w:pPr>
            <w:del w:id="1417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714251AB" w14:textId="77777777" w:rsidR="001456C1" w:rsidRDefault="001456C1">
            <w:pPr>
              <w:rPr>
                <w:del w:id="1418" w:author="Autor"/>
                <w:color w:val="000000"/>
                <w:sz w:val="20"/>
                <w:szCs w:val="20"/>
              </w:rPr>
            </w:pPr>
            <w:del w:id="1419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3" w:type="dxa"/>
            <w:vAlign w:val="center"/>
            <w:hideMark/>
          </w:tcPr>
          <w:p w14:paraId="1843F4D3" w14:textId="77777777" w:rsidR="001456C1" w:rsidRDefault="001456C1">
            <w:pPr>
              <w:rPr>
                <w:del w:id="1420" w:author="Autor"/>
                <w:color w:val="000000"/>
                <w:sz w:val="20"/>
                <w:szCs w:val="20"/>
              </w:rPr>
            </w:pPr>
            <w:del w:id="1421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133" w:type="dxa"/>
            <w:vAlign w:val="center"/>
            <w:hideMark/>
          </w:tcPr>
          <w:p w14:paraId="0214051E" w14:textId="77777777" w:rsidR="001456C1" w:rsidRDefault="001456C1">
            <w:pPr>
              <w:jc w:val="both"/>
              <w:rPr>
                <w:del w:id="1422" w:author="Autor"/>
                <w:b/>
                <w:bCs/>
                <w:color w:val="000000"/>
                <w:sz w:val="20"/>
                <w:szCs w:val="20"/>
              </w:rPr>
            </w:pPr>
            <w:del w:id="1423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1456C1" w14:paraId="74D5152F" w14:textId="77777777" w:rsidTr="00675C58">
        <w:trPr>
          <w:gridAfter w:val="1"/>
          <w:wAfter w:w="12" w:type="dxa"/>
          <w:trHeight w:val="939"/>
          <w:del w:id="1424" w:author="Autor"/>
        </w:trPr>
        <w:tc>
          <w:tcPr>
            <w:tcW w:w="838" w:type="dxa"/>
            <w:vAlign w:val="center"/>
            <w:hideMark/>
          </w:tcPr>
          <w:p w14:paraId="22D8E3EC" w14:textId="77777777" w:rsidR="001456C1" w:rsidRDefault="001456C1" w:rsidP="001E4311">
            <w:pPr>
              <w:jc w:val="center"/>
              <w:rPr>
                <w:del w:id="1425" w:author="Autor"/>
                <w:color w:val="000000"/>
                <w:sz w:val="20"/>
                <w:szCs w:val="20"/>
              </w:rPr>
            </w:pPr>
            <w:del w:id="1426" w:author="Autor">
              <w:r>
                <w:rPr>
                  <w:color w:val="000000"/>
                  <w:sz w:val="20"/>
                  <w:szCs w:val="20"/>
                </w:rPr>
                <w:delText>1.</w:delText>
              </w:r>
              <w:r w:rsidR="001E4311">
                <w:rPr>
                  <w:color w:val="000000"/>
                  <w:sz w:val="20"/>
                  <w:szCs w:val="20"/>
                </w:rPr>
                <w:delText>3</w:delText>
              </w:r>
            </w:del>
          </w:p>
        </w:tc>
        <w:tc>
          <w:tcPr>
            <w:tcW w:w="5265" w:type="dxa"/>
            <w:gridSpan w:val="5"/>
            <w:vAlign w:val="center"/>
            <w:hideMark/>
          </w:tcPr>
          <w:p w14:paraId="75AC91CC" w14:textId="77777777" w:rsidR="001456C1" w:rsidRDefault="001456C1" w:rsidP="00E83484">
            <w:pPr>
              <w:rPr>
                <w:del w:id="1427" w:author="Autor"/>
                <w:color w:val="000000"/>
                <w:sz w:val="20"/>
                <w:szCs w:val="20"/>
              </w:rPr>
            </w:pPr>
            <w:del w:id="1428" w:author="Autor">
              <w:r w:rsidRPr="004E4A29">
                <w:rPr>
                  <w:sz w:val="20"/>
                </w:rPr>
                <w:delText>Je ŽoP spracovaná na predpísanom formulári, vyplnená vo všetkých povinných poliach v súlade s platnými pokynmi k vypĺňaniu ŽoP</w:delText>
              </w:r>
              <w:r w:rsidR="00503240" w:rsidRPr="004E4A29">
                <w:rPr>
                  <w:sz w:val="20"/>
                </w:rPr>
                <w:delText xml:space="preserve">? </w:delText>
              </w:r>
            </w:del>
          </w:p>
        </w:tc>
        <w:tc>
          <w:tcPr>
            <w:tcW w:w="567" w:type="dxa"/>
            <w:vAlign w:val="center"/>
            <w:hideMark/>
          </w:tcPr>
          <w:p w14:paraId="786240BB" w14:textId="77777777" w:rsidR="001456C1" w:rsidRDefault="001456C1">
            <w:pPr>
              <w:rPr>
                <w:del w:id="1429" w:author="Autor"/>
                <w:color w:val="000000"/>
                <w:sz w:val="20"/>
                <w:szCs w:val="20"/>
              </w:rPr>
            </w:pPr>
            <w:del w:id="1430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6C5A4F6D" w14:textId="77777777" w:rsidR="001456C1" w:rsidRDefault="001456C1">
            <w:pPr>
              <w:rPr>
                <w:del w:id="1431" w:author="Autor"/>
                <w:color w:val="000000"/>
                <w:sz w:val="20"/>
                <w:szCs w:val="20"/>
              </w:rPr>
            </w:pPr>
            <w:del w:id="1432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3" w:type="dxa"/>
            <w:vAlign w:val="center"/>
            <w:hideMark/>
          </w:tcPr>
          <w:p w14:paraId="5FA5EE6C" w14:textId="77777777" w:rsidR="001456C1" w:rsidRDefault="001456C1">
            <w:pPr>
              <w:rPr>
                <w:del w:id="1433" w:author="Autor"/>
                <w:color w:val="000000"/>
                <w:sz w:val="20"/>
                <w:szCs w:val="20"/>
              </w:rPr>
            </w:pPr>
            <w:del w:id="1434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133" w:type="dxa"/>
            <w:vAlign w:val="center"/>
            <w:hideMark/>
          </w:tcPr>
          <w:p w14:paraId="7BB89FBD" w14:textId="77777777" w:rsidR="001456C1" w:rsidRDefault="001456C1">
            <w:pPr>
              <w:jc w:val="both"/>
              <w:rPr>
                <w:del w:id="1435" w:author="Autor"/>
                <w:b/>
                <w:bCs/>
                <w:color w:val="000000"/>
              </w:rPr>
            </w:pPr>
            <w:del w:id="1436" w:author="Autor">
              <w:r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1456C1" w14:paraId="1FACDA72" w14:textId="77777777" w:rsidTr="00675C58">
        <w:trPr>
          <w:gridAfter w:val="1"/>
          <w:wAfter w:w="12" w:type="dxa"/>
          <w:trHeight w:val="510"/>
          <w:del w:id="1437" w:author="Autor"/>
        </w:trPr>
        <w:tc>
          <w:tcPr>
            <w:tcW w:w="838" w:type="dxa"/>
            <w:vAlign w:val="center"/>
            <w:hideMark/>
          </w:tcPr>
          <w:p w14:paraId="2D9AB246" w14:textId="77777777" w:rsidR="001456C1" w:rsidRDefault="001E4311">
            <w:pPr>
              <w:jc w:val="center"/>
              <w:rPr>
                <w:del w:id="1438" w:author="Autor"/>
                <w:color w:val="000000"/>
                <w:sz w:val="20"/>
                <w:szCs w:val="20"/>
              </w:rPr>
            </w:pPr>
            <w:del w:id="1439" w:author="Autor">
              <w:r>
                <w:rPr>
                  <w:color w:val="000000"/>
                  <w:sz w:val="20"/>
                  <w:szCs w:val="20"/>
                </w:rPr>
                <w:delText>1.4</w:delText>
              </w:r>
            </w:del>
          </w:p>
        </w:tc>
        <w:tc>
          <w:tcPr>
            <w:tcW w:w="5265" w:type="dxa"/>
            <w:gridSpan w:val="5"/>
            <w:vAlign w:val="center"/>
            <w:hideMark/>
          </w:tcPr>
          <w:p w14:paraId="22B5E732" w14:textId="77777777" w:rsidR="001456C1" w:rsidRDefault="001456C1">
            <w:pPr>
              <w:rPr>
                <w:del w:id="1440" w:author="Autor"/>
                <w:color w:val="000000"/>
                <w:sz w:val="20"/>
                <w:szCs w:val="20"/>
              </w:rPr>
            </w:pPr>
            <w:del w:id="1441" w:author="Autor">
              <w:r>
                <w:rPr>
                  <w:color w:val="000000"/>
                  <w:sz w:val="20"/>
                  <w:szCs w:val="20"/>
                </w:rPr>
                <w:delText xml:space="preserve">Sú deklarované výdavky oprávnené vzhľadom na časovú oprávnenosť uvedenú v zmysle </w:delText>
              </w:r>
              <w:r w:rsidR="00A5426A">
                <w:rPr>
                  <w:color w:val="000000"/>
                  <w:sz w:val="20"/>
                  <w:szCs w:val="20"/>
                </w:rPr>
                <w:delText>Zmluv</w:delText>
              </w:r>
              <w:r>
                <w:rPr>
                  <w:color w:val="000000"/>
                  <w:sz w:val="20"/>
                  <w:szCs w:val="20"/>
                </w:rPr>
                <w:delText>y</w:delText>
              </w:r>
              <w:r w:rsidR="00F8414E">
                <w:rPr>
                  <w:color w:val="000000"/>
                  <w:sz w:val="20"/>
                  <w:szCs w:val="20"/>
                </w:rPr>
                <w:delText xml:space="preserve"> o NFP</w:delText>
              </w:r>
              <w:r>
                <w:rPr>
                  <w:color w:val="000000"/>
                  <w:sz w:val="20"/>
                  <w:szCs w:val="20"/>
                </w:rPr>
                <w:delText>?</w:delText>
              </w:r>
            </w:del>
          </w:p>
        </w:tc>
        <w:tc>
          <w:tcPr>
            <w:tcW w:w="567" w:type="dxa"/>
            <w:vAlign w:val="center"/>
            <w:hideMark/>
          </w:tcPr>
          <w:p w14:paraId="377332BF" w14:textId="77777777" w:rsidR="001456C1" w:rsidRDefault="001456C1">
            <w:pPr>
              <w:rPr>
                <w:del w:id="1442" w:author="Autor"/>
                <w:color w:val="000000"/>
                <w:sz w:val="20"/>
                <w:szCs w:val="20"/>
              </w:rPr>
            </w:pPr>
            <w:del w:id="1443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596E8B19" w14:textId="77777777" w:rsidR="001456C1" w:rsidRDefault="001456C1">
            <w:pPr>
              <w:rPr>
                <w:del w:id="1444" w:author="Autor"/>
                <w:color w:val="000000"/>
                <w:sz w:val="20"/>
                <w:szCs w:val="20"/>
              </w:rPr>
            </w:pPr>
            <w:del w:id="1445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3" w:type="dxa"/>
            <w:vAlign w:val="center"/>
            <w:hideMark/>
          </w:tcPr>
          <w:p w14:paraId="00DB2364" w14:textId="77777777" w:rsidR="001456C1" w:rsidRDefault="001456C1">
            <w:pPr>
              <w:rPr>
                <w:del w:id="1446" w:author="Autor"/>
                <w:color w:val="000000"/>
                <w:sz w:val="20"/>
                <w:szCs w:val="20"/>
              </w:rPr>
            </w:pPr>
            <w:del w:id="1447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133" w:type="dxa"/>
            <w:vAlign w:val="center"/>
            <w:hideMark/>
          </w:tcPr>
          <w:p w14:paraId="71E9569E" w14:textId="77777777" w:rsidR="001456C1" w:rsidRDefault="001456C1">
            <w:pPr>
              <w:jc w:val="both"/>
              <w:rPr>
                <w:del w:id="1448" w:author="Autor"/>
                <w:b/>
                <w:bCs/>
                <w:color w:val="000000"/>
              </w:rPr>
            </w:pPr>
            <w:del w:id="1449" w:author="Autor">
              <w:r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1456C1" w14:paraId="2C49EF70" w14:textId="77777777" w:rsidTr="00675C58">
        <w:trPr>
          <w:gridAfter w:val="1"/>
          <w:wAfter w:w="12" w:type="dxa"/>
          <w:trHeight w:val="411"/>
          <w:del w:id="1450" w:author="Autor"/>
        </w:trPr>
        <w:tc>
          <w:tcPr>
            <w:tcW w:w="838" w:type="dxa"/>
            <w:vAlign w:val="center"/>
            <w:hideMark/>
          </w:tcPr>
          <w:p w14:paraId="45450DC6" w14:textId="77777777" w:rsidR="001456C1" w:rsidRDefault="001E4311">
            <w:pPr>
              <w:jc w:val="center"/>
              <w:rPr>
                <w:del w:id="1451" w:author="Autor"/>
                <w:color w:val="000000"/>
                <w:sz w:val="20"/>
                <w:szCs w:val="20"/>
              </w:rPr>
            </w:pPr>
            <w:del w:id="1452" w:author="Autor">
              <w:r>
                <w:rPr>
                  <w:color w:val="000000"/>
                  <w:sz w:val="20"/>
                  <w:szCs w:val="20"/>
                </w:rPr>
                <w:delText>1.5</w:delText>
              </w:r>
            </w:del>
          </w:p>
        </w:tc>
        <w:tc>
          <w:tcPr>
            <w:tcW w:w="5265" w:type="dxa"/>
            <w:gridSpan w:val="5"/>
            <w:vAlign w:val="center"/>
            <w:hideMark/>
          </w:tcPr>
          <w:p w14:paraId="052E2DEA" w14:textId="77777777" w:rsidR="001456C1" w:rsidRDefault="001456C1" w:rsidP="0024400F">
            <w:pPr>
              <w:jc w:val="both"/>
              <w:rPr>
                <w:del w:id="1453" w:author="Autor"/>
                <w:color w:val="000000"/>
                <w:sz w:val="20"/>
                <w:szCs w:val="20"/>
              </w:rPr>
            </w:pPr>
            <w:del w:id="1454" w:author="Autor">
              <w:r>
                <w:rPr>
                  <w:color w:val="000000"/>
                  <w:sz w:val="20"/>
                  <w:szCs w:val="20"/>
                </w:rPr>
                <w:delText xml:space="preserve">Bola vykonaná, alebo sa vykonáva v súvislosti s predloženou ŽoP </w:delText>
              </w:r>
              <w:r w:rsidR="00037BF1">
                <w:rPr>
                  <w:color w:val="000000"/>
                  <w:sz w:val="20"/>
                  <w:szCs w:val="20"/>
                </w:rPr>
                <w:delText xml:space="preserve"> </w:delText>
              </w:r>
              <w:r w:rsidR="001F1F4D">
                <w:rPr>
                  <w:color w:val="000000"/>
                  <w:sz w:val="20"/>
                  <w:szCs w:val="20"/>
                </w:rPr>
                <w:delText xml:space="preserve"> základná </w:delText>
              </w:r>
              <w:r>
                <w:rPr>
                  <w:color w:val="000000"/>
                  <w:sz w:val="20"/>
                  <w:szCs w:val="20"/>
                </w:rPr>
                <w:delText xml:space="preserve"> </w:delText>
              </w:r>
              <w:r w:rsidR="001A14F5">
                <w:rPr>
                  <w:color w:val="000000"/>
                  <w:sz w:val="20"/>
                  <w:szCs w:val="20"/>
                </w:rPr>
                <w:delText>finančná</w:delText>
              </w:r>
              <w:r>
                <w:rPr>
                  <w:color w:val="000000"/>
                  <w:sz w:val="20"/>
                  <w:szCs w:val="20"/>
                </w:rPr>
                <w:delText xml:space="preserve"> kontrola podľa §</w:delText>
              </w:r>
              <w:r w:rsidR="00037BF1">
                <w:rPr>
                  <w:color w:val="000000"/>
                  <w:sz w:val="20"/>
                  <w:szCs w:val="20"/>
                </w:rPr>
                <w:delText xml:space="preserve"> </w:delText>
              </w:r>
              <w:r w:rsidR="001F1F4D">
                <w:rPr>
                  <w:color w:val="000000"/>
                  <w:sz w:val="20"/>
                  <w:szCs w:val="20"/>
                </w:rPr>
                <w:delText>7</w:delText>
              </w:r>
              <w:r>
                <w:rPr>
                  <w:color w:val="000000"/>
                  <w:sz w:val="20"/>
                  <w:szCs w:val="20"/>
                </w:rPr>
                <w:delText xml:space="preserve"> zákona č.</w:delText>
              </w:r>
              <w:r w:rsidR="00FE54D3">
                <w:rPr>
                  <w:color w:val="000000"/>
                  <w:sz w:val="20"/>
                  <w:szCs w:val="20"/>
                </w:rPr>
                <w:delText xml:space="preserve"> </w:delText>
              </w:r>
              <w:r w:rsidR="001F1F4D">
                <w:rPr>
                  <w:color w:val="000000"/>
                  <w:sz w:val="20"/>
                  <w:szCs w:val="20"/>
                </w:rPr>
                <w:delText>357</w:delText>
              </w:r>
              <w:r>
                <w:rPr>
                  <w:color w:val="000000"/>
                  <w:sz w:val="20"/>
                  <w:szCs w:val="20"/>
                </w:rPr>
                <w:delText>/20</w:delText>
              </w:r>
              <w:r w:rsidR="001F1F4D">
                <w:rPr>
                  <w:color w:val="000000"/>
                  <w:sz w:val="20"/>
                  <w:szCs w:val="20"/>
                </w:rPr>
                <w:delText>15</w:delText>
              </w:r>
              <w:r>
                <w:rPr>
                  <w:color w:val="000000"/>
                  <w:sz w:val="20"/>
                  <w:szCs w:val="20"/>
                </w:rPr>
                <w:delText xml:space="preserve"> Z. z. o finančnej kontrole a  audite a o zmene a doplnení niektorých zákonov</w:delText>
              </w:r>
              <w:r w:rsidR="00A86F82">
                <w:rPr>
                  <w:color w:val="000000"/>
                  <w:sz w:val="20"/>
                  <w:szCs w:val="20"/>
                </w:rPr>
                <w:delText xml:space="preserve"> v platnom znení</w:delText>
              </w:r>
              <w:r>
                <w:rPr>
                  <w:color w:val="000000"/>
                  <w:sz w:val="20"/>
                  <w:szCs w:val="20"/>
                </w:rPr>
                <w:delText xml:space="preserve">? </w:delText>
              </w:r>
            </w:del>
          </w:p>
        </w:tc>
        <w:tc>
          <w:tcPr>
            <w:tcW w:w="567" w:type="dxa"/>
            <w:vAlign w:val="center"/>
            <w:hideMark/>
          </w:tcPr>
          <w:p w14:paraId="57A41A56" w14:textId="77777777" w:rsidR="001456C1" w:rsidRDefault="001456C1">
            <w:pPr>
              <w:rPr>
                <w:del w:id="1455" w:author="Autor"/>
                <w:color w:val="000000"/>
                <w:sz w:val="20"/>
                <w:szCs w:val="20"/>
              </w:rPr>
            </w:pPr>
            <w:del w:id="1456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4D933526" w14:textId="77777777" w:rsidR="001456C1" w:rsidRDefault="001456C1">
            <w:pPr>
              <w:rPr>
                <w:del w:id="1457" w:author="Autor"/>
                <w:color w:val="000000"/>
                <w:sz w:val="20"/>
                <w:szCs w:val="20"/>
              </w:rPr>
            </w:pPr>
            <w:del w:id="1458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3" w:type="dxa"/>
            <w:vAlign w:val="center"/>
            <w:hideMark/>
          </w:tcPr>
          <w:p w14:paraId="236ADFD4" w14:textId="77777777" w:rsidR="001456C1" w:rsidRDefault="001456C1">
            <w:pPr>
              <w:rPr>
                <w:del w:id="1459" w:author="Autor"/>
                <w:color w:val="000000"/>
                <w:sz w:val="20"/>
                <w:szCs w:val="20"/>
              </w:rPr>
            </w:pPr>
            <w:del w:id="1460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133" w:type="dxa"/>
            <w:vAlign w:val="center"/>
            <w:hideMark/>
          </w:tcPr>
          <w:p w14:paraId="56198681" w14:textId="77777777" w:rsidR="001456C1" w:rsidRDefault="001456C1">
            <w:pPr>
              <w:jc w:val="both"/>
              <w:rPr>
                <w:del w:id="1461" w:author="Autor"/>
                <w:b/>
                <w:bCs/>
                <w:color w:val="000000"/>
              </w:rPr>
            </w:pPr>
            <w:del w:id="1462" w:author="Autor">
              <w:r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1456C1" w14:paraId="00DAAF63" w14:textId="77777777" w:rsidTr="00675C58">
        <w:trPr>
          <w:gridAfter w:val="1"/>
          <w:wAfter w:w="12" w:type="dxa"/>
          <w:trHeight w:val="721"/>
          <w:del w:id="1463" w:author="Autor"/>
        </w:trPr>
        <w:tc>
          <w:tcPr>
            <w:tcW w:w="838" w:type="dxa"/>
            <w:vAlign w:val="center"/>
            <w:hideMark/>
          </w:tcPr>
          <w:p w14:paraId="2B7356BC" w14:textId="77777777" w:rsidR="001456C1" w:rsidRDefault="001E4311">
            <w:pPr>
              <w:jc w:val="center"/>
              <w:rPr>
                <w:del w:id="1464" w:author="Autor"/>
                <w:color w:val="000000"/>
                <w:sz w:val="20"/>
                <w:szCs w:val="20"/>
              </w:rPr>
            </w:pPr>
            <w:del w:id="1465" w:author="Autor">
              <w:r>
                <w:rPr>
                  <w:color w:val="000000"/>
                  <w:sz w:val="20"/>
                  <w:szCs w:val="20"/>
                </w:rPr>
                <w:delText>1.6</w:delText>
              </w:r>
            </w:del>
          </w:p>
        </w:tc>
        <w:tc>
          <w:tcPr>
            <w:tcW w:w="5265" w:type="dxa"/>
            <w:gridSpan w:val="5"/>
            <w:vAlign w:val="center"/>
            <w:hideMark/>
          </w:tcPr>
          <w:p w14:paraId="02D322DF" w14:textId="77777777" w:rsidR="001456C1" w:rsidRDefault="001456C1" w:rsidP="00E83484">
            <w:pPr>
              <w:rPr>
                <w:del w:id="1466" w:author="Autor"/>
                <w:color w:val="000000"/>
                <w:sz w:val="20"/>
                <w:szCs w:val="20"/>
              </w:rPr>
            </w:pPr>
            <w:del w:id="1467" w:author="Autor">
              <w:r w:rsidRPr="004E4A29">
                <w:rPr>
                  <w:sz w:val="20"/>
                </w:rPr>
                <w:delText>Je ŽoP podpísaná štatutárnym orgánom prijímateľa alebo ním poverenou osobou</w:delText>
              </w:r>
              <w:r w:rsidR="00DE2405" w:rsidRPr="004E4A29">
                <w:rPr>
                  <w:sz w:val="20"/>
                </w:rPr>
                <w:delText xml:space="preserve">? </w:delText>
              </w:r>
            </w:del>
          </w:p>
        </w:tc>
        <w:tc>
          <w:tcPr>
            <w:tcW w:w="567" w:type="dxa"/>
            <w:vAlign w:val="center"/>
            <w:hideMark/>
          </w:tcPr>
          <w:p w14:paraId="78ED7DCE" w14:textId="77777777" w:rsidR="001456C1" w:rsidRDefault="001456C1">
            <w:pPr>
              <w:rPr>
                <w:del w:id="1468" w:author="Autor"/>
                <w:color w:val="000000"/>
                <w:sz w:val="20"/>
                <w:szCs w:val="20"/>
              </w:rPr>
            </w:pPr>
            <w:del w:id="1469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4A003BE7" w14:textId="77777777" w:rsidR="001456C1" w:rsidRDefault="001456C1">
            <w:pPr>
              <w:rPr>
                <w:del w:id="1470" w:author="Autor"/>
                <w:color w:val="000000"/>
                <w:sz w:val="20"/>
                <w:szCs w:val="20"/>
              </w:rPr>
            </w:pPr>
            <w:del w:id="1471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3" w:type="dxa"/>
            <w:vAlign w:val="center"/>
            <w:hideMark/>
          </w:tcPr>
          <w:p w14:paraId="0606E543" w14:textId="77777777" w:rsidR="001456C1" w:rsidRDefault="001456C1">
            <w:pPr>
              <w:rPr>
                <w:del w:id="1472" w:author="Autor"/>
                <w:color w:val="000000"/>
                <w:sz w:val="20"/>
                <w:szCs w:val="20"/>
              </w:rPr>
            </w:pPr>
            <w:del w:id="1473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133" w:type="dxa"/>
            <w:vAlign w:val="center"/>
            <w:hideMark/>
          </w:tcPr>
          <w:p w14:paraId="5195F4BC" w14:textId="77777777" w:rsidR="001456C1" w:rsidRDefault="001456C1">
            <w:pPr>
              <w:jc w:val="both"/>
              <w:rPr>
                <w:del w:id="1474" w:author="Autor"/>
                <w:b/>
                <w:bCs/>
                <w:color w:val="000000"/>
                <w:sz w:val="20"/>
                <w:szCs w:val="20"/>
              </w:rPr>
            </w:pPr>
            <w:del w:id="1475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1456C1" w14:paraId="6BD7C348" w14:textId="77777777" w:rsidTr="00675C58">
        <w:trPr>
          <w:gridAfter w:val="1"/>
          <w:wAfter w:w="12" w:type="dxa"/>
          <w:trHeight w:val="300"/>
          <w:del w:id="1476" w:author="Autor"/>
        </w:trPr>
        <w:tc>
          <w:tcPr>
            <w:tcW w:w="838" w:type="dxa"/>
            <w:vAlign w:val="center"/>
            <w:hideMark/>
          </w:tcPr>
          <w:p w14:paraId="60870955" w14:textId="77777777" w:rsidR="001456C1" w:rsidRDefault="001E4311">
            <w:pPr>
              <w:jc w:val="center"/>
              <w:rPr>
                <w:del w:id="1477" w:author="Autor"/>
                <w:color w:val="000000"/>
                <w:sz w:val="20"/>
                <w:szCs w:val="20"/>
              </w:rPr>
            </w:pPr>
            <w:del w:id="1478" w:author="Autor">
              <w:r>
                <w:rPr>
                  <w:color w:val="000000"/>
                  <w:sz w:val="20"/>
                  <w:szCs w:val="20"/>
                </w:rPr>
                <w:delText>1.7</w:delText>
              </w:r>
            </w:del>
          </w:p>
        </w:tc>
        <w:tc>
          <w:tcPr>
            <w:tcW w:w="5265" w:type="dxa"/>
            <w:gridSpan w:val="5"/>
            <w:vAlign w:val="center"/>
            <w:hideMark/>
          </w:tcPr>
          <w:p w14:paraId="377DEDB4" w14:textId="77777777" w:rsidR="001456C1" w:rsidRDefault="001456C1">
            <w:pPr>
              <w:rPr>
                <w:del w:id="1479" w:author="Autor"/>
                <w:color w:val="000000"/>
                <w:sz w:val="20"/>
                <w:szCs w:val="20"/>
              </w:rPr>
            </w:pPr>
            <w:del w:id="1480" w:author="Autor">
              <w:r>
                <w:rPr>
                  <w:color w:val="000000"/>
                  <w:sz w:val="20"/>
                  <w:szCs w:val="20"/>
                </w:rPr>
                <w:delText>Je prijímateľ oprávnený predložiť žiadosť o platbu?</w:delText>
              </w:r>
            </w:del>
          </w:p>
        </w:tc>
        <w:tc>
          <w:tcPr>
            <w:tcW w:w="567" w:type="dxa"/>
            <w:vAlign w:val="center"/>
            <w:hideMark/>
          </w:tcPr>
          <w:p w14:paraId="7514DFF0" w14:textId="77777777" w:rsidR="001456C1" w:rsidRDefault="001456C1">
            <w:pPr>
              <w:rPr>
                <w:del w:id="1481" w:author="Autor"/>
                <w:color w:val="000000"/>
                <w:sz w:val="20"/>
                <w:szCs w:val="20"/>
              </w:rPr>
            </w:pPr>
            <w:del w:id="1482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3CDFFA51" w14:textId="77777777" w:rsidR="001456C1" w:rsidRDefault="001456C1">
            <w:pPr>
              <w:rPr>
                <w:del w:id="1483" w:author="Autor"/>
                <w:color w:val="000000"/>
                <w:sz w:val="20"/>
                <w:szCs w:val="20"/>
              </w:rPr>
            </w:pPr>
            <w:del w:id="1484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3" w:type="dxa"/>
            <w:vAlign w:val="center"/>
            <w:hideMark/>
          </w:tcPr>
          <w:p w14:paraId="7792C047" w14:textId="77777777" w:rsidR="001456C1" w:rsidRDefault="001456C1">
            <w:pPr>
              <w:rPr>
                <w:del w:id="1485" w:author="Autor"/>
                <w:color w:val="000000"/>
                <w:sz w:val="20"/>
                <w:szCs w:val="20"/>
              </w:rPr>
            </w:pPr>
            <w:del w:id="1486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133" w:type="dxa"/>
            <w:vAlign w:val="center"/>
            <w:hideMark/>
          </w:tcPr>
          <w:p w14:paraId="53E74F3D" w14:textId="77777777" w:rsidR="001456C1" w:rsidRDefault="001456C1">
            <w:pPr>
              <w:jc w:val="both"/>
              <w:rPr>
                <w:del w:id="1487" w:author="Autor"/>
                <w:b/>
                <w:bCs/>
                <w:color w:val="000000"/>
                <w:sz w:val="20"/>
                <w:szCs w:val="20"/>
              </w:rPr>
            </w:pPr>
            <w:del w:id="1488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1456C1" w14:paraId="4C447359" w14:textId="77777777" w:rsidTr="00675C58">
        <w:trPr>
          <w:gridAfter w:val="1"/>
          <w:wAfter w:w="12" w:type="dxa"/>
          <w:trHeight w:val="315"/>
          <w:del w:id="1489" w:author="Autor"/>
        </w:trPr>
        <w:tc>
          <w:tcPr>
            <w:tcW w:w="838" w:type="dxa"/>
            <w:vAlign w:val="center"/>
            <w:hideMark/>
          </w:tcPr>
          <w:p w14:paraId="4F6B7F1E" w14:textId="77777777" w:rsidR="001456C1" w:rsidRDefault="001E4311">
            <w:pPr>
              <w:jc w:val="center"/>
              <w:rPr>
                <w:del w:id="1490" w:author="Autor"/>
                <w:color w:val="000000"/>
                <w:sz w:val="20"/>
                <w:szCs w:val="20"/>
              </w:rPr>
            </w:pPr>
            <w:del w:id="1491" w:author="Autor">
              <w:r>
                <w:rPr>
                  <w:color w:val="000000"/>
                  <w:sz w:val="20"/>
                  <w:szCs w:val="20"/>
                </w:rPr>
                <w:delText>1.8</w:delText>
              </w:r>
            </w:del>
          </w:p>
        </w:tc>
        <w:tc>
          <w:tcPr>
            <w:tcW w:w="5265" w:type="dxa"/>
            <w:gridSpan w:val="5"/>
            <w:vAlign w:val="center"/>
            <w:hideMark/>
          </w:tcPr>
          <w:p w14:paraId="69F87358" w14:textId="77777777" w:rsidR="001456C1" w:rsidRDefault="001456C1">
            <w:pPr>
              <w:rPr>
                <w:del w:id="1492" w:author="Autor"/>
                <w:color w:val="000000"/>
                <w:sz w:val="20"/>
                <w:szCs w:val="20"/>
              </w:rPr>
            </w:pPr>
            <w:del w:id="1493" w:author="Autor">
              <w:r>
                <w:rPr>
                  <w:color w:val="000000"/>
                  <w:sz w:val="20"/>
                  <w:szCs w:val="20"/>
                </w:rPr>
                <w:delText>Sú deklarované výdavky doložené dokladom o úhrade</w:delText>
              </w:r>
              <w:r w:rsidR="001E4311" w:rsidRPr="001E4311">
                <w:rPr>
                  <w:color w:val="000000"/>
                  <w:sz w:val="20"/>
                  <w:szCs w:val="20"/>
                </w:rPr>
                <w:delText>, ktorý je v súlade so zmluvou o poskytnutí NFP</w:delText>
              </w:r>
              <w:r>
                <w:rPr>
                  <w:color w:val="000000"/>
                  <w:sz w:val="20"/>
                  <w:szCs w:val="20"/>
                </w:rPr>
                <w:delText xml:space="preserve">? </w:delText>
              </w:r>
            </w:del>
          </w:p>
        </w:tc>
        <w:tc>
          <w:tcPr>
            <w:tcW w:w="567" w:type="dxa"/>
            <w:vAlign w:val="center"/>
            <w:hideMark/>
          </w:tcPr>
          <w:p w14:paraId="7B6DE1D0" w14:textId="77777777" w:rsidR="001456C1" w:rsidRDefault="001456C1">
            <w:pPr>
              <w:rPr>
                <w:del w:id="1494" w:author="Autor"/>
                <w:color w:val="000000"/>
                <w:sz w:val="20"/>
                <w:szCs w:val="20"/>
              </w:rPr>
            </w:pPr>
            <w:del w:id="1495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417CE984" w14:textId="77777777" w:rsidR="001456C1" w:rsidRDefault="001456C1">
            <w:pPr>
              <w:rPr>
                <w:del w:id="1496" w:author="Autor"/>
                <w:color w:val="000000"/>
                <w:sz w:val="20"/>
                <w:szCs w:val="20"/>
              </w:rPr>
            </w:pPr>
            <w:del w:id="1497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3" w:type="dxa"/>
            <w:vAlign w:val="center"/>
            <w:hideMark/>
          </w:tcPr>
          <w:p w14:paraId="701737A7" w14:textId="77777777" w:rsidR="001456C1" w:rsidRDefault="001456C1">
            <w:pPr>
              <w:rPr>
                <w:del w:id="1498" w:author="Autor"/>
                <w:color w:val="000000"/>
                <w:sz w:val="20"/>
                <w:szCs w:val="20"/>
              </w:rPr>
            </w:pPr>
            <w:del w:id="1499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133" w:type="dxa"/>
            <w:vAlign w:val="center"/>
            <w:hideMark/>
          </w:tcPr>
          <w:p w14:paraId="45BF058B" w14:textId="77777777" w:rsidR="001456C1" w:rsidRDefault="001456C1">
            <w:pPr>
              <w:jc w:val="both"/>
              <w:rPr>
                <w:del w:id="1500" w:author="Autor"/>
                <w:b/>
                <w:bCs/>
                <w:color w:val="000000"/>
              </w:rPr>
            </w:pPr>
            <w:del w:id="1501" w:author="Autor">
              <w:r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A65887" w14:paraId="4CB1CD01" w14:textId="77777777" w:rsidTr="00675C58">
        <w:trPr>
          <w:gridAfter w:val="1"/>
          <w:wAfter w:w="12" w:type="dxa"/>
          <w:trHeight w:val="315"/>
          <w:del w:id="1502" w:author="Autor"/>
        </w:trPr>
        <w:tc>
          <w:tcPr>
            <w:tcW w:w="838" w:type="dxa"/>
            <w:vAlign w:val="center"/>
          </w:tcPr>
          <w:p w14:paraId="7909EC9A" w14:textId="77777777" w:rsidR="00A65887" w:rsidRDefault="001E4311" w:rsidP="00A65887">
            <w:pPr>
              <w:jc w:val="center"/>
              <w:rPr>
                <w:del w:id="1503" w:author="Autor"/>
                <w:color w:val="000000"/>
                <w:sz w:val="20"/>
                <w:szCs w:val="20"/>
              </w:rPr>
            </w:pPr>
            <w:del w:id="1504" w:author="Autor">
              <w:r>
                <w:rPr>
                  <w:color w:val="000000"/>
                  <w:sz w:val="20"/>
                  <w:szCs w:val="20"/>
                </w:rPr>
                <w:delText>1.9</w:delText>
              </w:r>
            </w:del>
          </w:p>
        </w:tc>
        <w:tc>
          <w:tcPr>
            <w:tcW w:w="5265" w:type="dxa"/>
            <w:gridSpan w:val="5"/>
            <w:vAlign w:val="center"/>
          </w:tcPr>
          <w:p w14:paraId="0CC6D6E5" w14:textId="77777777" w:rsidR="00A65887" w:rsidRDefault="00A65887">
            <w:pPr>
              <w:rPr>
                <w:del w:id="1505" w:author="Autor"/>
                <w:color w:val="000000"/>
                <w:sz w:val="20"/>
                <w:szCs w:val="20"/>
              </w:rPr>
            </w:pPr>
            <w:del w:id="1506" w:author="Autor">
              <w:r>
                <w:rPr>
                  <w:color w:val="000000"/>
                  <w:sz w:val="20"/>
                  <w:szCs w:val="20"/>
                </w:rPr>
                <w:delText>Bolo dodržané zníženie oprávnených výdavkov z dôvodu udelenej finančnej opravy?</w:delText>
              </w:r>
            </w:del>
          </w:p>
        </w:tc>
        <w:tc>
          <w:tcPr>
            <w:tcW w:w="567" w:type="dxa"/>
            <w:vAlign w:val="center"/>
          </w:tcPr>
          <w:p w14:paraId="432EC7EA" w14:textId="77777777" w:rsidR="00A65887" w:rsidRDefault="00A65887">
            <w:pPr>
              <w:rPr>
                <w:del w:id="1507" w:author="Autor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4B822BD" w14:textId="77777777" w:rsidR="00A65887" w:rsidRDefault="00A65887">
            <w:pPr>
              <w:rPr>
                <w:del w:id="1508" w:author="Autor"/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vAlign w:val="center"/>
          </w:tcPr>
          <w:p w14:paraId="5719987B" w14:textId="77777777" w:rsidR="00A65887" w:rsidRDefault="00A65887">
            <w:pPr>
              <w:rPr>
                <w:del w:id="1509" w:author="Autor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Align w:val="center"/>
          </w:tcPr>
          <w:p w14:paraId="0BFB8F36" w14:textId="77777777" w:rsidR="00A65887" w:rsidRDefault="00A65887" w:rsidP="00C80FB1">
            <w:pPr>
              <w:jc w:val="both"/>
              <w:rPr>
                <w:del w:id="1510" w:author="Autor"/>
                <w:b/>
                <w:bCs/>
                <w:color w:val="000000"/>
              </w:rPr>
            </w:pPr>
            <w:del w:id="1511" w:author="Autor">
              <w:r>
                <w:rPr>
                  <w:bCs/>
                  <w:color w:val="000000"/>
                  <w:sz w:val="16"/>
                  <w:szCs w:val="16"/>
                </w:rPr>
                <w:delText>U</w:delTex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delText>v</w:delText>
              </w:r>
              <w:r>
                <w:rPr>
                  <w:bCs/>
                  <w:color w:val="000000"/>
                  <w:sz w:val="16"/>
                  <w:szCs w:val="16"/>
                </w:rPr>
                <w:delText>iesť,</w:delTex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delText xml:space="preserve"> </w:delText>
              </w:r>
              <w:r w:rsidR="00C80FB1" w:rsidRPr="00C80FB1">
                <w:rPr>
                  <w:bCs/>
                  <w:color w:val="000000"/>
                  <w:sz w:val="16"/>
                  <w:szCs w:val="16"/>
                </w:rPr>
                <w:delText>ktorý konkrétny audit/kontrola/certifikačné overovanie finančnú opravu navrhol, percentuálnu sadzbu, kód a názov verejného obstarávania a informáciu, či je finančná oprava potvrdená/nepotvrdená. V prípade, že bola finančná oprava zohľadnená pri poskytnutí predfinancovania RO/SO uvedie identifikáciu predmetnej ŽoP. V prípade, že nepotvrdenú finančnú opravu RO/SO neupla</w:delText>
              </w:r>
              <w:r w:rsidR="00867111">
                <w:rPr>
                  <w:bCs/>
                  <w:color w:val="000000"/>
                  <w:sz w:val="16"/>
                  <w:szCs w:val="16"/>
                </w:rPr>
                <w:delText>t</w:delText>
              </w:r>
              <w:r w:rsidR="00C80FB1" w:rsidRPr="00C80FB1">
                <w:rPr>
                  <w:bCs/>
                  <w:color w:val="000000"/>
                  <w:sz w:val="16"/>
                  <w:szCs w:val="16"/>
                </w:rPr>
                <w:delText xml:space="preserve">nil, je tiež potrebné uviesť predmetné informácie. </w:delText>
              </w:r>
            </w:del>
          </w:p>
        </w:tc>
      </w:tr>
      <w:tr w:rsidR="00545A28" w14:paraId="3B607905" w14:textId="77777777" w:rsidTr="001A775D">
        <w:trPr>
          <w:gridAfter w:val="1"/>
          <w:wAfter w:w="12" w:type="dxa"/>
          <w:trHeight w:val="315"/>
          <w:del w:id="1512" w:author="Autor"/>
        </w:trPr>
        <w:tc>
          <w:tcPr>
            <w:tcW w:w="838" w:type="dxa"/>
            <w:vAlign w:val="center"/>
          </w:tcPr>
          <w:p w14:paraId="5C1276A7" w14:textId="77777777" w:rsidR="00545A28" w:rsidRDefault="001E4311" w:rsidP="00A65887">
            <w:pPr>
              <w:jc w:val="center"/>
              <w:rPr>
                <w:del w:id="1513" w:author="Autor"/>
                <w:color w:val="000000"/>
                <w:sz w:val="20"/>
                <w:szCs w:val="20"/>
              </w:rPr>
            </w:pPr>
            <w:del w:id="1514" w:author="Autor">
              <w:r>
                <w:rPr>
                  <w:color w:val="000000"/>
                  <w:sz w:val="20"/>
                  <w:szCs w:val="20"/>
                </w:rPr>
                <w:delText>1.10</w:delText>
              </w:r>
            </w:del>
          </w:p>
        </w:tc>
        <w:tc>
          <w:tcPr>
            <w:tcW w:w="5265" w:type="dxa"/>
            <w:gridSpan w:val="5"/>
            <w:vAlign w:val="center"/>
          </w:tcPr>
          <w:p w14:paraId="4B5ED5F6" w14:textId="77777777" w:rsidR="00545A28" w:rsidRDefault="00545A28">
            <w:pPr>
              <w:rPr>
                <w:del w:id="1515" w:author="Autor"/>
                <w:color w:val="000000"/>
                <w:sz w:val="20"/>
                <w:szCs w:val="20"/>
              </w:rPr>
            </w:pPr>
            <w:del w:id="1516" w:author="Autor">
              <w:r w:rsidRPr="00545A28">
                <w:rPr>
                  <w:color w:val="000000"/>
                  <w:sz w:val="20"/>
                  <w:szCs w:val="20"/>
                </w:rPr>
                <w:delText>Bola správne uvedená výška finančnej opravy, o ktorú bol výdavok znížený a identifikovaná nežiadaná suma?</w:delText>
              </w:r>
            </w:del>
          </w:p>
        </w:tc>
        <w:tc>
          <w:tcPr>
            <w:tcW w:w="567" w:type="dxa"/>
            <w:vAlign w:val="center"/>
          </w:tcPr>
          <w:p w14:paraId="10430A6C" w14:textId="77777777" w:rsidR="00545A28" w:rsidRDefault="00545A28">
            <w:pPr>
              <w:rPr>
                <w:del w:id="1517" w:author="Autor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6F392B8" w14:textId="77777777" w:rsidR="00545A28" w:rsidRDefault="00545A28">
            <w:pPr>
              <w:rPr>
                <w:del w:id="1518" w:author="Autor"/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vAlign w:val="center"/>
          </w:tcPr>
          <w:p w14:paraId="7950939A" w14:textId="77777777" w:rsidR="00545A28" w:rsidRDefault="00545A28">
            <w:pPr>
              <w:rPr>
                <w:del w:id="1519" w:author="Autor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Align w:val="center"/>
          </w:tcPr>
          <w:p w14:paraId="233B7767" w14:textId="77777777" w:rsidR="00545A28" w:rsidRDefault="00545A28" w:rsidP="00C80FB1">
            <w:pPr>
              <w:jc w:val="both"/>
              <w:rPr>
                <w:del w:id="1520" w:author="Autor"/>
                <w:bCs/>
                <w:color w:val="000000"/>
                <w:sz w:val="16"/>
                <w:szCs w:val="16"/>
              </w:rPr>
            </w:pPr>
          </w:p>
        </w:tc>
      </w:tr>
      <w:tr w:rsidR="001A775D" w14:paraId="401CE9B9" w14:textId="77777777" w:rsidTr="001A775D">
        <w:trPr>
          <w:gridAfter w:val="1"/>
          <w:wAfter w:w="12" w:type="dxa"/>
          <w:trHeight w:val="300"/>
          <w:del w:id="1521" w:author="Autor"/>
        </w:trPr>
        <w:tc>
          <w:tcPr>
            <w:tcW w:w="838" w:type="dxa"/>
            <w:shd w:val="clear" w:color="000000" w:fill="B1A0C7"/>
            <w:vAlign w:val="center"/>
            <w:hideMark/>
          </w:tcPr>
          <w:p w14:paraId="7F0F7D0B" w14:textId="77777777" w:rsidR="00DE78B6" w:rsidRDefault="00332AD8" w:rsidP="00DE78B6">
            <w:pPr>
              <w:jc w:val="center"/>
              <w:rPr>
                <w:del w:id="1522" w:author="Autor"/>
                <w:b/>
                <w:bCs/>
                <w:color w:val="000000"/>
                <w:sz w:val="22"/>
                <w:szCs w:val="22"/>
              </w:rPr>
            </w:pPr>
            <w:del w:id="1523" w:author="Autor">
              <w:r>
                <w:fldChar w:fldCharType="begin"/>
              </w:r>
              <w:r>
                <w:delInstrText xml:space="preserve"> HYPERLINK "file:///C:\\Users\\barna\\AppData\\Local\\Microsoft\\Windows\\Temporary%20Internet%20Files\\Content.Outlook\\THL46B9O\\Zošit1.xlsx" \l "RANGE!_ftn9" </w:delInstrText>
              </w:r>
              <w:r>
                <w:fldChar w:fldCharType="separate"/>
              </w:r>
              <w:r w:rsidR="00DE78B6">
                <w:rPr>
                  <w:rStyle w:val="Hypertextovprepojenie"/>
                  <w:b/>
                  <w:bCs/>
                  <w:color w:val="000000"/>
                  <w:sz w:val="22"/>
                  <w:szCs w:val="22"/>
                  <w:u w:val="none"/>
                </w:rPr>
                <w:delText>2</w:delText>
              </w:r>
              <w:r>
                <w:rPr>
                  <w:rStyle w:val="Hypertextovprepojenie"/>
                  <w:b/>
                  <w:bCs/>
                  <w:color w:val="000000"/>
                  <w:sz w:val="22"/>
                  <w:szCs w:val="22"/>
                  <w:u w:val="none"/>
                </w:rPr>
                <w:fldChar w:fldCharType="end"/>
              </w:r>
            </w:del>
          </w:p>
        </w:tc>
        <w:tc>
          <w:tcPr>
            <w:tcW w:w="5265" w:type="dxa"/>
            <w:gridSpan w:val="5"/>
            <w:shd w:val="clear" w:color="000000" w:fill="B1A0C7"/>
            <w:vAlign w:val="center"/>
            <w:hideMark/>
          </w:tcPr>
          <w:p w14:paraId="103D1319" w14:textId="77777777" w:rsidR="00DE78B6" w:rsidRDefault="00DE78B6">
            <w:pPr>
              <w:rPr>
                <w:del w:id="1524" w:author="Autor"/>
                <w:b/>
                <w:bCs/>
                <w:color w:val="000000"/>
                <w:sz w:val="22"/>
                <w:szCs w:val="22"/>
              </w:rPr>
            </w:pPr>
            <w:del w:id="1525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Podozrenie z</w:delText>
              </w:r>
              <w:r w:rsidR="00FB0EB9"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  <w:r>
                <w:rPr>
                  <w:b/>
                  <w:bCs/>
                  <w:color w:val="000000"/>
                  <w:sz w:val="22"/>
                  <w:szCs w:val="22"/>
                </w:rPr>
                <w:delText>podvodu</w:delText>
              </w:r>
              <w:r w:rsidR="00FB0EB9">
                <w:rPr>
                  <w:b/>
                  <w:bCs/>
                  <w:color w:val="000000"/>
                  <w:sz w:val="22"/>
                  <w:szCs w:val="22"/>
                </w:rPr>
                <w:delText xml:space="preserve"> a korupcie</w:delText>
              </w:r>
            </w:del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14:paraId="1212628D" w14:textId="77777777" w:rsidR="00DE78B6" w:rsidRDefault="00DE78B6">
            <w:pPr>
              <w:rPr>
                <w:del w:id="1526" w:author="Autor"/>
                <w:b/>
                <w:bCs/>
                <w:color w:val="000000"/>
                <w:sz w:val="22"/>
                <w:szCs w:val="22"/>
              </w:rPr>
            </w:pPr>
            <w:del w:id="1527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14:paraId="665B851A" w14:textId="77777777" w:rsidR="00DE78B6" w:rsidRDefault="00DE78B6">
            <w:pPr>
              <w:rPr>
                <w:del w:id="1528" w:author="Autor"/>
                <w:b/>
                <w:bCs/>
                <w:color w:val="000000"/>
                <w:sz w:val="22"/>
                <w:szCs w:val="22"/>
              </w:rPr>
            </w:pPr>
            <w:del w:id="1529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  <w:tc>
          <w:tcPr>
            <w:tcW w:w="713" w:type="dxa"/>
            <w:shd w:val="clear" w:color="000000" w:fill="B1A0C7"/>
            <w:vAlign w:val="center"/>
            <w:hideMark/>
          </w:tcPr>
          <w:p w14:paraId="600E1407" w14:textId="77777777" w:rsidR="00DE78B6" w:rsidRDefault="00DE78B6">
            <w:pPr>
              <w:rPr>
                <w:del w:id="1530" w:author="Autor"/>
                <w:b/>
                <w:bCs/>
                <w:color w:val="000000"/>
                <w:sz w:val="22"/>
                <w:szCs w:val="22"/>
              </w:rPr>
            </w:pPr>
            <w:del w:id="1531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  <w:tc>
          <w:tcPr>
            <w:tcW w:w="1133" w:type="dxa"/>
            <w:shd w:val="clear" w:color="000000" w:fill="B1A0C7"/>
            <w:vAlign w:val="center"/>
            <w:hideMark/>
          </w:tcPr>
          <w:p w14:paraId="17234BBA" w14:textId="77777777" w:rsidR="00DE78B6" w:rsidRDefault="00DE78B6">
            <w:pPr>
              <w:rPr>
                <w:del w:id="1532" w:author="Autor"/>
                <w:b/>
                <w:bCs/>
                <w:color w:val="000000"/>
                <w:sz w:val="22"/>
                <w:szCs w:val="22"/>
              </w:rPr>
            </w:pPr>
            <w:del w:id="1533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</w:tr>
      <w:tr w:rsidR="00DE78B6" w14:paraId="1A789018" w14:textId="77777777" w:rsidTr="00675C58">
        <w:trPr>
          <w:gridAfter w:val="1"/>
          <w:wAfter w:w="12" w:type="dxa"/>
          <w:trHeight w:val="300"/>
          <w:del w:id="1534" w:author="Autor"/>
        </w:trPr>
        <w:tc>
          <w:tcPr>
            <w:tcW w:w="838" w:type="dxa"/>
            <w:vAlign w:val="center"/>
            <w:hideMark/>
          </w:tcPr>
          <w:p w14:paraId="303F3F2A" w14:textId="77777777" w:rsidR="00DE78B6" w:rsidRDefault="00DE78B6" w:rsidP="00DE78B6">
            <w:pPr>
              <w:jc w:val="center"/>
              <w:rPr>
                <w:del w:id="1535" w:author="Autor"/>
                <w:color w:val="000000"/>
                <w:sz w:val="20"/>
                <w:szCs w:val="20"/>
              </w:rPr>
            </w:pPr>
            <w:del w:id="1536" w:author="Autor">
              <w:r>
                <w:rPr>
                  <w:color w:val="000000"/>
                  <w:sz w:val="20"/>
                  <w:szCs w:val="20"/>
                </w:rPr>
                <w:delText>2.1</w:delText>
              </w:r>
            </w:del>
          </w:p>
        </w:tc>
        <w:tc>
          <w:tcPr>
            <w:tcW w:w="5265" w:type="dxa"/>
            <w:gridSpan w:val="5"/>
            <w:vAlign w:val="center"/>
            <w:hideMark/>
          </w:tcPr>
          <w:p w14:paraId="056709C0" w14:textId="77777777" w:rsidR="00DE78B6" w:rsidRDefault="00DE78B6">
            <w:pPr>
              <w:rPr>
                <w:del w:id="1537" w:author="Autor"/>
                <w:color w:val="000000"/>
                <w:sz w:val="20"/>
                <w:szCs w:val="20"/>
              </w:rPr>
            </w:pPr>
            <w:del w:id="1538" w:author="Autor">
              <w:r>
                <w:rPr>
                  <w:color w:val="000000"/>
                  <w:sz w:val="20"/>
                  <w:szCs w:val="20"/>
                </w:rPr>
                <w:delText>Bolo v rámci kontroly identifikované podozrenie z</w:delText>
              </w:r>
              <w:r w:rsidR="00FB0EB9">
                <w:rPr>
                  <w:color w:val="000000"/>
                  <w:sz w:val="20"/>
                  <w:szCs w:val="20"/>
                </w:rPr>
                <w:delText> </w:delText>
              </w:r>
              <w:r>
                <w:rPr>
                  <w:color w:val="000000"/>
                  <w:sz w:val="20"/>
                  <w:szCs w:val="20"/>
                </w:rPr>
                <w:delText>podvodu</w:delText>
              </w:r>
              <w:r w:rsidR="00FB0EB9">
                <w:rPr>
                  <w:color w:val="000000"/>
                  <w:sz w:val="20"/>
                  <w:szCs w:val="20"/>
                </w:rPr>
                <w:delText xml:space="preserve"> alebo korupcie</w:delText>
              </w:r>
              <w:r>
                <w:rPr>
                  <w:color w:val="000000"/>
                  <w:sz w:val="20"/>
                  <w:szCs w:val="20"/>
                </w:rPr>
                <w:delText>?</w:delText>
              </w:r>
            </w:del>
          </w:p>
        </w:tc>
        <w:tc>
          <w:tcPr>
            <w:tcW w:w="567" w:type="dxa"/>
            <w:vAlign w:val="center"/>
            <w:hideMark/>
          </w:tcPr>
          <w:p w14:paraId="5CEDB5E8" w14:textId="77777777" w:rsidR="00DE78B6" w:rsidRDefault="00DE78B6">
            <w:pPr>
              <w:rPr>
                <w:del w:id="1539" w:author="Autor"/>
                <w:color w:val="000000"/>
                <w:sz w:val="20"/>
                <w:szCs w:val="20"/>
              </w:rPr>
            </w:pPr>
            <w:del w:id="1540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67" w:type="dxa"/>
            <w:vAlign w:val="center"/>
            <w:hideMark/>
          </w:tcPr>
          <w:p w14:paraId="26687719" w14:textId="77777777" w:rsidR="00DE78B6" w:rsidRDefault="00DE78B6">
            <w:pPr>
              <w:rPr>
                <w:del w:id="1541" w:author="Autor"/>
                <w:color w:val="000000"/>
                <w:sz w:val="20"/>
                <w:szCs w:val="20"/>
              </w:rPr>
            </w:pPr>
            <w:del w:id="1542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713" w:type="dxa"/>
            <w:vAlign w:val="center"/>
            <w:hideMark/>
          </w:tcPr>
          <w:p w14:paraId="10ADD08D" w14:textId="77777777" w:rsidR="00DE78B6" w:rsidRDefault="00DE78B6">
            <w:pPr>
              <w:rPr>
                <w:del w:id="1543" w:author="Autor"/>
                <w:color w:val="000000"/>
                <w:sz w:val="20"/>
                <w:szCs w:val="20"/>
              </w:rPr>
            </w:pPr>
            <w:del w:id="1544" w:author="Autor">
              <w:r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133" w:type="dxa"/>
            <w:vAlign w:val="center"/>
            <w:hideMark/>
          </w:tcPr>
          <w:p w14:paraId="77267C39" w14:textId="77777777" w:rsidR="00DE78B6" w:rsidRDefault="00DE78B6">
            <w:pPr>
              <w:jc w:val="both"/>
              <w:rPr>
                <w:del w:id="1545" w:author="Autor"/>
                <w:b/>
                <w:bCs/>
                <w:color w:val="000000"/>
                <w:sz w:val="20"/>
                <w:szCs w:val="20"/>
              </w:rPr>
            </w:pPr>
            <w:del w:id="1546" w:author="Autor">
              <w:r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DE78B6" w:rsidRPr="00C11731" w14:paraId="6CD6FE39" w14:textId="77777777" w:rsidTr="00675C58">
        <w:trPr>
          <w:trHeight w:val="330"/>
          <w:del w:id="1547" w:author="Autor"/>
        </w:trPr>
        <w:tc>
          <w:tcPr>
            <w:tcW w:w="9095" w:type="dxa"/>
            <w:gridSpan w:val="11"/>
            <w:vAlign w:val="center"/>
            <w:hideMark/>
          </w:tcPr>
          <w:p w14:paraId="1E3CA616" w14:textId="77777777" w:rsidR="00DE78B6" w:rsidRPr="0012627C" w:rsidRDefault="00DE78B6" w:rsidP="00845562">
            <w:pPr>
              <w:jc w:val="both"/>
              <w:rPr>
                <w:del w:id="1548" w:author="Autor"/>
                <w:b/>
                <w:sz w:val="20"/>
                <w:szCs w:val="20"/>
              </w:rPr>
            </w:pPr>
            <w:del w:id="1549" w:author="Autor">
              <w:r w:rsidRPr="007C64A9">
                <w:rPr>
                  <w:b/>
                </w:rPr>
                <w:delText>V</w:delText>
              </w:r>
              <w:r w:rsidRPr="0012627C">
                <w:rPr>
                  <w:b/>
                  <w:sz w:val="20"/>
                  <w:szCs w:val="20"/>
                </w:rPr>
                <w:delText>YJADRENIE</w:delText>
              </w:r>
            </w:del>
          </w:p>
          <w:p w14:paraId="17BC6AC5" w14:textId="77777777" w:rsidR="00DE78B6" w:rsidRPr="0012627C" w:rsidRDefault="00DE78B6" w:rsidP="00845562">
            <w:pPr>
              <w:jc w:val="both"/>
              <w:rPr>
                <w:del w:id="1550" w:author="Autor"/>
                <w:sz w:val="20"/>
                <w:szCs w:val="20"/>
              </w:rPr>
            </w:pPr>
          </w:p>
          <w:p w14:paraId="3258B3B3" w14:textId="77777777" w:rsidR="00DE78B6" w:rsidRPr="007A13BD" w:rsidRDefault="00DE78B6" w:rsidP="00FA45CC">
            <w:pPr>
              <w:rPr>
                <w:del w:id="1551" w:author="Autor"/>
                <w:sz w:val="20"/>
                <w:szCs w:val="20"/>
              </w:rPr>
            </w:pPr>
            <w:del w:id="1552" w:author="Autor">
              <w:r w:rsidRPr="007A13BD">
                <w:rPr>
                  <w:sz w:val="20"/>
                  <w:szCs w:val="20"/>
                </w:rPr>
                <w:delText xml:space="preserve">Na základe overených skutočností potvrdzujem, že  </w:delText>
              </w:r>
              <w:r w:rsidRPr="00FE54D3">
                <w:rPr>
                  <w:sz w:val="20"/>
                  <w:szCs w:val="20"/>
                </w:rPr>
                <w:delText>(uveďte jednu z možností v súlade s ustanovením § 7 ods. 3 zákona o finančnej kontrole).</w:delText>
              </w:r>
              <w:r w:rsidRPr="00C34004">
                <w:rPr>
                  <w:rStyle w:val="Odkaznapoznmkupodiarou"/>
                  <w:b/>
                  <w:sz w:val="20"/>
                  <w:szCs w:val="20"/>
                </w:rPr>
                <w:footnoteReference w:id="17"/>
              </w:r>
              <w:r w:rsidRPr="007A13BD">
                <w:rPr>
                  <w:sz w:val="20"/>
                  <w:szCs w:val="20"/>
                </w:rPr>
                <w:delText xml:space="preserve"> </w:delText>
              </w:r>
            </w:del>
          </w:p>
          <w:p w14:paraId="0FF2B358" w14:textId="77777777" w:rsidR="00DE78B6" w:rsidRPr="00C11731" w:rsidRDefault="00DE78B6" w:rsidP="00845562">
            <w:pPr>
              <w:jc w:val="both"/>
              <w:rPr>
                <w:del w:id="1555" w:author="Autor"/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DE78B6" w:rsidRPr="0012627C" w14:paraId="58375519" w14:textId="77777777" w:rsidTr="00675C58">
        <w:trPr>
          <w:trHeight w:val="330"/>
          <w:del w:id="1556" w:author="Autor"/>
        </w:trPr>
        <w:tc>
          <w:tcPr>
            <w:tcW w:w="1712" w:type="dxa"/>
            <w:gridSpan w:val="3"/>
            <w:vAlign w:val="center"/>
          </w:tcPr>
          <w:p w14:paraId="0EE3C6F2" w14:textId="77777777" w:rsidR="00DE78B6" w:rsidRPr="0012627C" w:rsidRDefault="00DE78B6" w:rsidP="00845562">
            <w:pPr>
              <w:rPr>
                <w:del w:id="1557" w:author="Autor"/>
                <w:b/>
                <w:bCs/>
                <w:sz w:val="20"/>
                <w:szCs w:val="20"/>
              </w:rPr>
            </w:pPr>
            <w:del w:id="1558" w:author="Autor">
              <w:r w:rsidRPr="0012627C">
                <w:rPr>
                  <w:b/>
                  <w:bCs/>
                  <w:sz w:val="20"/>
                  <w:szCs w:val="20"/>
                </w:rPr>
                <w:delText>Kontrolu vykonal:</w:delText>
              </w:r>
              <w:r w:rsidRPr="0012627C">
                <w:rPr>
                  <w:rStyle w:val="Odkaznapoznmkupodiarou"/>
                  <w:b/>
                  <w:bCs/>
                  <w:sz w:val="20"/>
                  <w:szCs w:val="20"/>
                </w:rPr>
                <w:footnoteReference w:id="18"/>
              </w:r>
            </w:del>
          </w:p>
        </w:tc>
        <w:tc>
          <w:tcPr>
            <w:tcW w:w="7383" w:type="dxa"/>
            <w:gridSpan w:val="8"/>
            <w:vAlign w:val="center"/>
          </w:tcPr>
          <w:p w14:paraId="5353FDAA" w14:textId="77777777" w:rsidR="00DE78B6" w:rsidRPr="0012627C" w:rsidRDefault="00DE78B6" w:rsidP="00845562">
            <w:pPr>
              <w:rPr>
                <w:del w:id="1561" w:author="Autor"/>
                <w:color w:val="000000"/>
                <w:sz w:val="20"/>
                <w:szCs w:val="20"/>
              </w:rPr>
            </w:pPr>
          </w:p>
        </w:tc>
      </w:tr>
      <w:tr w:rsidR="00DE78B6" w:rsidRPr="0012627C" w14:paraId="0B2E64E6" w14:textId="77777777" w:rsidTr="00675C58">
        <w:trPr>
          <w:trHeight w:val="330"/>
          <w:del w:id="1562" w:author="Autor"/>
        </w:trPr>
        <w:tc>
          <w:tcPr>
            <w:tcW w:w="1712" w:type="dxa"/>
            <w:gridSpan w:val="3"/>
            <w:vAlign w:val="center"/>
            <w:hideMark/>
          </w:tcPr>
          <w:p w14:paraId="5DC880F6" w14:textId="77777777" w:rsidR="00DE78B6" w:rsidRPr="0012627C" w:rsidRDefault="00DE78B6" w:rsidP="00845562">
            <w:pPr>
              <w:rPr>
                <w:del w:id="1563" w:author="Autor"/>
                <w:b/>
                <w:bCs/>
                <w:sz w:val="20"/>
                <w:szCs w:val="20"/>
              </w:rPr>
            </w:pPr>
            <w:del w:id="1564" w:author="Autor">
              <w:r w:rsidRPr="0012627C">
                <w:rPr>
                  <w:b/>
                  <w:bCs/>
                  <w:sz w:val="20"/>
                  <w:szCs w:val="20"/>
                </w:rPr>
                <w:delText>Dátum:</w:delText>
              </w:r>
            </w:del>
          </w:p>
        </w:tc>
        <w:tc>
          <w:tcPr>
            <w:tcW w:w="7383" w:type="dxa"/>
            <w:gridSpan w:val="8"/>
            <w:vAlign w:val="center"/>
            <w:hideMark/>
          </w:tcPr>
          <w:p w14:paraId="7008583F" w14:textId="77777777" w:rsidR="00DE78B6" w:rsidRPr="0012627C" w:rsidRDefault="00DE78B6" w:rsidP="00845562">
            <w:pPr>
              <w:rPr>
                <w:del w:id="1565" w:author="Autor"/>
                <w:color w:val="000000"/>
                <w:sz w:val="20"/>
                <w:szCs w:val="20"/>
              </w:rPr>
            </w:pPr>
            <w:del w:id="1566" w:author="Autor">
              <w:r w:rsidRPr="0012627C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DE78B6" w:rsidRPr="0012627C" w14:paraId="37B91F96" w14:textId="77777777" w:rsidTr="00675C58">
        <w:trPr>
          <w:trHeight w:val="330"/>
          <w:del w:id="1567" w:author="Autor"/>
        </w:trPr>
        <w:tc>
          <w:tcPr>
            <w:tcW w:w="1712" w:type="dxa"/>
            <w:gridSpan w:val="3"/>
            <w:shd w:val="clear" w:color="000000" w:fill="FFFFFF"/>
            <w:vAlign w:val="center"/>
            <w:hideMark/>
          </w:tcPr>
          <w:p w14:paraId="0DE17059" w14:textId="77777777" w:rsidR="00DE78B6" w:rsidRPr="0012627C" w:rsidRDefault="00DE78B6" w:rsidP="00845562">
            <w:pPr>
              <w:rPr>
                <w:del w:id="1568" w:author="Autor"/>
                <w:b/>
                <w:bCs/>
                <w:sz w:val="20"/>
                <w:szCs w:val="20"/>
              </w:rPr>
            </w:pPr>
            <w:del w:id="1569" w:author="Autor">
              <w:r w:rsidRPr="0012627C">
                <w:rPr>
                  <w:b/>
                  <w:bCs/>
                  <w:sz w:val="20"/>
                  <w:szCs w:val="20"/>
                </w:rPr>
                <w:delText>Podpis:</w:delText>
              </w:r>
            </w:del>
          </w:p>
        </w:tc>
        <w:tc>
          <w:tcPr>
            <w:tcW w:w="7383" w:type="dxa"/>
            <w:gridSpan w:val="8"/>
            <w:vAlign w:val="center"/>
            <w:hideMark/>
          </w:tcPr>
          <w:p w14:paraId="1C9FC0EE" w14:textId="77777777" w:rsidR="00DE78B6" w:rsidRPr="0012627C" w:rsidRDefault="00DE78B6" w:rsidP="00845562">
            <w:pPr>
              <w:rPr>
                <w:del w:id="1570" w:author="Autor"/>
                <w:color w:val="000000"/>
                <w:sz w:val="20"/>
                <w:szCs w:val="20"/>
              </w:rPr>
            </w:pPr>
            <w:del w:id="1571" w:author="Autor">
              <w:r w:rsidRPr="0012627C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DE78B6" w:rsidRPr="0012627C" w14:paraId="416457E8" w14:textId="77777777" w:rsidTr="00675C58">
        <w:trPr>
          <w:trHeight w:val="330"/>
          <w:del w:id="1572" w:author="Autor"/>
        </w:trPr>
        <w:tc>
          <w:tcPr>
            <w:tcW w:w="9095" w:type="dxa"/>
            <w:gridSpan w:val="11"/>
            <w:noWrap/>
            <w:hideMark/>
          </w:tcPr>
          <w:p w14:paraId="53FD8F03" w14:textId="77777777" w:rsidR="00DE78B6" w:rsidRPr="0012627C" w:rsidRDefault="00DE78B6" w:rsidP="00845562">
            <w:pPr>
              <w:rPr>
                <w:del w:id="1573" w:author="Autor"/>
                <w:color w:val="000000"/>
                <w:sz w:val="20"/>
                <w:szCs w:val="20"/>
              </w:rPr>
            </w:pPr>
            <w:del w:id="1574" w:author="Autor">
              <w:r w:rsidRPr="0012627C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DE78B6" w:rsidRPr="0012627C" w14:paraId="67A2AC22" w14:textId="77777777" w:rsidTr="00675C58">
        <w:trPr>
          <w:trHeight w:val="330"/>
          <w:del w:id="1575" w:author="Autor"/>
        </w:trPr>
        <w:tc>
          <w:tcPr>
            <w:tcW w:w="1712" w:type="dxa"/>
            <w:gridSpan w:val="3"/>
            <w:vAlign w:val="center"/>
            <w:hideMark/>
          </w:tcPr>
          <w:p w14:paraId="418D35C0" w14:textId="77777777" w:rsidR="00DE78B6" w:rsidRPr="0012627C" w:rsidRDefault="00DE78B6" w:rsidP="00A3288E">
            <w:pPr>
              <w:rPr>
                <w:del w:id="1576" w:author="Autor"/>
                <w:b/>
                <w:bCs/>
                <w:sz w:val="20"/>
                <w:szCs w:val="20"/>
              </w:rPr>
            </w:pPr>
            <w:del w:id="1577" w:author="Autor">
              <w:r>
                <w:rPr>
                  <w:b/>
                  <w:bCs/>
                  <w:sz w:val="20"/>
                  <w:szCs w:val="20"/>
                </w:rPr>
                <w:delText>Kontrolu vykonal</w:delText>
              </w:r>
              <w:r w:rsidRPr="0012627C">
                <w:rPr>
                  <w:b/>
                  <w:bCs/>
                  <w:sz w:val="20"/>
                  <w:szCs w:val="20"/>
                </w:rPr>
                <w:delText>:</w:delText>
              </w:r>
              <w:r w:rsidRPr="0012627C">
                <w:rPr>
                  <w:rStyle w:val="Odkaznapoznmkupodiarou"/>
                  <w:b/>
                  <w:bCs/>
                  <w:sz w:val="20"/>
                  <w:szCs w:val="20"/>
                </w:rPr>
                <w:footnoteReference w:id="19"/>
              </w:r>
            </w:del>
          </w:p>
        </w:tc>
        <w:tc>
          <w:tcPr>
            <w:tcW w:w="7383" w:type="dxa"/>
            <w:gridSpan w:val="8"/>
            <w:vAlign w:val="center"/>
            <w:hideMark/>
          </w:tcPr>
          <w:p w14:paraId="6153D1C0" w14:textId="77777777" w:rsidR="00DE78B6" w:rsidRPr="0012627C" w:rsidRDefault="00DE78B6" w:rsidP="00845562">
            <w:pPr>
              <w:rPr>
                <w:del w:id="1580" w:author="Autor"/>
                <w:color w:val="000000"/>
                <w:sz w:val="20"/>
                <w:szCs w:val="20"/>
              </w:rPr>
            </w:pPr>
            <w:del w:id="1581" w:author="Autor">
              <w:r w:rsidRPr="0012627C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DE78B6" w:rsidRPr="0012627C" w14:paraId="3B24D7EA" w14:textId="77777777" w:rsidTr="00675C58">
        <w:trPr>
          <w:trHeight w:val="330"/>
          <w:del w:id="1582" w:author="Autor"/>
        </w:trPr>
        <w:tc>
          <w:tcPr>
            <w:tcW w:w="1712" w:type="dxa"/>
            <w:gridSpan w:val="3"/>
            <w:shd w:val="clear" w:color="000000" w:fill="FFFFFF"/>
            <w:vAlign w:val="center"/>
            <w:hideMark/>
          </w:tcPr>
          <w:p w14:paraId="66B27814" w14:textId="77777777" w:rsidR="00DE78B6" w:rsidRPr="0012627C" w:rsidRDefault="00DE78B6" w:rsidP="00845562">
            <w:pPr>
              <w:rPr>
                <w:del w:id="1583" w:author="Autor"/>
                <w:b/>
                <w:bCs/>
                <w:sz w:val="20"/>
                <w:szCs w:val="20"/>
              </w:rPr>
            </w:pPr>
            <w:del w:id="1584" w:author="Autor">
              <w:r w:rsidRPr="0012627C">
                <w:rPr>
                  <w:b/>
                  <w:bCs/>
                  <w:sz w:val="20"/>
                  <w:szCs w:val="20"/>
                </w:rPr>
                <w:delText xml:space="preserve">Dátum: </w:delText>
              </w:r>
            </w:del>
          </w:p>
        </w:tc>
        <w:tc>
          <w:tcPr>
            <w:tcW w:w="7383" w:type="dxa"/>
            <w:gridSpan w:val="8"/>
            <w:vAlign w:val="center"/>
            <w:hideMark/>
          </w:tcPr>
          <w:p w14:paraId="67B58E66" w14:textId="77777777" w:rsidR="00DE78B6" w:rsidRPr="0012627C" w:rsidRDefault="00DE78B6" w:rsidP="00845562">
            <w:pPr>
              <w:rPr>
                <w:del w:id="1585" w:author="Autor"/>
                <w:color w:val="000000"/>
                <w:sz w:val="20"/>
                <w:szCs w:val="20"/>
              </w:rPr>
            </w:pPr>
            <w:del w:id="1586" w:author="Autor">
              <w:r w:rsidRPr="0012627C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DE78B6" w:rsidRPr="0012627C" w14:paraId="24807405" w14:textId="77777777" w:rsidTr="00675C58">
        <w:trPr>
          <w:trHeight w:val="330"/>
          <w:del w:id="1587" w:author="Autor"/>
        </w:trPr>
        <w:tc>
          <w:tcPr>
            <w:tcW w:w="1712" w:type="dxa"/>
            <w:gridSpan w:val="3"/>
            <w:shd w:val="clear" w:color="000000" w:fill="FFFFFF"/>
            <w:vAlign w:val="center"/>
            <w:hideMark/>
          </w:tcPr>
          <w:p w14:paraId="0F7C0553" w14:textId="77777777" w:rsidR="00DE78B6" w:rsidRPr="0012627C" w:rsidRDefault="00DE78B6" w:rsidP="00845562">
            <w:pPr>
              <w:rPr>
                <w:del w:id="1588" w:author="Autor"/>
                <w:b/>
                <w:bCs/>
                <w:sz w:val="20"/>
                <w:szCs w:val="20"/>
              </w:rPr>
            </w:pPr>
            <w:del w:id="1589" w:author="Autor">
              <w:r w:rsidRPr="0012627C">
                <w:rPr>
                  <w:b/>
                  <w:bCs/>
                  <w:sz w:val="20"/>
                  <w:szCs w:val="20"/>
                </w:rPr>
                <w:delText>Podpis:</w:delText>
              </w:r>
            </w:del>
          </w:p>
        </w:tc>
        <w:tc>
          <w:tcPr>
            <w:tcW w:w="7383" w:type="dxa"/>
            <w:gridSpan w:val="8"/>
            <w:vAlign w:val="center"/>
            <w:hideMark/>
          </w:tcPr>
          <w:p w14:paraId="23E50869" w14:textId="77777777" w:rsidR="00DE78B6" w:rsidRPr="0012627C" w:rsidRDefault="00DE78B6" w:rsidP="00845562">
            <w:pPr>
              <w:rPr>
                <w:del w:id="1590" w:author="Autor"/>
                <w:color w:val="000000"/>
                <w:sz w:val="20"/>
                <w:szCs w:val="20"/>
              </w:rPr>
            </w:pPr>
            <w:del w:id="1591" w:author="Autor">
              <w:r w:rsidRPr="0012627C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</w:tbl>
    <w:p w14:paraId="6EEFAF6B" w14:textId="77777777" w:rsidR="00B660B0" w:rsidRDefault="00B660B0" w:rsidP="006479DF">
      <w:pPr>
        <w:rPr>
          <w:del w:id="1592" w:author="Autor"/>
        </w:rPr>
      </w:pPr>
    </w:p>
    <w:p w14:paraId="7C298046" w14:textId="77777777" w:rsidR="00F426CF" w:rsidRDefault="00F426CF" w:rsidP="00697B85">
      <w:pPr>
        <w:spacing w:after="200" w:line="276" w:lineRule="auto"/>
        <w:rPr>
          <w:del w:id="1593" w:author="Autor"/>
        </w:rPr>
      </w:pPr>
    </w:p>
    <w:p w14:paraId="5F2AE68D" w14:textId="77777777" w:rsidR="00F426CF" w:rsidRDefault="00F426CF">
      <w:pPr>
        <w:spacing w:after="200" w:line="276" w:lineRule="auto"/>
        <w:rPr>
          <w:del w:id="1594" w:author="Autor"/>
        </w:rPr>
      </w:pPr>
      <w:del w:id="1595" w:author="Autor">
        <w:r>
          <w:br w:type="page"/>
        </w:r>
      </w:del>
    </w:p>
    <w:tbl>
      <w:tblPr>
        <w:tblW w:w="90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2"/>
        <w:gridCol w:w="704"/>
        <w:gridCol w:w="1538"/>
        <w:gridCol w:w="1865"/>
        <w:gridCol w:w="571"/>
        <w:gridCol w:w="570"/>
        <w:gridCol w:w="852"/>
        <w:gridCol w:w="1985"/>
        <w:gridCol w:w="8"/>
        <w:tblGridChange w:id="1596">
          <w:tblGrid>
            <w:gridCol w:w="1002"/>
            <w:gridCol w:w="704"/>
            <w:gridCol w:w="1538"/>
            <w:gridCol w:w="1865"/>
            <w:gridCol w:w="571"/>
            <w:gridCol w:w="570"/>
            <w:gridCol w:w="852"/>
            <w:gridCol w:w="1985"/>
            <w:gridCol w:w="8"/>
          </w:tblGrid>
        </w:tblGridChange>
      </w:tblGrid>
      <w:tr w:rsidR="00F426CF" w:rsidRPr="00F83000" w14:paraId="04FFC49F" w14:textId="77777777" w:rsidTr="00675C58">
        <w:trPr>
          <w:trHeight w:val="645"/>
          <w:del w:id="1597" w:author="Autor"/>
        </w:trPr>
        <w:tc>
          <w:tcPr>
            <w:tcW w:w="9095" w:type="dxa"/>
            <w:gridSpan w:val="9"/>
            <w:shd w:val="clear" w:color="000000" w:fill="5F497A" w:themeFill="accent4" w:themeFillShade="BF"/>
            <w:vAlign w:val="center"/>
            <w:hideMark/>
          </w:tcPr>
          <w:p w14:paraId="0BDBA96F" w14:textId="77777777" w:rsidR="00F426CF" w:rsidRPr="00F83000" w:rsidRDefault="00F426CF" w:rsidP="00C56358">
            <w:pPr>
              <w:jc w:val="center"/>
              <w:rPr>
                <w:del w:id="1598" w:author="Autor"/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del w:id="1599" w:author="Autor">
              <w:r w:rsidRPr="00F83000">
                <w:rPr>
                  <w:rFonts w:ascii="Arial Narrow" w:hAnsi="Arial Narrow"/>
                  <w:b/>
                  <w:bCs/>
                  <w:color w:val="FFFFFF"/>
                  <w:sz w:val="28"/>
                  <w:szCs w:val="28"/>
                </w:rPr>
                <w:delText>Kontrolný zoznam</w:delText>
              </w:r>
              <w:r>
                <w:rPr>
                  <w:rStyle w:val="Odkaznapoznmkupodiarou"/>
                  <w:rFonts w:ascii="Arial Narrow" w:hAnsi="Arial Narrow"/>
                  <w:b/>
                  <w:bCs/>
                  <w:color w:val="FFFFFF"/>
                  <w:sz w:val="28"/>
                  <w:szCs w:val="28"/>
                </w:rPr>
                <w:footnoteReference w:id="20"/>
              </w:r>
              <w:r w:rsidR="00C56358">
                <w:rPr>
                  <w:rFonts w:ascii="Arial Narrow" w:hAnsi="Arial Narrow"/>
                  <w:b/>
                  <w:bCs/>
                  <w:color w:val="FFFFFF"/>
                  <w:sz w:val="28"/>
                  <w:szCs w:val="28"/>
                </w:rPr>
                <w:delText xml:space="preserve"> - KZ</w:delText>
              </w:r>
              <w:r w:rsidR="00B5143D">
                <w:rPr>
                  <w:rFonts w:ascii="Arial Narrow" w:hAnsi="Arial Narrow"/>
                  <w:b/>
                  <w:bCs/>
                  <w:color w:val="FFFFFF"/>
                  <w:sz w:val="28"/>
                  <w:szCs w:val="28"/>
                </w:rPr>
                <w:delText xml:space="preserve"> </w:delText>
              </w:r>
              <w:r w:rsidR="00C56358">
                <w:rPr>
                  <w:rFonts w:ascii="Arial Narrow" w:hAnsi="Arial Narrow"/>
                  <w:b/>
                  <w:bCs/>
                  <w:color w:val="FFFFFF"/>
                  <w:sz w:val="28"/>
                  <w:szCs w:val="28"/>
                </w:rPr>
                <w:delText>4</w:delText>
              </w:r>
            </w:del>
          </w:p>
        </w:tc>
      </w:tr>
      <w:tr w:rsidR="00F426CF" w:rsidRPr="00F83000" w14:paraId="5D82C082" w14:textId="77777777" w:rsidTr="00675C58">
        <w:trPr>
          <w:trHeight w:val="330"/>
          <w:del w:id="1602" w:author="Autor"/>
        </w:trPr>
        <w:tc>
          <w:tcPr>
            <w:tcW w:w="9095" w:type="dxa"/>
            <w:gridSpan w:val="9"/>
            <w:vAlign w:val="center"/>
            <w:hideMark/>
          </w:tcPr>
          <w:p w14:paraId="6326AB33" w14:textId="77777777" w:rsidR="00F426CF" w:rsidRPr="00F83000" w:rsidRDefault="00F426CF" w:rsidP="00F426CF">
            <w:pPr>
              <w:jc w:val="center"/>
              <w:rPr>
                <w:del w:id="1603" w:author="Autor"/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del w:id="1604" w:author="Autor">
              <w:r w:rsidRPr="00F83000">
                <w:rPr>
                  <w:rFonts w:ascii="Arial Narrow" w:hAnsi="Arial Narrow"/>
                  <w:b/>
                  <w:bCs/>
                  <w:color w:val="000000"/>
                  <w:sz w:val="22"/>
                  <w:szCs w:val="22"/>
                </w:rPr>
                <w:delText>Identifikácia programu</w:delText>
              </w:r>
              <w:r w:rsidR="00037BF1">
                <w:rPr>
                  <w:rFonts w:ascii="Arial Narrow" w:hAnsi="Arial Narrow"/>
                  <w:b/>
                  <w:bCs/>
                  <w:color w:val="000000"/>
                  <w:sz w:val="22"/>
                  <w:szCs w:val="22"/>
                </w:rPr>
                <w:delText xml:space="preserve"> </w:delText>
              </w:r>
            </w:del>
          </w:p>
        </w:tc>
      </w:tr>
      <w:tr w:rsidR="00F426CF" w:rsidRPr="00F83000" w14:paraId="5BF4ADAF" w14:textId="77777777" w:rsidTr="00675C58">
        <w:trPr>
          <w:trHeight w:val="330"/>
          <w:del w:id="1605" w:author="Autor"/>
        </w:trPr>
        <w:tc>
          <w:tcPr>
            <w:tcW w:w="3244" w:type="dxa"/>
            <w:gridSpan w:val="3"/>
            <w:vAlign w:val="center"/>
            <w:hideMark/>
          </w:tcPr>
          <w:p w14:paraId="7C20142A" w14:textId="77777777" w:rsidR="00F426CF" w:rsidRPr="00F83000" w:rsidRDefault="00F426CF" w:rsidP="00F426CF">
            <w:pPr>
              <w:rPr>
                <w:del w:id="1606" w:author="Autor"/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851" w:type="dxa"/>
            <w:gridSpan w:val="6"/>
            <w:vAlign w:val="center"/>
            <w:hideMark/>
          </w:tcPr>
          <w:p w14:paraId="75B28066" w14:textId="77777777" w:rsidR="00F426CF" w:rsidRPr="00F83000" w:rsidRDefault="00F426CF" w:rsidP="00F426CF">
            <w:pPr>
              <w:rPr>
                <w:del w:id="1607" w:author="Autor"/>
                <w:rFonts w:ascii="Arial Narrow" w:hAnsi="Arial Narrow"/>
                <w:color w:val="000000"/>
                <w:sz w:val="20"/>
                <w:szCs w:val="20"/>
              </w:rPr>
            </w:pPr>
            <w:del w:id="1608" w:author="Autor">
              <w:r w:rsidRPr="00F83000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037BF1" w:rsidRPr="00F83000" w14:paraId="0929D92A" w14:textId="77777777" w:rsidTr="00675C58">
        <w:trPr>
          <w:trHeight w:val="330"/>
          <w:del w:id="1609" w:author="Autor"/>
        </w:trPr>
        <w:tc>
          <w:tcPr>
            <w:tcW w:w="3244" w:type="dxa"/>
            <w:gridSpan w:val="3"/>
            <w:vAlign w:val="center"/>
          </w:tcPr>
          <w:p w14:paraId="54B7EA50" w14:textId="77777777" w:rsidR="00037BF1" w:rsidRPr="00F83000" w:rsidRDefault="00037BF1" w:rsidP="00F426CF">
            <w:pPr>
              <w:rPr>
                <w:del w:id="1610" w:author="Autor"/>
                <w:rFonts w:ascii="Arial Narrow" w:hAnsi="Arial Narrow"/>
                <w:color w:val="000000"/>
                <w:sz w:val="20"/>
                <w:szCs w:val="20"/>
              </w:rPr>
            </w:pPr>
            <w:del w:id="1611" w:author="Autor">
              <w:r w:rsidRPr="00F83000">
                <w:rPr>
                  <w:rFonts w:ascii="Arial Narrow" w:hAnsi="Arial Narrow"/>
                  <w:color w:val="000000"/>
                  <w:sz w:val="20"/>
                  <w:szCs w:val="20"/>
                </w:rPr>
                <w:delText>Názov programu</w:delText>
              </w:r>
            </w:del>
          </w:p>
        </w:tc>
        <w:tc>
          <w:tcPr>
            <w:tcW w:w="5851" w:type="dxa"/>
            <w:gridSpan w:val="6"/>
            <w:vAlign w:val="center"/>
          </w:tcPr>
          <w:p w14:paraId="2EA4F3CD" w14:textId="77777777" w:rsidR="00037BF1" w:rsidRPr="00F83000" w:rsidRDefault="00037BF1" w:rsidP="00F426CF">
            <w:pPr>
              <w:rPr>
                <w:del w:id="1612" w:author="Autor"/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F426CF" w:rsidRPr="00F83000" w14:paraId="0C1C59C3" w14:textId="77777777" w:rsidTr="00675C58">
        <w:trPr>
          <w:trHeight w:val="330"/>
          <w:del w:id="1613" w:author="Autor"/>
        </w:trPr>
        <w:tc>
          <w:tcPr>
            <w:tcW w:w="3244" w:type="dxa"/>
            <w:gridSpan w:val="3"/>
            <w:vAlign w:val="center"/>
            <w:hideMark/>
          </w:tcPr>
          <w:p w14:paraId="257CE3FF" w14:textId="77777777" w:rsidR="00F426CF" w:rsidRPr="00F83000" w:rsidRDefault="00F426CF" w:rsidP="00F426CF">
            <w:pPr>
              <w:rPr>
                <w:del w:id="1614" w:author="Autor"/>
                <w:rFonts w:ascii="Arial Narrow" w:hAnsi="Arial Narrow"/>
                <w:color w:val="000000"/>
                <w:sz w:val="20"/>
                <w:szCs w:val="20"/>
              </w:rPr>
            </w:pPr>
            <w:del w:id="1615" w:author="Autor">
              <w:r w:rsidRPr="00F83000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Názov </w:delText>
              </w:r>
              <w:r w:rsidR="008666C5">
                <w:rPr>
                  <w:rFonts w:ascii="Arial Narrow" w:hAnsi="Arial Narrow"/>
                  <w:color w:val="000000"/>
                  <w:sz w:val="20"/>
                  <w:szCs w:val="20"/>
                </w:rPr>
                <w:delText>prioritnej osi</w:delText>
              </w:r>
            </w:del>
          </w:p>
        </w:tc>
        <w:tc>
          <w:tcPr>
            <w:tcW w:w="5851" w:type="dxa"/>
            <w:gridSpan w:val="6"/>
            <w:vAlign w:val="center"/>
            <w:hideMark/>
          </w:tcPr>
          <w:p w14:paraId="434368E8" w14:textId="77777777" w:rsidR="00F426CF" w:rsidRPr="00F83000" w:rsidRDefault="00F426CF" w:rsidP="00F426CF">
            <w:pPr>
              <w:rPr>
                <w:del w:id="1616" w:author="Autor"/>
                <w:rFonts w:ascii="Arial Narrow" w:hAnsi="Arial Narrow"/>
                <w:color w:val="000000"/>
                <w:sz w:val="20"/>
                <w:szCs w:val="20"/>
              </w:rPr>
            </w:pPr>
            <w:del w:id="1617" w:author="Autor">
              <w:r w:rsidRPr="00F83000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F426CF" w:rsidRPr="00F83000" w14:paraId="08445E42" w14:textId="77777777" w:rsidTr="00675C58">
        <w:trPr>
          <w:trHeight w:val="330"/>
          <w:del w:id="1618" w:author="Autor"/>
        </w:trPr>
        <w:tc>
          <w:tcPr>
            <w:tcW w:w="9095" w:type="dxa"/>
            <w:gridSpan w:val="9"/>
            <w:hideMark/>
          </w:tcPr>
          <w:p w14:paraId="36AC3A46" w14:textId="77777777" w:rsidR="00F426CF" w:rsidRPr="00F83000" w:rsidRDefault="00F426CF" w:rsidP="00F426CF">
            <w:pPr>
              <w:jc w:val="center"/>
              <w:rPr>
                <w:del w:id="1619" w:author="Autor"/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del w:id="1620" w:author="Autor">
              <w:r w:rsidRPr="00F83000">
                <w:rPr>
                  <w:rFonts w:ascii="Arial Narrow" w:hAnsi="Arial Narrow"/>
                  <w:b/>
                  <w:bCs/>
                  <w:color w:val="000000"/>
                  <w:sz w:val="22"/>
                  <w:szCs w:val="22"/>
                </w:rPr>
                <w:delText>Identifikácia žiadosti o platbu</w:delText>
              </w:r>
              <w:r>
                <w:rPr>
                  <w:rStyle w:val="Odkaznapoznmkupodiarou"/>
                  <w:rFonts w:ascii="Arial Narrow" w:hAnsi="Arial Narrow"/>
                  <w:b/>
                  <w:bCs/>
                  <w:color w:val="000000"/>
                  <w:sz w:val="22"/>
                  <w:szCs w:val="22"/>
                </w:rPr>
                <w:footnoteReference w:id="21"/>
              </w:r>
            </w:del>
          </w:p>
        </w:tc>
      </w:tr>
      <w:tr w:rsidR="00F426CF" w:rsidRPr="00F83000" w14:paraId="0CCE2425" w14:textId="77777777" w:rsidTr="00675C58">
        <w:trPr>
          <w:trHeight w:val="330"/>
          <w:del w:id="1623" w:author="Autor"/>
        </w:trPr>
        <w:tc>
          <w:tcPr>
            <w:tcW w:w="3244" w:type="dxa"/>
            <w:gridSpan w:val="3"/>
            <w:vAlign w:val="center"/>
            <w:hideMark/>
          </w:tcPr>
          <w:p w14:paraId="41E0C0C0" w14:textId="77777777" w:rsidR="00F426CF" w:rsidRPr="00F83000" w:rsidRDefault="00F426CF" w:rsidP="00F426CF">
            <w:pPr>
              <w:rPr>
                <w:del w:id="1624" w:author="Autor"/>
                <w:rFonts w:ascii="Arial Narrow" w:hAnsi="Arial Narrow"/>
                <w:color w:val="000000"/>
                <w:sz w:val="20"/>
                <w:szCs w:val="20"/>
              </w:rPr>
            </w:pPr>
            <w:del w:id="1625" w:author="Autor">
              <w:r w:rsidRPr="00F83000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Kód ŽoP v </w:delText>
              </w:r>
              <w:r w:rsidR="00F96882">
                <w:rPr>
                  <w:rFonts w:ascii="Arial Narrow" w:hAnsi="Arial Narrow"/>
                  <w:color w:val="000000"/>
                  <w:sz w:val="20"/>
                  <w:szCs w:val="20"/>
                </w:rPr>
                <w:delText>ITMS2014+</w:delText>
              </w:r>
            </w:del>
          </w:p>
        </w:tc>
        <w:tc>
          <w:tcPr>
            <w:tcW w:w="5851" w:type="dxa"/>
            <w:gridSpan w:val="6"/>
            <w:vAlign w:val="center"/>
            <w:hideMark/>
          </w:tcPr>
          <w:p w14:paraId="664F571F" w14:textId="77777777" w:rsidR="00F426CF" w:rsidRPr="00F83000" w:rsidRDefault="00F426CF" w:rsidP="00F426CF">
            <w:pPr>
              <w:rPr>
                <w:del w:id="1626" w:author="Autor"/>
                <w:rFonts w:ascii="Arial Narrow" w:hAnsi="Arial Narrow"/>
                <w:color w:val="000000"/>
                <w:sz w:val="20"/>
                <w:szCs w:val="20"/>
              </w:rPr>
            </w:pPr>
            <w:del w:id="1627" w:author="Autor">
              <w:r w:rsidRPr="00F83000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F426CF" w:rsidRPr="00F83000" w14:paraId="0FF80948" w14:textId="77777777" w:rsidTr="00675C58">
        <w:trPr>
          <w:trHeight w:val="330"/>
          <w:del w:id="1628" w:author="Autor"/>
        </w:trPr>
        <w:tc>
          <w:tcPr>
            <w:tcW w:w="3244" w:type="dxa"/>
            <w:gridSpan w:val="3"/>
            <w:vAlign w:val="center"/>
            <w:hideMark/>
          </w:tcPr>
          <w:p w14:paraId="5B4D57C9" w14:textId="77777777" w:rsidR="00F426CF" w:rsidRPr="00F83000" w:rsidRDefault="00F426CF" w:rsidP="00F426CF">
            <w:pPr>
              <w:rPr>
                <w:del w:id="1629" w:author="Autor"/>
                <w:rFonts w:ascii="Arial Narrow" w:hAnsi="Arial Narrow"/>
                <w:color w:val="000000"/>
                <w:sz w:val="20"/>
                <w:szCs w:val="20"/>
              </w:rPr>
            </w:pPr>
            <w:del w:id="1630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delText>Typ</w:delText>
              </w:r>
              <w:r w:rsidRPr="00F83000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 ŽoP</w:delText>
              </w:r>
            </w:del>
          </w:p>
        </w:tc>
        <w:tc>
          <w:tcPr>
            <w:tcW w:w="5851" w:type="dxa"/>
            <w:gridSpan w:val="6"/>
            <w:vAlign w:val="center"/>
            <w:hideMark/>
          </w:tcPr>
          <w:p w14:paraId="412DAAA3" w14:textId="77777777" w:rsidR="00F426CF" w:rsidRPr="00F83000" w:rsidRDefault="00F426CF" w:rsidP="00F426CF">
            <w:pPr>
              <w:rPr>
                <w:del w:id="1631" w:author="Autor"/>
                <w:rFonts w:ascii="Arial Narrow" w:hAnsi="Arial Narrow"/>
                <w:color w:val="000000"/>
                <w:sz w:val="20"/>
                <w:szCs w:val="20"/>
              </w:rPr>
            </w:pPr>
            <w:del w:id="1632" w:author="Autor">
              <w:r w:rsidRPr="00F83000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F426CF" w:rsidRPr="00F83000" w14:paraId="1587497C" w14:textId="77777777" w:rsidTr="00675C58">
        <w:trPr>
          <w:trHeight w:val="330"/>
          <w:del w:id="1633" w:author="Autor"/>
        </w:trPr>
        <w:tc>
          <w:tcPr>
            <w:tcW w:w="3244" w:type="dxa"/>
            <w:gridSpan w:val="3"/>
            <w:vAlign w:val="center"/>
            <w:hideMark/>
          </w:tcPr>
          <w:p w14:paraId="3988CF5F" w14:textId="77777777" w:rsidR="00F426CF" w:rsidRPr="00F83000" w:rsidRDefault="00F426CF" w:rsidP="00F426CF">
            <w:pPr>
              <w:rPr>
                <w:del w:id="1634" w:author="Autor"/>
                <w:rFonts w:ascii="Arial Narrow" w:hAnsi="Arial Narrow"/>
                <w:color w:val="000000"/>
                <w:sz w:val="20"/>
                <w:szCs w:val="20"/>
              </w:rPr>
            </w:pPr>
            <w:del w:id="1635" w:author="Autor">
              <w:r w:rsidRPr="00F83000">
                <w:rPr>
                  <w:rFonts w:ascii="Arial Narrow" w:hAnsi="Arial Narrow"/>
                  <w:color w:val="000000"/>
                  <w:sz w:val="20"/>
                  <w:szCs w:val="20"/>
                </w:rPr>
                <w:delText>Dátum prijatia ŽoP</w:delText>
              </w:r>
            </w:del>
          </w:p>
        </w:tc>
        <w:tc>
          <w:tcPr>
            <w:tcW w:w="5851" w:type="dxa"/>
            <w:gridSpan w:val="6"/>
            <w:vAlign w:val="center"/>
            <w:hideMark/>
          </w:tcPr>
          <w:p w14:paraId="50883C8A" w14:textId="77777777" w:rsidR="00F426CF" w:rsidRPr="00F83000" w:rsidRDefault="00F426CF" w:rsidP="00F426CF">
            <w:pPr>
              <w:rPr>
                <w:del w:id="1636" w:author="Autor"/>
                <w:rFonts w:ascii="Arial Narrow" w:hAnsi="Arial Narrow"/>
                <w:color w:val="000000"/>
                <w:sz w:val="20"/>
                <w:szCs w:val="20"/>
              </w:rPr>
            </w:pPr>
            <w:del w:id="1637" w:author="Autor">
              <w:r w:rsidRPr="00F83000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F426CF" w:rsidRPr="00F83000" w14:paraId="5B5967AF" w14:textId="77777777" w:rsidTr="00675C58">
        <w:trPr>
          <w:trHeight w:val="330"/>
          <w:del w:id="1638" w:author="Autor"/>
        </w:trPr>
        <w:tc>
          <w:tcPr>
            <w:tcW w:w="9095" w:type="dxa"/>
            <w:gridSpan w:val="9"/>
            <w:hideMark/>
          </w:tcPr>
          <w:p w14:paraId="021ADB3D" w14:textId="77777777" w:rsidR="00F426CF" w:rsidRPr="00F83000" w:rsidRDefault="00F426CF" w:rsidP="00F426CF">
            <w:pPr>
              <w:jc w:val="center"/>
              <w:rPr>
                <w:del w:id="1639" w:author="Autor"/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del w:id="1640" w:author="Autor">
              <w:r w:rsidRPr="00F83000">
                <w:rPr>
                  <w:rFonts w:ascii="Arial Narrow" w:hAnsi="Arial Narrow"/>
                  <w:b/>
                  <w:bCs/>
                  <w:color w:val="000000"/>
                  <w:sz w:val="22"/>
                  <w:szCs w:val="22"/>
                </w:rPr>
                <w:delText>Identifikácia projektu a prijímateľa</w:delText>
              </w:r>
            </w:del>
          </w:p>
        </w:tc>
      </w:tr>
      <w:tr w:rsidR="00F426CF" w:rsidRPr="00F83000" w14:paraId="65136FEB" w14:textId="77777777" w:rsidTr="00675C58">
        <w:trPr>
          <w:trHeight w:val="340"/>
          <w:del w:id="1641" w:author="Autor"/>
        </w:trPr>
        <w:tc>
          <w:tcPr>
            <w:tcW w:w="3244" w:type="dxa"/>
            <w:gridSpan w:val="3"/>
            <w:vAlign w:val="center"/>
            <w:hideMark/>
          </w:tcPr>
          <w:p w14:paraId="0FEB8B15" w14:textId="77777777" w:rsidR="00F426CF" w:rsidRPr="00F83000" w:rsidRDefault="00F426CF" w:rsidP="00F426CF">
            <w:pPr>
              <w:rPr>
                <w:del w:id="1642" w:author="Autor"/>
                <w:rFonts w:ascii="Arial Narrow" w:hAnsi="Arial Narrow"/>
                <w:color w:val="000000"/>
                <w:sz w:val="20"/>
                <w:szCs w:val="20"/>
              </w:rPr>
            </w:pPr>
            <w:del w:id="1643" w:author="Autor">
              <w:r w:rsidRPr="00F83000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Kód projektu v </w:delText>
              </w:r>
              <w:r w:rsidR="00F96882">
                <w:rPr>
                  <w:rFonts w:ascii="Arial Narrow" w:hAnsi="Arial Narrow"/>
                  <w:color w:val="000000"/>
                  <w:sz w:val="20"/>
                  <w:szCs w:val="20"/>
                </w:rPr>
                <w:delText>ITMS2014+</w:delText>
              </w:r>
            </w:del>
          </w:p>
        </w:tc>
        <w:tc>
          <w:tcPr>
            <w:tcW w:w="5851" w:type="dxa"/>
            <w:gridSpan w:val="6"/>
            <w:vAlign w:val="center"/>
            <w:hideMark/>
          </w:tcPr>
          <w:p w14:paraId="5A435B53" w14:textId="77777777" w:rsidR="00F426CF" w:rsidRPr="00F83000" w:rsidRDefault="00F426CF" w:rsidP="00F426CF">
            <w:pPr>
              <w:rPr>
                <w:del w:id="1644" w:author="Autor"/>
                <w:rFonts w:ascii="Arial Narrow" w:hAnsi="Arial Narrow"/>
                <w:color w:val="000000"/>
                <w:sz w:val="20"/>
                <w:szCs w:val="20"/>
              </w:rPr>
            </w:pPr>
            <w:del w:id="1645" w:author="Autor">
              <w:r w:rsidRPr="00F83000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F426CF" w:rsidRPr="00F83000" w14:paraId="1FA6469C" w14:textId="77777777" w:rsidTr="00675C58">
        <w:trPr>
          <w:trHeight w:val="340"/>
          <w:del w:id="1646" w:author="Autor"/>
        </w:trPr>
        <w:tc>
          <w:tcPr>
            <w:tcW w:w="3244" w:type="dxa"/>
            <w:gridSpan w:val="3"/>
            <w:vAlign w:val="center"/>
            <w:hideMark/>
          </w:tcPr>
          <w:p w14:paraId="35B9725F" w14:textId="77777777" w:rsidR="00F426CF" w:rsidRPr="00F83000" w:rsidRDefault="00F426CF" w:rsidP="00F426CF">
            <w:pPr>
              <w:rPr>
                <w:del w:id="1647" w:author="Autor"/>
                <w:rFonts w:ascii="Arial Narrow" w:hAnsi="Arial Narrow"/>
                <w:color w:val="000000"/>
                <w:sz w:val="20"/>
                <w:szCs w:val="20"/>
              </w:rPr>
            </w:pPr>
            <w:del w:id="1648" w:author="Autor">
              <w:r w:rsidRPr="00F83000">
                <w:rPr>
                  <w:rFonts w:ascii="Arial Narrow" w:hAnsi="Arial Narrow"/>
                  <w:color w:val="000000"/>
                  <w:sz w:val="20"/>
                  <w:szCs w:val="20"/>
                </w:rPr>
                <w:delText>Názov projektu</w:delText>
              </w:r>
            </w:del>
          </w:p>
        </w:tc>
        <w:tc>
          <w:tcPr>
            <w:tcW w:w="5851" w:type="dxa"/>
            <w:gridSpan w:val="6"/>
            <w:vAlign w:val="center"/>
            <w:hideMark/>
          </w:tcPr>
          <w:p w14:paraId="266584D9" w14:textId="77777777" w:rsidR="00F426CF" w:rsidRPr="00F83000" w:rsidRDefault="00F426CF" w:rsidP="00F426CF">
            <w:pPr>
              <w:rPr>
                <w:del w:id="1649" w:author="Autor"/>
                <w:rFonts w:ascii="Arial Narrow" w:hAnsi="Arial Narrow"/>
                <w:color w:val="000000"/>
                <w:sz w:val="20"/>
                <w:szCs w:val="20"/>
              </w:rPr>
            </w:pPr>
            <w:del w:id="1650" w:author="Autor">
              <w:r w:rsidRPr="00F83000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F426CF" w:rsidRPr="00F83000" w14:paraId="05C8C851" w14:textId="77777777" w:rsidTr="00675C58">
        <w:trPr>
          <w:trHeight w:val="340"/>
          <w:del w:id="1651" w:author="Autor"/>
        </w:trPr>
        <w:tc>
          <w:tcPr>
            <w:tcW w:w="3244" w:type="dxa"/>
            <w:gridSpan w:val="3"/>
            <w:vAlign w:val="center"/>
            <w:hideMark/>
          </w:tcPr>
          <w:p w14:paraId="48EF96FA" w14:textId="77777777" w:rsidR="00F426CF" w:rsidRPr="00F83000" w:rsidRDefault="00F426CF" w:rsidP="00F8414E">
            <w:pPr>
              <w:rPr>
                <w:del w:id="1652" w:author="Autor"/>
                <w:rFonts w:ascii="Arial Narrow" w:hAnsi="Arial Narrow"/>
                <w:color w:val="000000"/>
                <w:sz w:val="20"/>
                <w:szCs w:val="20"/>
              </w:rPr>
            </w:pPr>
            <w:del w:id="1653" w:author="Autor">
              <w:r w:rsidRPr="00F83000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Dátum účinnosti </w:delText>
              </w:r>
              <w:r w:rsidR="00A5426A">
                <w:rPr>
                  <w:rFonts w:ascii="Arial Narrow" w:hAnsi="Arial Narrow"/>
                  <w:color w:val="000000"/>
                  <w:sz w:val="20"/>
                  <w:szCs w:val="20"/>
                </w:rPr>
                <w:delText>Zmluv</w:delText>
              </w:r>
              <w:r w:rsidRPr="00F83000">
                <w:rPr>
                  <w:rFonts w:ascii="Arial Narrow" w:hAnsi="Arial Narrow"/>
                  <w:color w:val="000000"/>
                  <w:sz w:val="20"/>
                  <w:szCs w:val="20"/>
                </w:rPr>
                <w:delText>y o NFP</w:delText>
              </w:r>
            </w:del>
          </w:p>
        </w:tc>
        <w:tc>
          <w:tcPr>
            <w:tcW w:w="5851" w:type="dxa"/>
            <w:gridSpan w:val="6"/>
            <w:vAlign w:val="center"/>
            <w:hideMark/>
          </w:tcPr>
          <w:p w14:paraId="2A7FD987" w14:textId="77777777" w:rsidR="00F426CF" w:rsidRPr="00F83000" w:rsidRDefault="00F426CF" w:rsidP="00F426CF">
            <w:pPr>
              <w:rPr>
                <w:del w:id="1654" w:author="Autor"/>
                <w:rFonts w:ascii="Arial Narrow" w:hAnsi="Arial Narrow"/>
                <w:color w:val="000000"/>
                <w:sz w:val="20"/>
                <w:szCs w:val="20"/>
              </w:rPr>
            </w:pPr>
            <w:del w:id="1655" w:author="Autor">
              <w:r w:rsidRPr="00F83000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F426CF" w:rsidRPr="00F83000" w14:paraId="018C022E" w14:textId="77777777" w:rsidTr="00675C58">
        <w:trPr>
          <w:trHeight w:val="765"/>
          <w:del w:id="1656" w:author="Autor"/>
        </w:trPr>
        <w:tc>
          <w:tcPr>
            <w:tcW w:w="3244" w:type="dxa"/>
            <w:gridSpan w:val="3"/>
            <w:vAlign w:val="center"/>
            <w:hideMark/>
          </w:tcPr>
          <w:p w14:paraId="02B98EB7" w14:textId="77777777" w:rsidR="00F426CF" w:rsidRPr="00F83000" w:rsidRDefault="00F426CF" w:rsidP="00F426CF">
            <w:pPr>
              <w:rPr>
                <w:del w:id="1657" w:author="Autor"/>
                <w:rFonts w:ascii="Arial Narrow" w:hAnsi="Arial Narrow"/>
                <w:color w:val="000000"/>
                <w:sz w:val="20"/>
                <w:szCs w:val="20"/>
              </w:rPr>
            </w:pPr>
            <w:del w:id="1658" w:author="Autor">
              <w:r w:rsidRPr="00F83000">
                <w:rPr>
                  <w:rFonts w:ascii="Arial Narrow" w:hAnsi="Arial Narrow"/>
                  <w:color w:val="000000"/>
                  <w:sz w:val="20"/>
                  <w:szCs w:val="20"/>
                </w:rPr>
                <w:delText>Názov/Meno a adresa sídla prijímateľa</w:delText>
              </w:r>
            </w:del>
          </w:p>
        </w:tc>
        <w:tc>
          <w:tcPr>
            <w:tcW w:w="5851" w:type="dxa"/>
            <w:gridSpan w:val="6"/>
            <w:vAlign w:val="center"/>
            <w:hideMark/>
          </w:tcPr>
          <w:p w14:paraId="23A4BA4E" w14:textId="77777777" w:rsidR="00F426CF" w:rsidRPr="00F83000" w:rsidRDefault="00F426CF" w:rsidP="00F426CF">
            <w:pPr>
              <w:rPr>
                <w:del w:id="1659" w:author="Autor"/>
                <w:rFonts w:ascii="Arial Narrow" w:hAnsi="Arial Narrow"/>
                <w:color w:val="000000"/>
                <w:sz w:val="20"/>
                <w:szCs w:val="20"/>
              </w:rPr>
            </w:pPr>
            <w:del w:id="1660" w:author="Autor">
              <w:r w:rsidRPr="00F83000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F426CF" w:rsidRPr="00F83000" w14:paraId="6E37D571" w14:textId="77777777" w:rsidTr="00675C58">
        <w:trPr>
          <w:trHeight w:val="330"/>
          <w:del w:id="1661" w:author="Autor"/>
        </w:trPr>
        <w:tc>
          <w:tcPr>
            <w:tcW w:w="9095" w:type="dxa"/>
            <w:gridSpan w:val="9"/>
            <w:vAlign w:val="center"/>
            <w:hideMark/>
          </w:tcPr>
          <w:p w14:paraId="733C5FE5" w14:textId="77777777" w:rsidR="00F426CF" w:rsidRPr="00F83000" w:rsidRDefault="00F426CF" w:rsidP="00F426CF">
            <w:pPr>
              <w:jc w:val="center"/>
              <w:rPr>
                <w:del w:id="1662" w:author="Autor"/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del w:id="1663" w:author="Autor">
              <w:r w:rsidRPr="00F83000">
                <w:rPr>
                  <w:rFonts w:ascii="Arial Narrow" w:hAnsi="Arial Narrow"/>
                  <w:b/>
                  <w:bCs/>
                  <w:color w:val="000000"/>
                  <w:sz w:val="22"/>
                  <w:szCs w:val="22"/>
                </w:rPr>
                <w:delText>Identifikácia predmetu a formy kontroly</w:delText>
              </w:r>
            </w:del>
          </w:p>
        </w:tc>
      </w:tr>
      <w:tr w:rsidR="00F426CF" w:rsidRPr="00F83000" w14:paraId="1B4D44C9" w14:textId="77777777" w:rsidTr="00675C58">
        <w:trPr>
          <w:trHeight w:val="330"/>
          <w:del w:id="1664" w:author="Autor"/>
        </w:trPr>
        <w:tc>
          <w:tcPr>
            <w:tcW w:w="3244" w:type="dxa"/>
            <w:gridSpan w:val="3"/>
            <w:vAlign w:val="center"/>
            <w:hideMark/>
          </w:tcPr>
          <w:p w14:paraId="6F04422A" w14:textId="77777777" w:rsidR="00F426CF" w:rsidRPr="00F83000" w:rsidRDefault="00F426CF" w:rsidP="00F426CF">
            <w:pPr>
              <w:rPr>
                <w:del w:id="1665" w:author="Autor"/>
                <w:rFonts w:ascii="Arial Narrow" w:hAnsi="Arial Narrow"/>
                <w:color w:val="000000"/>
                <w:sz w:val="20"/>
                <w:szCs w:val="20"/>
              </w:rPr>
            </w:pPr>
            <w:del w:id="1666" w:author="Autor">
              <w:r w:rsidRPr="00F83000">
                <w:rPr>
                  <w:rFonts w:ascii="Arial Narrow" w:hAnsi="Arial Narrow"/>
                  <w:color w:val="000000"/>
                  <w:sz w:val="20"/>
                  <w:szCs w:val="20"/>
                </w:rPr>
                <w:delText>Predmet kontroly</w:delText>
              </w:r>
              <w:r>
                <w:rPr>
                  <w:rStyle w:val="Odkaznapoznmkupodiarou"/>
                  <w:rFonts w:ascii="Arial Narrow" w:hAnsi="Arial Narrow"/>
                  <w:color w:val="000000"/>
                  <w:sz w:val="20"/>
                  <w:szCs w:val="20"/>
                </w:rPr>
                <w:footnoteReference w:id="22"/>
              </w:r>
            </w:del>
          </w:p>
        </w:tc>
        <w:tc>
          <w:tcPr>
            <w:tcW w:w="5851" w:type="dxa"/>
            <w:gridSpan w:val="6"/>
            <w:vAlign w:val="center"/>
            <w:hideMark/>
          </w:tcPr>
          <w:p w14:paraId="116B37AD" w14:textId="77777777" w:rsidR="00F426CF" w:rsidRDefault="00F426CF" w:rsidP="00F426CF">
            <w:pPr>
              <w:rPr>
                <w:del w:id="1669" w:author="Autor"/>
                <w:rFonts w:ascii="Arial Narrow" w:hAnsi="Arial Narrow"/>
                <w:color w:val="000000"/>
                <w:sz w:val="20"/>
                <w:szCs w:val="20"/>
              </w:rPr>
            </w:pPr>
            <w:del w:id="1670" w:author="Autor">
              <w:r w:rsidRPr="00C76F19">
                <w:rPr>
                  <w:rFonts w:ascii="Arial Narrow" w:hAnsi="Arial Narrow"/>
                  <w:color w:val="000000"/>
                  <w:sz w:val="20"/>
                  <w:szCs w:val="20"/>
                </w:rPr>
                <w:delText>Skutočné dodanie výkonov, tovarov, poskytnutie služieb a vykonanie prác</w:delText>
              </w:r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; </w:delText>
              </w:r>
              <w:r w:rsidRPr="00C76F19">
                <w:rPr>
                  <w:rFonts w:ascii="Arial Narrow" w:hAnsi="Arial Narrow"/>
                  <w:color w:val="000000"/>
                  <w:sz w:val="20"/>
                  <w:szCs w:val="20"/>
                </w:rPr>
                <w:delText>Vedenie účtovníctva o skutočnostiach týkajúcich sa projektu</w:delText>
              </w:r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; </w:delText>
              </w:r>
            </w:del>
          </w:p>
          <w:p w14:paraId="5943A969" w14:textId="77777777" w:rsidR="00F426CF" w:rsidRDefault="00F426CF" w:rsidP="00F426CF">
            <w:pPr>
              <w:rPr>
                <w:del w:id="1671" w:author="Autor"/>
                <w:rFonts w:ascii="Arial Narrow" w:hAnsi="Arial Narrow"/>
                <w:color w:val="000000"/>
                <w:sz w:val="20"/>
                <w:szCs w:val="20"/>
              </w:rPr>
            </w:pPr>
            <w:del w:id="1672" w:author="Autor">
              <w:r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delText>Archivácia dokumentov a podkladov súvisiacich s projektom</w:delText>
              </w:r>
              <w:r>
                <w:rPr>
                  <w:rStyle w:val="Odkaznapoznmkupodiarou"/>
                  <w:rFonts w:ascii="Arial Narrow" w:hAnsi="Arial Narrow"/>
                  <w:color w:val="000000"/>
                  <w:sz w:val="20"/>
                  <w:szCs w:val="20"/>
                </w:rPr>
                <w:footnoteReference w:id="23"/>
              </w:r>
              <w:r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; </w:delText>
              </w:r>
            </w:del>
          </w:p>
          <w:p w14:paraId="13C6F884" w14:textId="77777777" w:rsidR="00F426CF" w:rsidRDefault="00F426CF" w:rsidP="00F426CF">
            <w:pPr>
              <w:rPr>
                <w:del w:id="1675" w:author="Autor"/>
                <w:rFonts w:ascii="Arial Narrow" w:hAnsi="Arial Narrow"/>
                <w:color w:val="000000"/>
                <w:sz w:val="20"/>
                <w:szCs w:val="20"/>
              </w:rPr>
            </w:pPr>
            <w:del w:id="1676" w:author="Autor">
              <w:r w:rsidRPr="00C76F19">
                <w:rPr>
                  <w:rFonts w:ascii="Arial Narrow" w:hAnsi="Arial Narrow"/>
                  <w:color w:val="000000"/>
                  <w:sz w:val="20"/>
                  <w:szCs w:val="20"/>
                </w:rPr>
                <w:delText>Žiadosť o</w:delText>
              </w:r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  <w:r w:rsidRPr="00C76F19">
                <w:rPr>
                  <w:rFonts w:ascii="Arial Narrow" w:hAnsi="Arial Narrow"/>
                  <w:color w:val="000000"/>
                  <w:sz w:val="20"/>
                  <w:szCs w:val="20"/>
                </w:rPr>
                <w:delText>platbu</w:delText>
              </w:r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; </w:delText>
              </w:r>
            </w:del>
          </w:p>
          <w:p w14:paraId="53388B7C" w14:textId="77777777" w:rsidR="00F426CF" w:rsidRDefault="00F426CF" w:rsidP="00F426CF">
            <w:pPr>
              <w:rPr>
                <w:del w:id="1677" w:author="Autor"/>
                <w:rFonts w:ascii="Arial Narrow" w:hAnsi="Arial Narrow"/>
                <w:color w:val="000000"/>
                <w:sz w:val="20"/>
                <w:szCs w:val="20"/>
              </w:rPr>
            </w:pPr>
            <w:del w:id="1678" w:author="Autor">
              <w:r w:rsidRPr="00C76F19">
                <w:rPr>
                  <w:rFonts w:ascii="Arial Narrow" w:hAnsi="Arial Narrow"/>
                  <w:color w:val="000000"/>
                  <w:sz w:val="20"/>
                  <w:szCs w:val="20"/>
                </w:rPr>
                <w:delText>Žiadosť o platbu - poskytnutie zálohovej platby</w:delText>
              </w:r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; </w:delText>
              </w:r>
            </w:del>
          </w:p>
          <w:p w14:paraId="3B4C0258" w14:textId="77777777" w:rsidR="00F426CF" w:rsidRDefault="00F426CF" w:rsidP="00F426CF">
            <w:pPr>
              <w:rPr>
                <w:del w:id="1679" w:author="Autor"/>
                <w:rFonts w:ascii="Arial Narrow" w:hAnsi="Arial Narrow"/>
                <w:color w:val="000000"/>
                <w:sz w:val="20"/>
                <w:szCs w:val="20"/>
              </w:rPr>
            </w:pPr>
            <w:del w:id="1680" w:author="Autor">
              <w:r w:rsidRPr="00C76F19">
                <w:rPr>
                  <w:rFonts w:ascii="Arial Narrow" w:hAnsi="Arial Narrow"/>
                  <w:color w:val="000000"/>
                  <w:sz w:val="20"/>
                  <w:szCs w:val="20"/>
                </w:rPr>
                <w:delText>Žiadosť o platbu - zúčtovanie predfinancovania</w:delText>
              </w:r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; </w:delText>
              </w:r>
            </w:del>
          </w:p>
          <w:p w14:paraId="6E02ABD4" w14:textId="77777777" w:rsidR="00F426CF" w:rsidRDefault="00F426CF" w:rsidP="00F426CF">
            <w:pPr>
              <w:rPr>
                <w:del w:id="1681" w:author="Autor"/>
                <w:rFonts w:ascii="Arial Narrow" w:hAnsi="Arial Narrow"/>
                <w:color w:val="000000"/>
                <w:sz w:val="20"/>
                <w:szCs w:val="20"/>
              </w:rPr>
            </w:pPr>
            <w:del w:id="1682" w:author="Autor">
              <w:r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Cestovné náhrady; </w:delText>
              </w:r>
            </w:del>
          </w:p>
          <w:p w14:paraId="7786D741" w14:textId="77777777" w:rsidR="00F426CF" w:rsidRDefault="00F426CF" w:rsidP="00F426CF">
            <w:pPr>
              <w:rPr>
                <w:del w:id="1683" w:author="Autor"/>
                <w:rFonts w:ascii="Arial Narrow" w:hAnsi="Arial Narrow"/>
                <w:color w:val="000000"/>
                <w:sz w:val="20"/>
                <w:szCs w:val="20"/>
              </w:rPr>
            </w:pPr>
            <w:del w:id="1684" w:author="Autor">
              <w:r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Dokladovanie výdavkov; </w:delText>
              </w:r>
            </w:del>
          </w:p>
          <w:p w14:paraId="0AFCC08B" w14:textId="77777777" w:rsidR="00F426CF" w:rsidRDefault="00F426CF" w:rsidP="00F426CF">
            <w:pPr>
              <w:rPr>
                <w:del w:id="1685" w:author="Autor"/>
                <w:rFonts w:ascii="Arial Narrow" w:hAnsi="Arial Narrow"/>
                <w:color w:val="000000"/>
                <w:sz w:val="20"/>
                <w:szCs w:val="20"/>
              </w:rPr>
            </w:pPr>
            <w:del w:id="1686" w:author="Autor">
              <w:r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Ostatné výdavky - externé služby (outsourcing); </w:delText>
              </w:r>
            </w:del>
          </w:p>
          <w:p w14:paraId="1D734594" w14:textId="77777777" w:rsidR="00F426CF" w:rsidRDefault="00F426CF" w:rsidP="00F426CF">
            <w:pPr>
              <w:rPr>
                <w:del w:id="1687" w:author="Autor"/>
                <w:rFonts w:ascii="Arial Narrow" w:hAnsi="Arial Narrow"/>
                <w:color w:val="000000"/>
                <w:sz w:val="20"/>
                <w:szCs w:val="20"/>
              </w:rPr>
            </w:pPr>
            <w:del w:id="1688" w:author="Autor">
              <w:r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Finančné výdavky a poplatky; </w:delText>
              </w:r>
            </w:del>
          </w:p>
          <w:p w14:paraId="6A40F144" w14:textId="77777777" w:rsidR="00F426CF" w:rsidRDefault="00F426CF" w:rsidP="00F426CF">
            <w:pPr>
              <w:rPr>
                <w:del w:id="1689" w:author="Autor"/>
                <w:rFonts w:ascii="Arial Narrow" w:hAnsi="Arial Narrow"/>
                <w:color w:val="000000"/>
                <w:sz w:val="20"/>
                <w:szCs w:val="20"/>
              </w:rPr>
            </w:pPr>
            <w:del w:id="1690" w:author="Autor">
              <w:r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Generovanie príjmov z projektu; </w:delText>
              </w:r>
            </w:del>
          </w:p>
          <w:p w14:paraId="5874A7E0" w14:textId="77777777" w:rsidR="00F426CF" w:rsidRDefault="00F426CF" w:rsidP="00F426CF">
            <w:pPr>
              <w:rPr>
                <w:del w:id="1691" w:author="Autor"/>
                <w:rFonts w:ascii="Arial Narrow" w:hAnsi="Arial Narrow"/>
                <w:color w:val="000000"/>
                <w:sz w:val="20"/>
                <w:szCs w:val="20"/>
              </w:rPr>
            </w:pPr>
            <w:del w:id="1692" w:author="Autor">
              <w:r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delText>Hospodárnosť</w:delText>
              </w:r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, efektívnosť, </w:delText>
              </w:r>
              <w:r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účelnosť </w:delText>
              </w:r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delText>a účinnosť</w:delText>
              </w:r>
              <w:r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 výdavkov; </w:delText>
              </w:r>
            </w:del>
          </w:p>
          <w:p w14:paraId="0E5924FA" w14:textId="77777777" w:rsidR="00F426CF" w:rsidRDefault="00F426CF" w:rsidP="00F426CF">
            <w:pPr>
              <w:rPr>
                <w:del w:id="1693" w:author="Autor"/>
                <w:rFonts w:ascii="Arial Narrow" w:hAnsi="Arial Narrow"/>
                <w:color w:val="000000"/>
                <w:sz w:val="20"/>
                <w:szCs w:val="20"/>
              </w:rPr>
            </w:pPr>
            <w:del w:id="1694" w:author="Autor">
              <w:r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Krížové financovanie; </w:delText>
              </w:r>
            </w:del>
          </w:p>
          <w:p w14:paraId="0CEC542E" w14:textId="77777777" w:rsidR="00F426CF" w:rsidRDefault="00F426CF" w:rsidP="00F426CF">
            <w:pPr>
              <w:rPr>
                <w:del w:id="1695" w:author="Autor"/>
                <w:rFonts w:ascii="Arial Narrow" w:hAnsi="Arial Narrow"/>
                <w:color w:val="000000"/>
                <w:sz w:val="20"/>
                <w:szCs w:val="20"/>
              </w:rPr>
            </w:pPr>
            <w:del w:id="1696" w:author="Autor">
              <w:r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Nákup použitého materiálu; </w:delText>
              </w:r>
            </w:del>
          </w:p>
          <w:p w14:paraId="61661584" w14:textId="77777777" w:rsidR="00F426CF" w:rsidRDefault="00F426CF" w:rsidP="00F426CF">
            <w:pPr>
              <w:rPr>
                <w:del w:id="1697" w:author="Autor"/>
                <w:rFonts w:ascii="Arial Narrow" w:hAnsi="Arial Narrow"/>
                <w:color w:val="000000"/>
                <w:sz w:val="20"/>
                <w:szCs w:val="20"/>
              </w:rPr>
            </w:pPr>
            <w:del w:id="1698" w:author="Autor">
              <w:r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Nákup pozemkov; </w:delText>
              </w:r>
            </w:del>
          </w:p>
          <w:p w14:paraId="24545A9F" w14:textId="77777777" w:rsidR="00F426CF" w:rsidRDefault="00F426CF" w:rsidP="00F426CF">
            <w:pPr>
              <w:rPr>
                <w:del w:id="1699" w:author="Autor"/>
                <w:rFonts w:ascii="Arial Narrow" w:hAnsi="Arial Narrow"/>
                <w:color w:val="000000"/>
                <w:sz w:val="20"/>
                <w:szCs w:val="20"/>
              </w:rPr>
            </w:pPr>
            <w:del w:id="1700" w:author="Autor">
              <w:r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Nákup stavieb; </w:delText>
              </w:r>
            </w:del>
          </w:p>
          <w:p w14:paraId="53254E4B" w14:textId="77777777" w:rsidR="00F426CF" w:rsidRDefault="00F426CF" w:rsidP="00F426CF">
            <w:pPr>
              <w:rPr>
                <w:del w:id="1701" w:author="Autor"/>
                <w:rFonts w:ascii="Arial Narrow" w:hAnsi="Arial Narrow"/>
                <w:color w:val="000000"/>
                <w:sz w:val="20"/>
                <w:szCs w:val="20"/>
              </w:rPr>
            </w:pPr>
            <w:del w:id="1702" w:author="Autor">
              <w:r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Napĺňanie merateľných ukazovateľov projektu; </w:delText>
              </w:r>
            </w:del>
          </w:p>
          <w:p w14:paraId="5939667D" w14:textId="77777777" w:rsidR="00F426CF" w:rsidRDefault="00F426CF" w:rsidP="00F426CF">
            <w:pPr>
              <w:rPr>
                <w:del w:id="1703" w:author="Autor"/>
                <w:rFonts w:ascii="Arial Narrow" w:hAnsi="Arial Narrow"/>
                <w:color w:val="000000"/>
                <w:sz w:val="20"/>
                <w:szCs w:val="20"/>
              </w:rPr>
            </w:pPr>
            <w:del w:id="1704" w:author="Autor">
              <w:r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Neprekrývanie sa výdavkov; </w:delText>
              </w:r>
            </w:del>
          </w:p>
          <w:p w14:paraId="0A1DC20C" w14:textId="77777777" w:rsidR="00F426CF" w:rsidRDefault="00F426CF" w:rsidP="00F426CF">
            <w:pPr>
              <w:rPr>
                <w:del w:id="1705" w:author="Autor"/>
                <w:rFonts w:ascii="Arial Narrow" w:hAnsi="Arial Narrow"/>
                <w:color w:val="000000"/>
                <w:sz w:val="20"/>
                <w:szCs w:val="20"/>
              </w:rPr>
            </w:pPr>
            <w:del w:id="1706" w:author="Autor">
              <w:r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Vykonanie stavebných prác; </w:delText>
              </w:r>
            </w:del>
          </w:p>
          <w:p w14:paraId="32AA0AC5" w14:textId="77777777" w:rsidR="00F426CF" w:rsidRDefault="00F426CF" w:rsidP="00F426CF">
            <w:pPr>
              <w:rPr>
                <w:del w:id="1707" w:author="Autor"/>
                <w:rFonts w:ascii="Arial Narrow" w:hAnsi="Arial Narrow"/>
                <w:color w:val="000000"/>
                <w:sz w:val="20"/>
                <w:szCs w:val="20"/>
              </w:rPr>
            </w:pPr>
            <w:del w:id="1708" w:author="Autor">
              <w:r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Odpisy, režijné náklady a vecné príspevky; </w:delText>
              </w:r>
            </w:del>
          </w:p>
          <w:p w14:paraId="406BFB30" w14:textId="77777777" w:rsidR="00F426CF" w:rsidRDefault="00F426CF" w:rsidP="00F426CF">
            <w:pPr>
              <w:rPr>
                <w:del w:id="1709" w:author="Autor"/>
                <w:rFonts w:ascii="Arial Narrow" w:hAnsi="Arial Narrow"/>
                <w:color w:val="000000"/>
                <w:sz w:val="20"/>
                <w:szCs w:val="20"/>
              </w:rPr>
            </w:pPr>
            <w:del w:id="1710" w:author="Autor">
              <w:r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Opatrenia prijaté na základe vykonaných kontrol; </w:delText>
              </w:r>
            </w:del>
          </w:p>
          <w:p w14:paraId="09902F31" w14:textId="77777777" w:rsidR="00F426CF" w:rsidRDefault="00F426CF" w:rsidP="00F426CF">
            <w:pPr>
              <w:rPr>
                <w:del w:id="1711" w:author="Autor"/>
                <w:rFonts w:ascii="Arial Narrow" w:hAnsi="Arial Narrow"/>
                <w:color w:val="000000"/>
                <w:sz w:val="20"/>
                <w:szCs w:val="20"/>
              </w:rPr>
            </w:pPr>
            <w:del w:id="1712" w:author="Autor">
              <w:r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Osobné výdavky; </w:delText>
              </w:r>
            </w:del>
          </w:p>
          <w:p w14:paraId="7B6F1A9A" w14:textId="77777777" w:rsidR="00F426CF" w:rsidRDefault="00F426CF" w:rsidP="00F426CF">
            <w:pPr>
              <w:rPr>
                <w:del w:id="1713" w:author="Autor"/>
                <w:rFonts w:ascii="Arial Narrow" w:hAnsi="Arial Narrow"/>
                <w:color w:val="000000"/>
                <w:sz w:val="20"/>
                <w:szCs w:val="20"/>
              </w:rPr>
            </w:pPr>
            <w:del w:id="1714" w:author="Autor">
              <w:r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delText>Štátna pomoc</w:delText>
              </w:r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 a pomoc de minimis</w:delText>
              </w:r>
              <w:r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; </w:delText>
              </w:r>
            </w:del>
          </w:p>
          <w:p w14:paraId="705C81CD" w14:textId="77777777" w:rsidR="00F426CF" w:rsidRDefault="00F426CF" w:rsidP="00F426CF">
            <w:pPr>
              <w:rPr>
                <w:del w:id="1715" w:author="Autor"/>
                <w:rFonts w:ascii="Arial Narrow" w:hAnsi="Arial Narrow"/>
                <w:color w:val="000000"/>
                <w:sz w:val="20"/>
                <w:szCs w:val="20"/>
              </w:rPr>
            </w:pPr>
            <w:del w:id="1716" w:author="Autor">
              <w:r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Vecná, časová a územná oprávnenosť výdavkov; </w:delText>
              </w:r>
            </w:del>
          </w:p>
          <w:p w14:paraId="27EC790E" w14:textId="77777777" w:rsidR="00F426CF" w:rsidRDefault="00F426CF" w:rsidP="00F426CF">
            <w:pPr>
              <w:rPr>
                <w:del w:id="1717" w:author="Autor"/>
                <w:rFonts w:ascii="Arial Narrow" w:hAnsi="Arial Narrow"/>
                <w:color w:val="000000"/>
                <w:sz w:val="20"/>
                <w:szCs w:val="20"/>
              </w:rPr>
            </w:pPr>
            <w:del w:id="1718" w:author="Autor">
              <w:r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Finančný prenájom a operatívny nájom; </w:delText>
              </w:r>
            </w:del>
          </w:p>
          <w:p w14:paraId="35ECD0FF" w14:textId="77777777" w:rsidR="00F426CF" w:rsidRDefault="00F426CF" w:rsidP="00F426CF">
            <w:pPr>
              <w:rPr>
                <w:del w:id="1719" w:author="Autor"/>
                <w:rFonts w:ascii="Arial Narrow" w:hAnsi="Arial Narrow"/>
                <w:color w:val="000000"/>
                <w:sz w:val="20"/>
                <w:szCs w:val="20"/>
              </w:rPr>
            </w:pPr>
            <w:del w:id="1720" w:author="Autor">
              <w:r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Fyzická kontrola prebiehajúcich aktivít; </w:delText>
              </w:r>
            </w:del>
          </w:p>
          <w:p w14:paraId="591AA858" w14:textId="77777777" w:rsidR="00F426CF" w:rsidRDefault="00F426CF" w:rsidP="00F426CF">
            <w:pPr>
              <w:rPr>
                <w:del w:id="1721" w:author="Autor"/>
                <w:rFonts w:ascii="Arial Narrow" w:hAnsi="Arial Narrow"/>
                <w:color w:val="000000"/>
                <w:sz w:val="20"/>
                <w:szCs w:val="20"/>
              </w:rPr>
            </w:pPr>
            <w:del w:id="1722" w:author="Autor">
              <w:r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Nakladanie s majetkom nadobudnutým z NFP; </w:delText>
              </w:r>
            </w:del>
          </w:p>
          <w:p w14:paraId="6EB90C69" w14:textId="77777777" w:rsidR="00F426CF" w:rsidRDefault="00F426CF" w:rsidP="00F426CF">
            <w:pPr>
              <w:rPr>
                <w:del w:id="1723" w:author="Autor"/>
                <w:rFonts w:ascii="Arial Narrow" w:hAnsi="Arial Narrow"/>
                <w:color w:val="000000"/>
                <w:sz w:val="20"/>
                <w:szCs w:val="20"/>
              </w:rPr>
            </w:pPr>
            <w:del w:id="1724" w:author="Autor">
              <w:r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Publicita projektu; </w:delText>
              </w:r>
            </w:del>
          </w:p>
          <w:p w14:paraId="4C1E0D2F" w14:textId="77777777" w:rsidR="00F426CF" w:rsidRDefault="00F426CF" w:rsidP="00F426CF">
            <w:pPr>
              <w:rPr>
                <w:del w:id="1725" w:author="Autor"/>
                <w:rFonts w:ascii="Arial Narrow" w:hAnsi="Arial Narrow"/>
                <w:color w:val="000000"/>
                <w:sz w:val="20"/>
                <w:szCs w:val="20"/>
              </w:rPr>
            </w:pPr>
            <w:del w:id="1726" w:author="Autor">
              <w:r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Kontrola dokumentácie VO v rámci </w:delText>
              </w:r>
              <w:r w:rsidR="00AA10AA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finančnej </w:delText>
              </w:r>
              <w:r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delText>kontroly na mieste</w:delText>
              </w:r>
              <w:r>
                <w:rPr>
                  <w:rStyle w:val="Odkaznapoznmkupodiarou"/>
                  <w:rFonts w:ascii="Arial Narrow" w:hAnsi="Arial Narrow"/>
                  <w:color w:val="000000"/>
                  <w:sz w:val="20"/>
                  <w:szCs w:val="20"/>
                </w:rPr>
                <w:footnoteReference w:id="24"/>
              </w:r>
              <w:r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; </w:delText>
              </w:r>
            </w:del>
          </w:p>
          <w:p w14:paraId="37EC936D" w14:textId="77777777" w:rsidR="00F426CF" w:rsidRDefault="00F426CF" w:rsidP="00F426CF">
            <w:pPr>
              <w:rPr>
                <w:del w:id="1729" w:author="Autor"/>
                <w:rFonts w:ascii="Arial Narrow" w:hAnsi="Arial Narrow"/>
                <w:color w:val="000000"/>
                <w:sz w:val="20"/>
                <w:szCs w:val="20"/>
              </w:rPr>
            </w:pPr>
            <w:del w:id="1730" w:author="Autor">
              <w:r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Cieľová skupina a s ňou súvisiace dáta; </w:delText>
              </w:r>
            </w:del>
          </w:p>
          <w:p w14:paraId="09E07DCA" w14:textId="77777777" w:rsidR="00F426CF" w:rsidRDefault="00F426CF" w:rsidP="00F426CF">
            <w:pPr>
              <w:rPr>
                <w:del w:id="1731" w:author="Autor"/>
                <w:rFonts w:ascii="Arial Narrow" w:hAnsi="Arial Narrow"/>
                <w:color w:val="000000"/>
                <w:sz w:val="20"/>
                <w:szCs w:val="20"/>
              </w:rPr>
            </w:pPr>
            <w:del w:id="1732" w:author="Autor">
              <w:r w:rsidRPr="003364CC">
                <w:rPr>
                  <w:rFonts w:ascii="Arial Narrow" w:hAnsi="Arial Narrow"/>
                  <w:color w:val="000000"/>
                  <w:sz w:val="20"/>
                  <w:szCs w:val="20"/>
                </w:rPr>
                <w:delText>Konflikt záujmov</w:delText>
              </w:r>
            </w:del>
          </w:p>
          <w:p w14:paraId="044662E9" w14:textId="77777777" w:rsidR="00906D6C" w:rsidRPr="00F83000" w:rsidRDefault="00906D6C" w:rsidP="00640099">
            <w:pPr>
              <w:rPr>
                <w:del w:id="1733" w:author="Autor"/>
                <w:rFonts w:ascii="Arial Narrow" w:hAnsi="Arial Narrow"/>
                <w:color w:val="000000"/>
                <w:sz w:val="20"/>
                <w:szCs w:val="20"/>
              </w:rPr>
            </w:pPr>
            <w:del w:id="1734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delText>Iný predmet kontroly</w:delText>
              </w:r>
              <w:r w:rsidR="00622C1D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 definovaný RO</w:delText>
              </w:r>
              <w:r>
                <w:rPr>
                  <w:rStyle w:val="Odkaznapoznmkupodiarou"/>
                  <w:rFonts w:ascii="Arial Narrow" w:hAnsi="Arial Narrow"/>
                  <w:color w:val="000000"/>
                  <w:sz w:val="20"/>
                  <w:szCs w:val="20"/>
                </w:rPr>
                <w:footnoteReference w:id="25"/>
              </w:r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 </w:delText>
              </w:r>
            </w:del>
          </w:p>
        </w:tc>
      </w:tr>
      <w:tr w:rsidR="00F426CF" w:rsidRPr="00F83000" w14:paraId="15757EA0" w14:textId="77777777" w:rsidTr="00675C58">
        <w:trPr>
          <w:trHeight w:val="330"/>
          <w:del w:id="1737" w:author="Autor"/>
        </w:trPr>
        <w:tc>
          <w:tcPr>
            <w:tcW w:w="3244" w:type="dxa"/>
            <w:gridSpan w:val="3"/>
            <w:vAlign w:val="center"/>
            <w:hideMark/>
          </w:tcPr>
          <w:p w14:paraId="7E549913" w14:textId="77777777" w:rsidR="00F426CF" w:rsidRPr="00F83000" w:rsidRDefault="00F426CF" w:rsidP="00F426CF">
            <w:pPr>
              <w:rPr>
                <w:del w:id="1738" w:author="Autor"/>
                <w:rFonts w:ascii="Arial Narrow" w:hAnsi="Arial Narrow"/>
                <w:color w:val="000000"/>
                <w:sz w:val="20"/>
                <w:szCs w:val="20"/>
              </w:rPr>
            </w:pPr>
            <w:del w:id="1739" w:author="Autor">
              <w:r w:rsidRPr="00F83000">
                <w:rPr>
                  <w:rFonts w:ascii="Arial Narrow" w:hAnsi="Arial Narrow"/>
                  <w:color w:val="000000"/>
                  <w:sz w:val="20"/>
                  <w:szCs w:val="20"/>
                </w:rPr>
                <w:delText>Forma kontroly</w:delText>
              </w:r>
              <w:r>
                <w:rPr>
                  <w:rStyle w:val="Odkaznapoznmkupodiarou"/>
                  <w:rFonts w:ascii="Arial Narrow" w:hAnsi="Arial Narrow"/>
                  <w:color w:val="000000"/>
                  <w:sz w:val="20"/>
                  <w:szCs w:val="20"/>
                </w:rPr>
                <w:footnoteReference w:id="26"/>
              </w:r>
            </w:del>
          </w:p>
        </w:tc>
        <w:tc>
          <w:tcPr>
            <w:tcW w:w="5851" w:type="dxa"/>
            <w:gridSpan w:val="6"/>
            <w:vAlign w:val="center"/>
            <w:hideMark/>
          </w:tcPr>
          <w:p w14:paraId="0E8167BD" w14:textId="77777777" w:rsidR="00F426CF" w:rsidRPr="00F83000" w:rsidRDefault="00F426CF" w:rsidP="00037BF1">
            <w:pPr>
              <w:rPr>
                <w:del w:id="1742" w:author="Autor"/>
                <w:rFonts w:ascii="Arial Narrow" w:hAnsi="Arial Narrow"/>
                <w:color w:val="000000"/>
                <w:sz w:val="20"/>
                <w:szCs w:val="20"/>
              </w:rPr>
            </w:pPr>
            <w:del w:id="1743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Administratívna </w:delText>
              </w:r>
              <w:r w:rsidR="00037BF1">
                <w:rPr>
                  <w:rFonts w:ascii="Arial Narrow" w:hAnsi="Arial Narrow"/>
                  <w:color w:val="000000"/>
                  <w:sz w:val="20"/>
                  <w:szCs w:val="20"/>
                </w:rPr>
                <w:delText xml:space="preserve">finančná </w:delText>
              </w:r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delText>kontrola /</w:delText>
              </w:r>
              <w:r w:rsidR="00037BF1">
                <w:rPr>
                  <w:rFonts w:ascii="Arial Narrow" w:hAnsi="Arial Narrow"/>
                  <w:color w:val="000000"/>
                  <w:sz w:val="20"/>
                  <w:szCs w:val="20"/>
                </w:rPr>
                <w:delText>Finančná k</w:delText>
              </w:r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delText>ontrola na mieste</w:delText>
              </w:r>
              <w:r w:rsidR="008D0203">
                <w:rPr>
                  <w:rFonts w:ascii="Arial Narrow" w:hAnsi="Arial Narrow"/>
                  <w:color w:val="000000"/>
                  <w:sz w:val="20"/>
                  <w:szCs w:val="20"/>
                </w:rPr>
                <w:delText>/Administratívna finančná kontrola a finančná kontrola na mieste</w:delText>
              </w:r>
            </w:del>
          </w:p>
        </w:tc>
      </w:tr>
      <w:tr w:rsidR="00F426CF" w:rsidRPr="00F426CF" w14:paraId="584E3738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0F700A77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1 - Skutočné dodanie výkonov, tovarov, poskytnutie služieb a vykonanie prác</w:t>
            </w:r>
          </w:p>
        </w:tc>
      </w:tr>
      <w:tr w:rsidR="001A775D" w:rsidRPr="00F426CF" w14:paraId="62CE2B31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4BA93DD4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6B5C9BB" w14:textId="77777777"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7708CAFF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7607E17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3BD21019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04C05D76" w14:textId="0F8BF7E5" w:rsidR="00F426CF" w:rsidRPr="00F426CF" w:rsidRDefault="00F426CF" w:rsidP="00A35AB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1744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delText>2</w:delText>
              </w:r>
            </w:del>
            <w:ins w:id="1745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bookmarkStart w:id="1746" w:name="_Ref65827975"/>
              <w:r w:rsidR="00A35ABE">
                <w:rPr>
                  <w:rStyle w:val="Odkaznapoznmkupodiarou"/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footnoteReference w:id="27"/>
              </w:r>
            </w:ins>
            <w:bookmarkEnd w:id="1746"/>
          </w:p>
        </w:tc>
      </w:tr>
      <w:tr w:rsidR="00F426CF" w:rsidRPr="00F426CF" w14:paraId="421A89DA" w14:textId="77777777" w:rsidTr="008278FE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749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440"/>
          <w:trPrChange w:id="1750" w:author="Autor">
            <w:trPr>
              <w:gridAfter w:val="1"/>
              <w:wAfter w:w="8" w:type="dxa"/>
              <w:trHeight w:val="765"/>
            </w:trPr>
          </w:trPrChange>
        </w:trPr>
        <w:tc>
          <w:tcPr>
            <w:tcW w:w="1002" w:type="dxa"/>
            <w:vAlign w:val="center"/>
            <w:hideMark/>
            <w:tcPrChange w:id="1751" w:author="Autor">
              <w:tcPr>
                <w:tcW w:w="1002" w:type="dxa"/>
                <w:vAlign w:val="center"/>
                <w:hideMark/>
              </w:tcPr>
            </w:tcPrChange>
          </w:tcPr>
          <w:p w14:paraId="1A5BE0E7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4107" w:type="dxa"/>
            <w:gridSpan w:val="3"/>
            <w:vAlign w:val="center"/>
            <w:hideMark/>
            <w:tcPrChange w:id="1752" w:author="Autor">
              <w:tcPr>
                <w:tcW w:w="4107" w:type="dxa"/>
                <w:gridSpan w:val="3"/>
                <w:vAlign w:val="center"/>
                <w:hideMark/>
              </w:tcPr>
            </w:tcPrChange>
          </w:tcPr>
          <w:p w14:paraId="51CFB92F" w14:textId="77777777" w:rsidR="00F426CF" w:rsidRPr="00F426CF" w:rsidRDefault="00F426CF">
            <w:pPr>
              <w:jc w:val="both"/>
              <w:rPr>
                <w:color w:val="000000"/>
                <w:sz w:val="20"/>
                <w:szCs w:val="20"/>
              </w:rPr>
              <w:pPrChange w:id="1753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Zodpovedajú tovary, služby a práce deklarované na účtovných dokladoch rovnocennej dôkaznej hodnoty, resp. dokumentácii, ktorá ich nahradzuje a ktoré boli nárokované na RO spolu so ŽoP skutočnosti?</w:t>
            </w:r>
          </w:p>
        </w:tc>
        <w:tc>
          <w:tcPr>
            <w:tcW w:w="571" w:type="dxa"/>
            <w:vAlign w:val="center"/>
            <w:hideMark/>
            <w:tcPrChange w:id="1754" w:author="Autor">
              <w:tcPr>
                <w:tcW w:w="571" w:type="dxa"/>
                <w:vAlign w:val="center"/>
                <w:hideMark/>
              </w:tcPr>
            </w:tcPrChange>
          </w:tcPr>
          <w:p w14:paraId="290033E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755" w:author="Autor">
              <w:tcPr>
                <w:tcW w:w="570" w:type="dxa"/>
                <w:vAlign w:val="center"/>
                <w:hideMark/>
              </w:tcPr>
            </w:tcPrChange>
          </w:tcPr>
          <w:p w14:paraId="07D46AC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756" w:author="Autor">
              <w:tcPr>
                <w:tcW w:w="852" w:type="dxa"/>
                <w:vAlign w:val="center"/>
                <w:hideMark/>
              </w:tcPr>
            </w:tcPrChange>
          </w:tcPr>
          <w:p w14:paraId="7B122FA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757" w:author="Autor">
              <w:tcPr>
                <w:tcW w:w="1985" w:type="dxa"/>
                <w:vAlign w:val="center"/>
                <w:hideMark/>
              </w:tcPr>
            </w:tcPrChange>
          </w:tcPr>
          <w:p w14:paraId="03BB4389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5281FAE9" w14:textId="77777777" w:rsidTr="00675C58">
        <w:trPr>
          <w:gridAfter w:val="1"/>
          <w:wAfter w:w="8" w:type="dxa"/>
          <w:trHeight w:val="315"/>
          <w:del w:id="1758" w:author="Autor"/>
        </w:trPr>
        <w:tc>
          <w:tcPr>
            <w:tcW w:w="1002" w:type="dxa"/>
            <w:vAlign w:val="center"/>
            <w:hideMark/>
          </w:tcPr>
          <w:p w14:paraId="07B1C4FE" w14:textId="77777777" w:rsidR="00F426CF" w:rsidRPr="00F426CF" w:rsidRDefault="00F426CF" w:rsidP="00F426CF">
            <w:pPr>
              <w:jc w:val="center"/>
              <w:rPr>
                <w:del w:id="1759" w:author="Autor"/>
                <w:color w:val="000000"/>
                <w:sz w:val="20"/>
                <w:szCs w:val="20"/>
              </w:rPr>
            </w:pPr>
            <w:del w:id="1760" w:author="Autor">
              <w:r w:rsidRPr="00F426CF">
                <w:rPr>
                  <w:color w:val="000000"/>
                  <w:sz w:val="20"/>
                  <w:szCs w:val="20"/>
                </w:rPr>
                <w:delText>1.2</w:delText>
              </w:r>
            </w:del>
          </w:p>
        </w:tc>
        <w:tc>
          <w:tcPr>
            <w:tcW w:w="4107" w:type="dxa"/>
            <w:gridSpan w:val="3"/>
            <w:vAlign w:val="center"/>
            <w:hideMark/>
          </w:tcPr>
          <w:p w14:paraId="49DEEB9C" w14:textId="77777777" w:rsidR="00F426CF" w:rsidRPr="00F426CF" w:rsidRDefault="00F426CF" w:rsidP="00F426CF">
            <w:pPr>
              <w:rPr>
                <w:del w:id="1761" w:author="Autor"/>
                <w:color w:val="000000"/>
                <w:sz w:val="20"/>
                <w:szCs w:val="20"/>
              </w:rPr>
            </w:pPr>
            <w:del w:id="1762" w:author="Autor">
              <w:r w:rsidRPr="00F426CF">
                <w:rPr>
                  <w:color w:val="000000"/>
                  <w:sz w:val="20"/>
                  <w:szCs w:val="20"/>
                </w:rPr>
                <w:delText>Je stavebný denník súčasťou dokumentácie vedenia stavby uloženej na stavenisku?</w:delText>
              </w:r>
            </w:del>
          </w:p>
        </w:tc>
        <w:tc>
          <w:tcPr>
            <w:tcW w:w="571" w:type="dxa"/>
            <w:vAlign w:val="center"/>
            <w:hideMark/>
          </w:tcPr>
          <w:p w14:paraId="0801A760" w14:textId="77777777" w:rsidR="00F426CF" w:rsidRPr="00F426CF" w:rsidRDefault="00F426CF" w:rsidP="00F426CF">
            <w:pPr>
              <w:rPr>
                <w:del w:id="1763" w:author="Autor"/>
                <w:color w:val="000000"/>
                <w:sz w:val="20"/>
                <w:szCs w:val="20"/>
              </w:rPr>
            </w:pPr>
            <w:del w:id="1764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70" w:type="dxa"/>
            <w:vAlign w:val="center"/>
            <w:hideMark/>
          </w:tcPr>
          <w:p w14:paraId="427ED056" w14:textId="77777777" w:rsidR="00F426CF" w:rsidRPr="00F426CF" w:rsidRDefault="00F426CF" w:rsidP="00F426CF">
            <w:pPr>
              <w:rPr>
                <w:del w:id="1765" w:author="Autor"/>
                <w:color w:val="000000"/>
                <w:sz w:val="20"/>
                <w:szCs w:val="20"/>
              </w:rPr>
            </w:pPr>
            <w:del w:id="1766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852" w:type="dxa"/>
            <w:vAlign w:val="center"/>
            <w:hideMark/>
          </w:tcPr>
          <w:p w14:paraId="160B5181" w14:textId="77777777" w:rsidR="00F426CF" w:rsidRPr="00F426CF" w:rsidRDefault="00F426CF" w:rsidP="00F426CF">
            <w:pPr>
              <w:rPr>
                <w:del w:id="1767" w:author="Autor"/>
                <w:color w:val="000000"/>
                <w:sz w:val="20"/>
                <w:szCs w:val="20"/>
              </w:rPr>
            </w:pPr>
            <w:del w:id="1768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985" w:type="dxa"/>
            <w:vAlign w:val="center"/>
            <w:hideMark/>
          </w:tcPr>
          <w:p w14:paraId="4B4288AC" w14:textId="77777777" w:rsidR="00F426CF" w:rsidRPr="00F426CF" w:rsidRDefault="00F426CF" w:rsidP="00F426CF">
            <w:pPr>
              <w:jc w:val="both"/>
              <w:rPr>
                <w:del w:id="1769" w:author="Autor"/>
                <w:b/>
                <w:bCs/>
                <w:color w:val="000000"/>
              </w:rPr>
            </w:pPr>
            <w:del w:id="1770" w:author="Autor">
              <w:r w:rsidRPr="00F426CF"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F426CF" w:rsidRPr="00F426CF" w14:paraId="37B68FFB" w14:textId="77777777" w:rsidTr="00675C58">
        <w:trPr>
          <w:gridAfter w:val="1"/>
          <w:wAfter w:w="8" w:type="dxa"/>
          <w:trHeight w:val="765"/>
          <w:del w:id="1771" w:author="Autor"/>
        </w:trPr>
        <w:tc>
          <w:tcPr>
            <w:tcW w:w="1002" w:type="dxa"/>
            <w:vAlign w:val="center"/>
            <w:hideMark/>
          </w:tcPr>
          <w:p w14:paraId="5F83A0F9" w14:textId="77777777" w:rsidR="00F426CF" w:rsidRPr="00F426CF" w:rsidRDefault="00F426CF" w:rsidP="00F426CF">
            <w:pPr>
              <w:jc w:val="center"/>
              <w:rPr>
                <w:del w:id="1772" w:author="Autor"/>
                <w:color w:val="000000"/>
                <w:sz w:val="20"/>
                <w:szCs w:val="20"/>
              </w:rPr>
            </w:pPr>
            <w:del w:id="1773" w:author="Autor">
              <w:r w:rsidRPr="00F426CF">
                <w:rPr>
                  <w:color w:val="000000"/>
                  <w:sz w:val="20"/>
                  <w:szCs w:val="20"/>
                </w:rPr>
                <w:delText>1.3</w:delText>
              </w:r>
            </w:del>
          </w:p>
        </w:tc>
        <w:tc>
          <w:tcPr>
            <w:tcW w:w="4107" w:type="dxa"/>
            <w:gridSpan w:val="3"/>
            <w:vAlign w:val="center"/>
            <w:hideMark/>
          </w:tcPr>
          <w:p w14:paraId="57C3529D" w14:textId="77777777" w:rsidR="00F426CF" w:rsidRPr="00F426CF" w:rsidRDefault="00F426CF" w:rsidP="00F426CF">
            <w:pPr>
              <w:rPr>
                <w:del w:id="1774" w:author="Autor"/>
                <w:color w:val="000000"/>
                <w:sz w:val="20"/>
                <w:szCs w:val="20"/>
              </w:rPr>
            </w:pPr>
            <w:del w:id="1775" w:author="Autor">
              <w:r w:rsidRPr="00F426CF">
                <w:rPr>
                  <w:color w:val="000000"/>
                  <w:sz w:val="20"/>
                  <w:szCs w:val="20"/>
                </w:rPr>
                <w:delText>Sú v stavebnom denníku zaznamenané všetky dôležité okolnosti a skutočnosti týkajúce sa uskutočňovania stavby (napr. priebeh výstavby, časový postup prác, počasie, zistené skutočnosti a navrhované opatrenia a pod.)?</w:delText>
              </w:r>
            </w:del>
          </w:p>
        </w:tc>
        <w:tc>
          <w:tcPr>
            <w:tcW w:w="571" w:type="dxa"/>
            <w:vAlign w:val="center"/>
            <w:hideMark/>
          </w:tcPr>
          <w:p w14:paraId="7B4528EC" w14:textId="77777777" w:rsidR="00F426CF" w:rsidRPr="00F426CF" w:rsidRDefault="00F426CF" w:rsidP="00F426CF">
            <w:pPr>
              <w:rPr>
                <w:del w:id="1776" w:author="Autor"/>
                <w:color w:val="000000"/>
                <w:sz w:val="20"/>
                <w:szCs w:val="20"/>
              </w:rPr>
            </w:pPr>
            <w:del w:id="1777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70" w:type="dxa"/>
            <w:vAlign w:val="center"/>
            <w:hideMark/>
          </w:tcPr>
          <w:p w14:paraId="273FE869" w14:textId="77777777" w:rsidR="00F426CF" w:rsidRPr="00F426CF" w:rsidRDefault="00F426CF" w:rsidP="00F426CF">
            <w:pPr>
              <w:rPr>
                <w:del w:id="1778" w:author="Autor"/>
                <w:color w:val="000000"/>
                <w:sz w:val="20"/>
                <w:szCs w:val="20"/>
              </w:rPr>
            </w:pPr>
            <w:del w:id="1779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852" w:type="dxa"/>
            <w:vAlign w:val="center"/>
            <w:hideMark/>
          </w:tcPr>
          <w:p w14:paraId="59C3D597" w14:textId="77777777" w:rsidR="00F426CF" w:rsidRPr="00F426CF" w:rsidRDefault="00F426CF" w:rsidP="00F426CF">
            <w:pPr>
              <w:rPr>
                <w:del w:id="1780" w:author="Autor"/>
                <w:color w:val="000000"/>
                <w:sz w:val="20"/>
                <w:szCs w:val="20"/>
              </w:rPr>
            </w:pPr>
            <w:del w:id="1781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985" w:type="dxa"/>
            <w:vAlign w:val="center"/>
            <w:hideMark/>
          </w:tcPr>
          <w:p w14:paraId="48E5ECB4" w14:textId="77777777" w:rsidR="00F426CF" w:rsidRPr="00F426CF" w:rsidRDefault="00F426CF" w:rsidP="00F426CF">
            <w:pPr>
              <w:jc w:val="both"/>
              <w:rPr>
                <w:del w:id="1782" w:author="Autor"/>
                <w:b/>
                <w:bCs/>
                <w:color w:val="000000"/>
              </w:rPr>
            </w:pPr>
            <w:del w:id="1783" w:author="Autor">
              <w:r w:rsidRPr="00F426CF"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F426CF" w:rsidRPr="00F426CF" w14:paraId="5DAC6941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701F635E" w14:textId="71BE5ACF" w:rsidR="00F426CF" w:rsidRPr="00F426CF" w:rsidRDefault="00F426CF" w:rsidP="00A03493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</w:t>
            </w:r>
            <w:del w:id="1784" w:author="Autor">
              <w:r w:rsidRPr="00F426CF">
                <w:rPr>
                  <w:color w:val="000000"/>
                  <w:sz w:val="20"/>
                  <w:szCs w:val="20"/>
                </w:rPr>
                <w:delText>4</w:delText>
              </w:r>
            </w:del>
            <w:ins w:id="1785" w:author="Autor">
              <w:r w:rsidR="00A03493">
                <w:rPr>
                  <w:color w:val="000000"/>
                  <w:sz w:val="20"/>
                  <w:szCs w:val="20"/>
                </w:rPr>
                <w:t>2</w:t>
              </w:r>
            </w:ins>
          </w:p>
        </w:tc>
        <w:tc>
          <w:tcPr>
            <w:tcW w:w="4107" w:type="dxa"/>
            <w:gridSpan w:val="3"/>
            <w:vAlign w:val="center"/>
            <w:hideMark/>
          </w:tcPr>
          <w:p w14:paraId="7F33EEA0" w14:textId="2BA26315" w:rsidR="00F426CF" w:rsidRPr="00F426CF" w:rsidRDefault="00F426CF">
            <w:pPr>
              <w:jc w:val="both"/>
              <w:rPr>
                <w:color w:val="000000"/>
                <w:sz w:val="20"/>
                <w:szCs w:val="20"/>
              </w:rPr>
              <w:pPrChange w:id="1786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 xml:space="preserve">Bol preukázaný súlad realizácie aktivít projektu s podmienkami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 xml:space="preserve">y </w:t>
            </w:r>
            <w:r w:rsidR="00F8414E">
              <w:rPr>
                <w:color w:val="000000"/>
                <w:sz w:val="20"/>
                <w:szCs w:val="20"/>
              </w:rPr>
              <w:t xml:space="preserve">o NFP </w:t>
            </w:r>
            <w:r w:rsidRPr="00F426CF">
              <w:rPr>
                <w:color w:val="000000"/>
                <w:sz w:val="20"/>
                <w:szCs w:val="20"/>
              </w:rPr>
              <w:t>(s cieľmi projektu vyjadrenými ukazovateľmi, rozpočtom, harmonogramom realizácie aktivít projektu a pod.)?</w:t>
            </w:r>
          </w:p>
        </w:tc>
        <w:tc>
          <w:tcPr>
            <w:tcW w:w="571" w:type="dxa"/>
            <w:vAlign w:val="center"/>
            <w:hideMark/>
          </w:tcPr>
          <w:p w14:paraId="06567C7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EF1C35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BDEA4FC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76C37FC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33D77DD2" w14:textId="77777777" w:rsidTr="00675C58">
        <w:trPr>
          <w:gridAfter w:val="1"/>
          <w:wAfter w:w="8" w:type="dxa"/>
          <w:trHeight w:val="315"/>
          <w:del w:id="1787" w:author="Autor"/>
        </w:trPr>
        <w:tc>
          <w:tcPr>
            <w:tcW w:w="1002" w:type="dxa"/>
            <w:vAlign w:val="center"/>
            <w:hideMark/>
          </w:tcPr>
          <w:p w14:paraId="2EAEB41B" w14:textId="77777777" w:rsidR="00F426CF" w:rsidRPr="00F426CF" w:rsidRDefault="00F426CF" w:rsidP="00F426CF">
            <w:pPr>
              <w:jc w:val="center"/>
              <w:rPr>
                <w:del w:id="1788" w:author="Autor"/>
                <w:color w:val="000000"/>
                <w:sz w:val="20"/>
                <w:szCs w:val="20"/>
              </w:rPr>
            </w:pPr>
            <w:del w:id="1789" w:author="Autor">
              <w:r w:rsidRPr="00F426CF">
                <w:rPr>
                  <w:color w:val="000000"/>
                  <w:sz w:val="20"/>
                  <w:szCs w:val="20"/>
                </w:rPr>
                <w:delText>1.5</w:delText>
              </w:r>
            </w:del>
          </w:p>
        </w:tc>
        <w:tc>
          <w:tcPr>
            <w:tcW w:w="4107" w:type="dxa"/>
            <w:gridSpan w:val="3"/>
            <w:vAlign w:val="center"/>
            <w:hideMark/>
          </w:tcPr>
          <w:p w14:paraId="7F4041DA" w14:textId="77777777" w:rsidR="00F426CF" w:rsidRPr="00F426CF" w:rsidRDefault="00F426CF" w:rsidP="00F426CF">
            <w:pPr>
              <w:rPr>
                <w:del w:id="1790" w:author="Autor"/>
                <w:color w:val="000000"/>
                <w:sz w:val="20"/>
                <w:szCs w:val="20"/>
              </w:rPr>
            </w:pPr>
            <w:del w:id="1791" w:author="Autor">
              <w:r w:rsidRPr="00F426CF">
                <w:rPr>
                  <w:color w:val="000000"/>
                  <w:sz w:val="20"/>
                  <w:szCs w:val="20"/>
                </w:rPr>
                <w:delText xml:space="preserve">Boli pravidlá v oblasti informovania a publicity dodržané v zmysle </w:delText>
              </w:r>
              <w:r w:rsidR="00A5426A">
                <w:rPr>
                  <w:color w:val="000000"/>
                  <w:sz w:val="20"/>
                  <w:szCs w:val="20"/>
                </w:rPr>
                <w:delText>Zmluv</w:delText>
              </w:r>
              <w:r w:rsidRPr="00F426CF">
                <w:rPr>
                  <w:color w:val="000000"/>
                  <w:sz w:val="20"/>
                  <w:szCs w:val="20"/>
                </w:rPr>
                <w:delText>y</w:delText>
              </w:r>
              <w:r w:rsidR="00F8414E">
                <w:rPr>
                  <w:color w:val="000000"/>
                  <w:sz w:val="20"/>
                  <w:szCs w:val="20"/>
                </w:rPr>
                <w:delText xml:space="preserve"> o NFP</w:delText>
              </w:r>
              <w:r w:rsidRPr="00F426CF">
                <w:rPr>
                  <w:color w:val="000000"/>
                  <w:sz w:val="20"/>
                  <w:szCs w:val="20"/>
                </w:rPr>
                <w:delText>?</w:delText>
              </w:r>
            </w:del>
          </w:p>
        </w:tc>
        <w:tc>
          <w:tcPr>
            <w:tcW w:w="571" w:type="dxa"/>
            <w:vAlign w:val="center"/>
            <w:hideMark/>
          </w:tcPr>
          <w:p w14:paraId="5F2B446D" w14:textId="77777777" w:rsidR="00F426CF" w:rsidRPr="00F426CF" w:rsidRDefault="00F426CF" w:rsidP="00F426CF">
            <w:pPr>
              <w:rPr>
                <w:del w:id="1792" w:author="Autor"/>
                <w:color w:val="000000"/>
                <w:sz w:val="20"/>
                <w:szCs w:val="20"/>
              </w:rPr>
            </w:pPr>
            <w:del w:id="1793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70" w:type="dxa"/>
            <w:vAlign w:val="center"/>
            <w:hideMark/>
          </w:tcPr>
          <w:p w14:paraId="19ECE9BC" w14:textId="77777777" w:rsidR="00F426CF" w:rsidRPr="00F426CF" w:rsidRDefault="00F426CF" w:rsidP="00F426CF">
            <w:pPr>
              <w:rPr>
                <w:del w:id="1794" w:author="Autor"/>
                <w:color w:val="000000"/>
                <w:sz w:val="20"/>
                <w:szCs w:val="20"/>
              </w:rPr>
            </w:pPr>
            <w:del w:id="1795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852" w:type="dxa"/>
            <w:vAlign w:val="center"/>
            <w:hideMark/>
          </w:tcPr>
          <w:p w14:paraId="30CF867F" w14:textId="77777777" w:rsidR="00F426CF" w:rsidRPr="00F426CF" w:rsidRDefault="00F426CF" w:rsidP="00F426CF">
            <w:pPr>
              <w:rPr>
                <w:del w:id="1796" w:author="Autor"/>
                <w:color w:val="000000"/>
                <w:sz w:val="20"/>
                <w:szCs w:val="20"/>
              </w:rPr>
            </w:pPr>
            <w:del w:id="1797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985" w:type="dxa"/>
            <w:vAlign w:val="center"/>
            <w:hideMark/>
          </w:tcPr>
          <w:p w14:paraId="24678EA1" w14:textId="77777777" w:rsidR="00F426CF" w:rsidRPr="00F426CF" w:rsidRDefault="00F426CF" w:rsidP="00F426CF">
            <w:pPr>
              <w:jc w:val="both"/>
              <w:rPr>
                <w:del w:id="1798" w:author="Autor"/>
                <w:b/>
                <w:bCs/>
                <w:color w:val="000000"/>
              </w:rPr>
            </w:pPr>
            <w:del w:id="1799" w:author="Autor">
              <w:r w:rsidRPr="00F426CF"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F426CF" w:rsidRPr="00F426CF" w14:paraId="1696A43A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19F55B39" w14:textId="6D02B821" w:rsidR="00F426CF" w:rsidRPr="00F426CF" w:rsidRDefault="00A03493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del w:id="1800" w:author="Autor">
              <w:r w:rsidR="00F426CF" w:rsidRPr="00F426CF">
                <w:rPr>
                  <w:color w:val="000000"/>
                  <w:sz w:val="20"/>
                  <w:szCs w:val="20"/>
                </w:rPr>
                <w:delText>6</w:delText>
              </w:r>
            </w:del>
            <w:ins w:id="1801" w:author="Autor">
              <w:r>
                <w:rPr>
                  <w:color w:val="000000"/>
                  <w:sz w:val="20"/>
                  <w:szCs w:val="20"/>
                </w:rPr>
                <w:t>3</w:t>
              </w:r>
            </w:ins>
          </w:p>
        </w:tc>
        <w:tc>
          <w:tcPr>
            <w:tcW w:w="4107" w:type="dxa"/>
            <w:gridSpan w:val="3"/>
            <w:vAlign w:val="center"/>
            <w:hideMark/>
          </w:tcPr>
          <w:p w14:paraId="74B960F6" w14:textId="20227208" w:rsidR="00F426CF" w:rsidRPr="00954D48" w:rsidRDefault="00F426CF">
            <w:pPr>
              <w:jc w:val="both"/>
              <w:rPr>
                <w:color w:val="000000"/>
                <w:sz w:val="20"/>
                <w:szCs w:val="20"/>
              </w:rPr>
              <w:pPrChange w:id="1802" w:author="Autor">
                <w:pPr/>
              </w:pPrChange>
            </w:pPr>
            <w:r w:rsidRPr="00954D48">
              <w:rPr>
                <w:color w:val="000000"/>
                <w:sz w:val="20"/>
                <w:szCs w:val="20"/>
              </w:rPr>
              <w:t>Bol</w:t>
            </w:r>
            <w:r w:rsidR="00D479B5" w:rsidRPr="00954D48">
              <w:rPr>
                <w:color w:val="000000"/>
                <w:sz w:val="20"/>
                <w:szCs w:val="20"/>
              </w:rPr>
              <w:t xml:space="preserve">o </w:t>
            </w:r>
            <w:r w:rsidRPr="00954D48">
              <w:rPr>
                <w:color w:val="000000"/>
                <w:sz w:val="20"/>
                <w:szCs w:val="20"/>
              </w:rPr>
              <w:t xml:space="preserve">dodržané </w:t>
            </w:r>
            <w:r w:rsidR="00D479B5" w:rsidRPr="00954D48">
              <w:rPr>
                <w:color w:val="000000"/>
                <w:sz w:val="20"/>
                <w:szCs w:val="20"/>
              </w:rPr>
              <w:t>splnenie podmienky poskytnutia príspevku, ktorou žiadateľ deklaroval súlad projektu s cieľmi</w:t>
            </w:r>
            <w:r w:rsidRPr="00954D48">
              <w:rPr>
                <w:color w:val="000000"/>
                <w:sz w:val="20"/>
                <w:szCs w:val="20"/>
              </w:rPr>
              <w:t xml:space="preserve"> horizontálneho princípu - Udržateľný rozvoj?</w:t>
            </w:r>
          </w:p>
        </w:tc>
        <w:tc>
          <w:tcPr>
            <w:tcW w:w="571" w:type="dxa"/>
            <w:vAlign w:val="center"/>
            <w:hideMark/>
          </w:tcPr>
          <w:p w14:paraId="06C9B39C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2FC0D1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A8DEACB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1752844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667681BC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2C2711A6" w14:textId="1C5EB7D6" w:rsidR="00F426CF" w:rsidRPr="00F426CF" w:rsidRDefault="00A03493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del w:id="1803" w:author="Autor">
              <w:r w:rsidR="00F426CF" w:rsidRPr="00F426CF">
                <w:rPr>
                  <w:color w:val="000000"/>
                  <w:sz w:val="20"/>
                  <w:szCs w:val="20"/>
                </w:rPr>
                <w:delText>7</w:delText>
              </w:r>
            </w:del>
            <w:ins w:id="1804" w:author="Autor">
              <w:r>
                <w:rPr>
                  <w:color w:val="000000"/>
                  <w:sz w:val="20"/>
                  <w:szCs w:val="20"/>
                </w:rPr>
                <w:t>4</w:t>
              </w:r>
            </w:ins>
          </w:p>
        </w:tc>
        <w:tc>
          <w:tcPr>
            <w:tcW w:w="4107" w:type="dxa"/>
            <w:gridSpan w:val="3"/>
            <w:vAlign w:val="center"/>
            <w:hideMark/>
          </w:tcPr>
          <w:p w14:paraId="71DCD934" w14:textId="77F5237C" w:rsidR="00F426CF" w:rsidRPr="00954D48" w:rsidRDefault="00F426CF">
            <w:pPr>
              <w:jc w:val="both"/>
              <w:rPr>
                <w:color w:val="000000"/>
                <w:sz w:val="20"/>
                <w:szCs w:val="20"/>
              </w:rPr>
              <w:pPrChange w:id="1805" w:author="Autor">
                <w:pPr/>
              </w:pPrChange>
            </w:pPr>
            <w:r w:rsidRPr="00954D48">
              <w:rPr>
                <w:color w:val="000000"/>
                <w:sz w:val="20"/>
                <w:szCs w:val="20"/>
              </w:rPr>
              <w:t>Bol</w:t>
            </w:r>
            <w:r w:rsidR="00FF5748" w:rsidRPr="00954D48">
              <w:rPr>
                <w:color w:val="000000"/>
                <w:sz w:val="20"/>
                <w:szCs w:val="20"/>
              </w:rPr>
              <w:t>o</w:t>
            </w:r>
            <w:r w:rsidRPr="00954D48">
              <w:rPr>
                <w:color w:val="000000"/>
                <w:sz w:val="20"/>
                <w:szCs w:val="20"/>
              </w:rPr>
              <w:t xml:space="preserve"> dodržané </w:t>
            </w:r>
            <w:r w:rsidR="00FF5748" w:rsidRPr="00954D48">
              <w:rPr>
                <w:color w:val="000000"/>
                <w:sz w:val="20"/>
                <w:szCs w:val="20"/>
              </w:rPr>
              <w:t xml:space="preserve">splnenie podmienky poskytnutia príspevku, ktorou žiadateľ deklaroval súlad projektu s cieľmi </w:t>
            </w:r>
            <w:r w:rsidRPr="00954D48">
              <w:rPr>
                <w:color w:val="000000"/>
                <w:sz w:val="20"/>
                <w:szCs w:val="20"/>
              </w:rPr>
              <w:t xml:space="preserve"> horizontáln</w:t>
            </w:r>
            <w:r w:rsidR="00FF5748" w:rsidRPr="00954D48">
              <w:rPr>
                <w:color w:val="000000"/>
                <w:sz w:val="20"/>
                <w:szCs w:val="20"/>
              </w:rPr>
              <w:t>ych</w:t>
            </w:r>
            <w:r w:rsidRPr="00954D48">
              <w:rPr>
                <w:color w:val="000000"/>
                <w:sz w:val="20"/>
                <w:szCs w:val="20"/>
              </w:rPr>
              <w:t xml:space="preserve"> princíp</w:t>
            </w:r>
            <w:r w:rsidR="00FF5748" w:rsidRPr="000405A6">
              <w:rPr>
                <w:color w:val="000000"/>
                <w:sz w:val="20"/>
                <w:szCs w:val="20"/>
              </w:rPr>
              <w:t>ov</w:t>
            </w:r>
            <w:r w:rsidRPr="000405A6">
              <w:rPr>
                <w:color w:val="000000"/>
                <w:sz w:val="20"/>
                <w:szCs w:val="20"/>
              </w:rPr>
              <w:t xml:space="preserve"> -</w:t>
            </w:r>
            <w:r w:rsidR="00C63C8C" w:rsidRPr="000405A6">
              <w:rPr>
                <w:color w:val="000000"/>
                <w:sz w:val="20"/>
                <w:szCs w:val="20"/>
              </w:rPr>
              <w:t xml:space="preserve"> </w:t>
            </w:r>
            <w:r w:rsidR="00FF5748" w:rsidRPr="000405A6">
              <w:rPr>
                <w:color w:val="000000"/>
                <w:sz w:val="20"/>
                <w:szCs w:val="20"/>
              </w:rPr>
              <w:t>r</w:t>
            </w:r>
            <w:r w:rsidR="00C63C8C" w:rsidRPr="000405A6">
              <w:rPr>
                <w:color w:val="000000"/>
                <w:sz w:val="20"/>
                <w:szCs w:val="20"/>
              </w:rPr>
              <w:t xml:space="preserve">ovnosť mužov a žien a </w:t>
            </w:r>
            <w:r w:rsidR="002A3906" w:rsidRPr="000405A6">
              <w:rPr>
                <w:color w:val="000000"/>
                <w:sz w:val="20"/>
                <w:szCs w:val="20"/>
              </w:rPr>
              <w:t>n</w:t>
            </w:r>
            <w:r w:rsidR="00C63C8C" w:rsidRPr="000405A6">
              <w:rPr>
                <w:color w:val="000000"/>
                <w:sz w:val="20"/>
                <w:szCs w:val="20"/>
              </w:rPr>
              <w:t>ediskriminácia</w:t>
            </w:r>
            <w:r w:rsidRPr="000405A6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4085A02B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15E6A4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E1F619B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4F06C46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72EC344C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6B5BEE00" w14:textId="78BF4B4E" w:rsidR="00F426CF" w:rsidRPr="00F426CF" w:rsidRDefault="00A03493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del w:id="1806" w:author="Autor">
              <w:r w:rsidR="00F426CF" w:rsidRPr="00F426CF">
                <w:rPr>
                  <w:color w:val="000000"/>
                  <w:sz w:val="20"/>
                  <w:szCs w:val="20"/>
                </w:rPr>
                <w:delText>8</w:delText>
              </w:r>
            </w:del>
            <w:ins w:id="1807" w:author="Autor">
              <w:r>
                <w:rPr>
                  <w:color w:val="000000"/>
                  <w:sz w:val="20"/>
                  <w:szCs w:val="20"/>
                </w:rPr>
                <w:t>5</w:t>
              </w:r>
            </w:ins>
          </w:p>
        </w:tc>
        <w:tc>
          <w:tcPr>
            <w:tcW w:w="4107" w:type="dxa"/>
            <w:gridSpan w:val="3"/>
            <w:vAlign w:val="center"/>
            <w:hideMark/>
          </w:tcPr>
          <w:p w14:paraId="40C654A2" w14:textId="77777777" w:rsidR="00F426CF" w:rsidRPr="00954D48" w:rsidRDefault="00F426CF">
            <w:pPr>
              <w:jc w:val="both"/>
              <w:rPr>
                <w:color w:val="000000"/>
                <w:sz w:val="20"/>
                <w:szCs w:val="20"/>
              </w:rPr>
              <w:pPrChange w:id="1808" w:author="Autor">
                <w:pPr/>
              </w:pPrChange>
            </w:pPr>
            <w:r w:rsidRPr="00954D48">
              <w:rPr>
                <w:color w:val="000000"/>
                <w:sz w:val="20"/>
                <w:szCs w:val="20"/>
              </w:rPr>
              <w:t>Je ukončenie činností realizovaného projektu prijímateľa spôsobené zmenou povahy vlastníctva podporeného projektu?</w:t>
            </w:r>
          </w:p>
        </w:tc>
        <w:tc>
          <w:tcPr>
            <w:tcW w:w="571" w:type="dxa"/>
            <w:vAlign w:val="center"/>
            <w:hideMark/>
          </w:tcPr>
          <w:p w14:paraId="13A9B494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081508E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BFC39AB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63D261F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2BD7EB4F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6A9F3AEC" w14:textId="5DB8E2E0" w:rsidR="00F426CF" w:rsidRPr="00F426CF" w:rsidRDefault="00A03493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del w:id="1809" w:author="Autor">
              <w:r w:rsidR="00F426CF" w:rsidRPr="00F426CF">
                <w:rPr>
                  <w:color w:val="000000"/>
                  <w:sz w:val="20"/>
                  <w:szCs w:val="20"/>
                </w:rPr>
                <w:delText>9</w:delText>
              </w:r>
            </w:del>
            <w:ins w:id="1810" w:author="Autor">
              <w:r>
                <w:rPr>
                  <w:color w:val="000000"/>
                  <w:sz w:val="20"/>
                  <w:szCs w:val="20"/>
                </w:rPr>
                <w:t>6</w:t>
              </w:r>
            </w:ins>
          </w:p>
        </w:tc>
        <w:tc>
          <w:tcPr>
            <w:tcW w:w="4107" w:type="dxa"/>
            <w:gridSpan w:val="3"/>
            <w:vAlign w:val="center"/>
            <w:hideMark/>
          </w:tcPr>
          <w:p w14:paraId="79A45E8D" w14:textId="77777777" w:rsidR="00F426CF" w:rsidRPr="00F426CF" w:rsidRDefault="00F426CF">
            <w:pPr>
              <w:jc w:val="both"/>
              <w:rPr>
                <w:color w:val="000000"/>
                <w:sz w:val="20"/>
                <w:szCs w:val="20"/>
              </w:rPr>
              <w:pPrChange w:id="1811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Bola v rámci realizovaného projektu identifikovaná podstatná zmena projektu, ktorá predstavuje neoprávnenú výhodu pre subjekt súkromného sektora alebo pre subjekt verejnej správy?</w:t>
            </w:r>
          </w:p>
        </w:tc>
        <w:tc>
          <w:tcPr>
            <w:tcW w:w="571" w:type="dxa"/>
            <w:vAlign w:val="center"/>
            <w:hideMark/>
          </w:tcPr>
          <w:p w14:paraId="31CC39D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2D4A9D5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383FBF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966E7CF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467609D8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56AF9E3" w14:textId="18E488D0" w:rsidR="00F426CF" w:rsidRPr="00F426CF" w:rsidRDefault="00A03493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del w:id="1812" w:author="Autor">
              <w:r w:rsidR="00F426CF" w:rsidRPr="00F426CF">
                <w:rPr>
                  <w:color w:val="000000"/>
                  <w:sz w:val="20"/>
                  <w:szCs w:val="20"/>
                </w:rPr>
                <w:delText>10</w:delText>
              </w:r>
            </w:del>
            <w:ins w:id="1813" w:author="Autor">
              <w:r>
                <w:rPr>
                  <w:color w:val="000000"/>
                  <w:sz w:val="20"/>
                  <w:szCs w:val="20"/>
                </w:rPr>
                <w:t>7</w:t>
              </w:r>
            </w:ins>
          </w:p>
        </w:tc>
        <w:tc>
          <w:tcPr>
            <w:tcW w:w="4107" w:type="dxa"/>
            <w:gridSpan w:val="3"/>
            <w:vAlign w:val="center"/>
            <w:hideMark/>
          </w:tcPr>
          <w:p w14:paraId="4401382E" w14:textId="12615A73" w:rsidR="00F426CF" w:rsidRPr="00F426CF" w:rsidRDefault="00F426CF">
            <w:pPr>
              <w:jc w:val="both"/>
              <w:rPr>
                <w:color w:val="000000"/>
                <w:sz w:val="20"/>
                <w:szCs w:val="20"/>
              </w:rPr>
              <w:pPrChange w:id="1814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Bola v rámci realizovaného projektu identifikovaná podstatná zmena projektu</w:t>
            </w:r>
            <w:del w:id="1815" w:author="Autor">
              <w:r w:rsidRPr="00F426CF">
                <w:rPr>
                  <w:color w:val="000000"/>
                  <w:sz w:val="20"/>
                  <w:szCs w:val="20"/>
                </w:rPr>
                <w:delText>, ktorou boli porušené podmienky pre implementáciu projektu</w:delText>
              </w:r>
            </w:del>
            <w:ins w:id="1816" w:author="Autor">
              <w:r w:rsidR="004E07F1">
                <w:rPr>
                  <w:color w:val="000000"/>
                  <w:sz w:val="20"/>
                  <w:szCs w:val="20"/>
                </w:rPr>
                <w:t xml:space="preserve"> v zmysle uzatvorenej zmluvy o NFP, resp. článku </w:t>
              </w:r>
              <w:r w:rsidR="004E07F1" w:rsidRPr="004E07F1">
                <w:rPr>
                  <w:color w:val="000000"/>
                  <w:sz w:val="20"/>
                  <w:szCs w:val="20"/>
                </w:rPr>
                <w:t>71 všeobecného nariadenia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571" w:type="dxa"/>
            <w:vAlign w:val="center"/>
            <w:hideMark/>
          </w:tcPr>
          <w:p w14:paraId="7DD517D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2FFCEB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AA962CC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F4007BF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71841565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9648D0B" w14:textId="3BD79ACF" w:rsidR="00F426CF" w:rsidRPr="00F426CF" w:rsidRDefault="00A03493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del w:id="1817" w:author="Autor">
              <w:r w:rsidR="00F426CF" w:rsidRPr="00F426CF">
                <w:rPr>
                  <w:color w:val="000000"/>
                  <w:sz w:val="20"/>
                  <w:szCs w:val="20"/>
                </w:rPr>
                <w:delText>11</w:delText>
              </w:r>
            </w:del>
            <w:ins w:id="1818" w:author="Autor">
              <w:r>
                <w:rPr>
                  <w:color w:val="000000"/>
                  <w:sz w:val="20"/>
                  <w:szCs w:val="20"/>
                </w:rPr>
                <w:t>8</w:t>
              </w:r>
            </w:ins>
          </w:p>
        </w:tc>
        <w:tc>
          <w:tcPr>
            <w:tcW w:w="4107" w:type="dxa"/>
            <w:gridSpan w:val="3"/>
            <w:vAlign w:val="center"/>
            <w:hideMark/>
          </w:tcPr>
          <w:p w14:paraId="6183B636" w14:textId="51C3F240" w:rsidR="00F426CF" w:rsidRPr="00F426CF" w:rsidRDefault="00F426CF">
            <w:pPr>
              <w:jc w:val="both"/>
              <w:rPr>
                <w:color w:val="000000"/>
                <w:sz w:val="20"/>
                <w:szCs w:val="20"/>
              </w:rPr>
              <w:pPrChange w:id="1819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 xml:space="preserve">Uchováva prijímateľ dokumentáciu týkajúcu sa dodania tovarov, poskytnutia služieb a vykonania prác v súlade so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14F21FF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7C030B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31A10B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9FEDD7E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1F9F5F5A" w14:textId="77777777" w:rsidTr="00675C58">
        <w:trPr>
          <w:gridAfter w:val="1"/>
          <w:wAfter w:w="8" w:type="dxa"/>
          <w:trHeight w:val="510"/>
          <w:del w:id="1820" w:author="Autor"/>
        </w:trPr>
        <w:tc>
          <w:tcPr>
            <w:tcW w:w="1002" w:type="dxa"/>
            <w:vAlign w:val="center"/>
            <w:hideMark/>
          </w:tcPr>
          <w:p w14:paraId="595AD768" w14:textId="77777777" w:rsidR="00F426CF" w:rsidRPr="00F426CF" w:rsidRDefault="00F426CF" w:rsidP="00F426CF">
            <w:pPr>
              <w:jc w:val="center"/>
              <w:rPr>
                <w:del w:id="1821" w:author="Autor"/>
                <w:color w:val="000000"/>
                <w:sz w:val="20"/>
                <w:szCs w:val="20"/>
              </w:rPr>
            </w:pPr>
            <w:del w:id="1822" w:author="Autor">
              <w:r w:rsidRPr="00F426CF">
                <w:rPr>
                  <w:color w:val="000000"/>
                  <w:sz w:val="20"/>
                  <w:szCs w:val="20"/>
                </w:rPr>
                <w:delText>1.12</w:delText>
              </w:r>
            </w:del>
          </w:p>
        </w:tc>
        <w:tc>
          <w:tcPr>
            <w:tcW w:w="4107" w:type="dxa"/>
            <w:gridSpan w:val="3"/>
            <w:vAlign w:val="center"/>
            <w:hideMark/>
          </w:tcPr>
          <w:p w14:paraId="0D069351" w14:textId="77777777" w:rsidR="00F426CF" w:rsidRPr="00F426CF" w:rsidRDefault="00F426CF" w:rsidP="00F426CF">
            <w:pPr>
              <w:rPr>
                <w:del w:id="1823" w:author="Autor"/>
                <w:color w:val="000000"/>
                <w:sz w:val="20"/>
                <w:szCs w:val="20"/>
              </w:rPr>
            </w:pPr>
            <w:del w:id="1824" w:author="Autor">
              <w:r w:rsidRPr="00F426CF">
                <w:rPr>
                  <w:color w:val="000000"/>
                  <w:sz w:val="20"/>
                  <w:szCs w:val="20"/>
                </w:rPr>
                <w:delText>Bolo v rámci kontroly identifikované podozrenie z</w:delText>
              </w:r>
              <w:r w:rsidR="00FB0EB9">
                <w:rPr>
                  <w:color w:val="000000"/>
                  <w:sz w:val="20"/>
                  <w:szCs w:val="20"/>
                </w:rPr>
                <w:delText> </w:delText>
              </w:r>
              <w:r w:rsidRPr="00F426CF">
                <w:rPr>
                  <w:color w:val="000000"/>
                  <w:sz w:val="20"/>
                  <w:szCs w:val="20"/>
                </w:rPr>
                <w:delText>podvodu</w:delText>
              </w:r>
              <w:r w:rsidR="00FB0EB9">
                <w:rPr>
                  <w:color w:val="000000"/>
                  <w:sz w:val="20"/>
                  <w:szCs w:val="20"/>
                </w:rPr>
                <w:delText xml:space="preserve"> alebo korupcie</w:delText>
              </w:r>
              <w:r w:rsidRPr="00F426CF">
                <w:rPr>
                  <w:color w:val="000000"/>
                  <w:sz w:val="20"/>
                  <w:szCs w:val="20"/>
                </w:rPr>
                <w:delText>? (postupuje sa v zmysle usmernení Ministerstva financií SR- najmä usmernenia k nezrovnalostiam)</w:delText>
              </w:r>
            </w:del>
          </w:p>
        </w:tc>
        <w:tc>
          <w:tcPr>
            <w:tcW w:w="571" w:type="dxa"/>
            <w:vAlign w:val="center"/>
            <w:hideMark/>
          </w:tcPr>
          <w:p w14:paraId="504E386E" w14:textId="77777777" w:rsidR="00F426CF" w:rsidRPr="00F426CF" w:rsidRDefault="00F426CF" w:rsidP="00F426CF">
            <w:pPr>
              <w:rPr>
                <w:del w:id="1825" w:author="Autor"/>
                <w:color w:val="000000"/>
                <w:sz w:val="20"/>
                <w:szCs w:val="20"/>
              </w:rPr>
            </w:pPr>
            <w:del w:id="1826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70" w:type="dxa"/>
            <w:vAlign w:val="center"/>
            <w:hideMark/>
          </w:tcPr>
          <w:p w14:paraId="63D7C207" w14:textId="77777777" w:rsidR="00F426CF" w:rsidRPr="00F426CF" w:rsidRDefault="00F426CF" w:rsidP="00F426CF">
            <w:pPr>
              <w:rPr>
                <w:del w:id="1827" w:author="Autor"/>
                <w:color w:val="000000"/>
                <w:sz w:val="20"/>
                <w:szCs w:val="20"/>
              </w:rPr>
            </w:pPr>
            <w:del w:id="1828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852" w:type="dxa"/>
            <w:vAlign w:val="center"/>
            <w:hideMark/>
          </w:tcPr>
          <w:p w14:paraId="673B8039" w14:textId="77777777" w:rsidR="00F426CF" w:rsidRPr="00F426CF" w:rsidRDefault="00F426CF" w:rsidP="00F426CF">
            <w:pPr>
              <w:rPr>
                <w:del w:id="1829" w:author="Autor"/>
                <w:color w:val="000000"/>
                <w:sz w:val="20"/>
                <w:szCs w:val="20"/>
              </w:rPr>
            </w:pPr>
            <w:del w:id="1830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985" w:type="dxa"/>
            <w:vAlign w:val="center"/>
            <w:hideMark/>
          </w:tcPr>
          <w:p w14:paraId="70B30A4F" w14:textId="77777777" w:rsidR="00F426CF" w:rsidRPr="00F426CF" w:rsidRDefault="00F426CF" w:rsidP="00F426CF">
            <w:pPr>
              <w:jc w:val="both"/>
              <w:rPr>
                <w:del w:id="1831" w:author="Autor"/>
                <w:b/>
                <w:bCs/>
                <w:color w:val="000000"/>
                <w:sz w:val="20"/>
                <w:szCs w:val="20"/>
              </w:rPr>
            </w:pPr>
            <w:del w:id="1832" w:author="Autor">
              <w:r w:rsidRPr="00F426CF"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F426CF" w:rsidRPr="00F426CF" w14:paraId="55BE14BC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6A04D075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2 - Vedenie účtovníctva o skutočnostiach týkajúcich sa projektu</w:t>
            </w:r>
          </w:p>
        </w:tc>
      </w:tr>
      <w:tr w:rsidR="001A775D" w:rsidRPr="00F426CF" w14:paraId="59694254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782E5047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lastRenderedPageBreak/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23CAA7C9" w14:textId="77777777"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30938464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64AB6EA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1B57E688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1633B9BD" w14:textId="4019D3D7" w:rsidR="00F426CF" w:rsidRPr="00F426CF" w:rsidRDefault="00F426CF" w:rsidP="006D7D48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1833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delText>2</w:delText>
              </w:r>
            </w:del>
            <w:ins w:id="1834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begin"/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NOTEREF _Ref65827975 \h </w:instrText>
              </w:r>
              <w:r w:rsid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\* MERGEFORMAT </w:instrText>
              </w:r>
            </w:ins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ins w:id="1835" w:author="Autor"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separate"/>
              </w:r>
              <w:r w:rsidR="005F1B2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7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end"/>
              </w:r>
            </w:ins>
          </w:p>
        </w:tc>
      </w:tr>
      <w:tr w:rsidR="00F426CF" w:rsidRPr="00F426CF" w14:paraId="0308F67E" w14:textId="77777777" w:rsidTr="00675C58">
        <w:trPr>
          <w:gridAfter w:val="1"/>
          <w:wAfter w:w="8" w:type="dxa"/>
          <w:trHeight w:val="510"/>
          <w:del w:id="1836" w:author="Autor"/>
        </w:trPr>
        <w:tc>
          <w:tcPr>
            <w:tcW w:w="1002" w:type="dxa"/>
            <w:vAlign w:val="center"/>
            <w:hideMark/>
          </w:tcPr>
          <w:p w14:paraId="39E0B845" w14:textId="77777777" w:rsidR="00F426CF" w:rsidRPr="00F426CF" w:rsidRDefault="00F426CF" w:rsidP="00F426CF">
            <w:pPr>
              <w:jc w:val="center"/>
              <w:rPr>
                <w:del w:id="1837" w:author="Autor"/>
                <w:color w:val="000000"/>
                <w:sz w:val="20"/>
                <w:szCs w:val="20"/>
              </w:rPr>
            </w:pPr>
            <w:del w:id="1838" w:author="Autor">
              <w:r w:rsidRPr="00F426CF">
                <w:rPr>
                  <w:color w:val="000000"/>
                  <w:sz w:val="20"/>
                  <w:szCs w:val="20"/>
                </w:rPr>
                <w:delText>2.1</w:delText>
              </w:r>
            </w:del>
          </w:p>
        </w:tc>
        <w:tc>
          <w:tcPr>
            <w:tcW w:w="4107" w:type="dxa"/>
            <w:gridSpan w:val="3"/>
            <w:vAlign w:val="center"/>
            <w:hideMark/>
          </w:tcPr>
          <w:p w14:paraId="7D0A0EBF" w14:textId="77777777" w:rsidR="00F426CF" w:rsidRPr="00F426CF" w:rsidRDefault="00F426CF" w:rsidP="00F426CF">
            <w:pPr>
              <w:rPr>
                <w:del w:id="1839" w:author="Autor"/>
                <w:color w:val="000000"/>
                <w:sz w:val="20"/>
                <w:szCs w:val="20"/>
              </w:rPr>
            </w:pPr>
            <w:del w:id="1840" w:author="Autor">
              <w:r w:rsidRPr="00F426CF">
                <w:rPr>
                  <w:color w:val="000000"/>
                  <w:sz w:val="20"/>
                  <w:szCs w:val="20"/>
                </w:rPr>
                <w:delText xml:space="preserve">Sú predmetné doklady správne, úplné, preukázateľné, zrozumiteľné a priebežne chronologicky vedené spôsobom zaručujúcim ich trvalosť? </w:delText>
              </w:r>
            </w:del>
          </w:p>
        </w:tc>
        <w:tc>
          <w:tcPr>
            <w:tcW w:w="571" w:type="dxa"/>
            <w:vAlign w:val="center"/>
            <w:hideMark/>
          </w:tcPr>
          <w:p w14:paraId="05E4B3DF" w14:textId="77777777" w:rsidR="00F426CF" w:rsidRPr="00F426CF" w:rsidRDefault="00F426CF" w:rsidP="00F426CF">
            <w:pPr>
              <w:rPr>
                <w:del w:id="1841" w:author="Autor"/>
                <w:color w:val="000000"/>
                <w:sz w:val="20"/>
                <w:szCs w:val="20"/>
              </w:rPr>
            </w:pPr>
            <w:del w:id="1842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70" w:type="dxa"/>
            <w:vAlign w:val="center"/>
            <w:hideMark/>
          </w:tcPr>
          <w:p w14:paraId="31D51681" w14:textId="77777777" w:rsidR="00F426CF" w:rsidRPr="00F426CF" w:rsidRDefault="00F426CF" w:rsidP="00F426CF">
            <w:pPr>
              <w:rPr>
                <w:del w:id="1843" w:author="Autor"/>
                <w:color w:val="000000"/>
                <w:sz w:val="20"/>
                <w:szCs w:val="20"/>
              </w:rPr>
            </w:pPr>
            <w:del w:id="1844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852" w:type="dxa"/>
            <w:vAlign w:val="center"/>
            <w:hideMark/>
          </w:tcPr>
          <w:p w14:paraId="56CD17F2" w14:textId="77777777" w:rsidR="00F426CF" w:rsidRPr="00F426CF" w:rsidRDefault="00F426CF" w:rsidP="00F426CF">
            <w:pPr>
              <w:rPr>
                <w:del w:id="1845" w:author="Autor"/>
                <w:color w:val="000000"/>
                <w:sz w:val="20"/>
                <w:szCs w:val="20"/>
              </w:rPr>
            </w:pPr>
            <w:del w:id="1846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985" w:type="dxa"/>
            <w:vAlign w:val="center"/>
            <w:hideMark/>
          </w:tcPr>
          <w:p w14:paraId="151C8AE4" w14:textId="77777777" w:rsidR="00F426CF" w:rsidRPr="00F426CF" w:rsidRDefault="00F426CF" w:rsidP="00F426CF">
            <w:pPr>
              <w:jc w:val="both"/>
              <w:rPr>
                <w:del w:id="1847" w:author="Autor"/>
                <w:b/>
                <w:bCs/>
                <w:color w:val="000000"/>
              </w:rPr>
            </w:pPr>
            <w:del w:id="1848" w:author="Autor">
              <w:r w:rsidRPr="00F426CF"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A615FF" w:rsidRPr="00F426CF" w14:paraId="7B32ACE4" w14:textId="77777777" w:rsidTr="008278FE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849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1850" w:author="Autor">
            <w:trPr>
              <w:gridAfter w:val="1"/>
              <w:wAfter w:w="8" w:type="dxa"/>
              <w:trHeight w:val="1020"/>
            </w:trPr>
          </w:trPrChange>
        </w:trPr>
        <w:tc>
          <w:tcPr>
            <w:tcW w:w="1002" w:type="dxa"/>
            <w:vAlign w:val="center"/>
            <w:hideMark/>
            <w:tcPrChange w:id="1851" w:author="Autor">
              <w:tcPr>
                <w:tcW w:w="1002" w:type="dxa"/>
                <w:vAlign w:val="center"/>
                <w:hideMark/>
              </w:tcPr>
            </w:tcPrChange>
          </w:tcPr>
          <w:p w14:paraId="362272F9" w14:textId="09E4F2F4" w:rsidR="00A615FF" w:rsidRPr="00F426CF" w:rsidRDefault="00A615FF" w:rsidP="00A615F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</w:t>
            </w:r>
            <w:del w:id="1852" w:author="Autor">
              <w:r w:rsidR="00F426CF" w:rsidRPr="00F426CF">
                <w:rPr>
                  <w:color w:val="000000"/>
                  <w:sz w:val="20"/>
                  <w:szCs w:val="20"/>
                </w:rPr>
                <w:delText>2</w:delText>
              </w:r>
            </w:del>
            <w:ins w:id="1853" w:author="Autor">
              <w:r w:rsidRPr="00F426CF">
                <w:rPr>
                  <w:color w:val="000000"/>
                  <w:sz w:val="20"/>
                  <w:szCs w:val="20"/>
                </w:rPr>
                <w:t>1</w:t>
              </w:r>
            </w:ins>
          </w:p>
        </w:tc>
        <w:tc>
          <w:tcPr>
            <w:tcW w:w="4107" w:type="dxa"/>
            <w:gridSpan w:val="3"/>
            <w:vAlign w:val="center"/>
            <w:hideMark/>
            <w:tcPrChange w:id="1854" w:author="Autor">
              <w:tcPr>
                <w:tcW w:w="4107" w:type="dxa"/>
                <w:gridSpan w:val="3"/>
                <w:vAlign w:val="center"/>
                <w:hideMark/>
              </w:tcPr>
            </w:tcPrChange>
          </w:tcPr>
          <w:p w14:paraId="32BCE493" w14:textId="2F493071" w:rsidR="00A615FF" w:rsidRDefault="00F426CF" w:rsidP="00A615FF">
            <w:pPr>
              <w:rPr>
                <w:ins w:id="1855" w:author="Autor"/>
                <w:color w:val="000000"/>
                <w:sz w:val="20"/>
                <w:szCs w:val="20"/>
              </w:rPr>
            </w:pPr>
            <w:del w:id="1856" w:author="Autor">
              <w:r w:rsidRPr="00F426CF">
                <w:rPr>
                  <w:color w:val="000000"/>
                  <w:sz w:val="20"/>
                  <w:szCs w:val="20"/>
                </w:rPr>
                <w:delText>Účtuje prijímateľ</w:delText>
              </w:r>
            </w:del>
            <w:ins w:id="1857" w:author="Autor">
              <w:r w:rsidR="00A615FF">
                <w:rPr>
                  <w:color w:val="000000"/>
                  <w:sz w:val="20"/>
                  <w:szCs w:val="20"/>
                </w:rPr>
                <w:t>Odpovedzte a v kontrolnom zozname uveďte len relevantnú otázku:</w:t>
              </w:r>
            </w:ins>
          </w:p>
          <w:p w14:paraId="1399BC96" w14:textId="77777777" w:rsidR="00A615FF" w:rsidRDefault="00A615FF" w:rsidP="00A615FF">
            <w:pPr>
              <w:rPr>
                <w:ins w:id="1858" w:author="Autor"/>
                <w:color w:val="000000"/>
                <w:sz w:val="20"/>
                <w:szCs w:val="20"/>
              </w:rPr>
            </w:pPr>
          </w:p>
          <w:p w14:paraId="0BE49086" w14:textId="25D4398F" w:rsidR="00A615FF" w:rsidRDefault="00A615FF" w:rsidP="00DF769D">
            <w:pPr>
              <w:jc w:val="both"/>
              <w:rPr>
                <w:ins w:id="1859" w:author="Autor"/>
                <w:color w:val="000000"/>
                <w:sz w:val="20"/>
                <w:szCs w:val="20"/>
              </w:rPr>
            </w:pPr>
            <w:ins w:id="1860" w:author="Autor">
              <w:r w:rsidRPr="00F426CF">
                <w:rPr>
                  <w:color w:val="000000"/>
                  <w:sz w:val="20"/>
                  <w:szCs w:val="20"/>
                </w:rPr>
                <w:t>Účtuje prijímateľ</w:t>
              </w:r>
              <w:r w:rsidR="007804AB">
                <w:rPr>
                  <w:color w:val="000000"/>
                  <w:sz w:val="20"/>
                  <w:szCs w:val="20"/>
                </w:rPr>
                <w:t>/partner</w:t>
              </w:r>
              <w:r>
                <w:rPr>
                  <w:color w:val="000000"/>
                  <w:sz w:val="20"/>
                  <w:szCs w:val="20"/>
                </w:rPr>
                <w:t>, ktorý je účtovnou jednotkou podľa § 1 ods. 2 zákona č. 431/2002 Z. z. v znení neskorších predpisov</w:t>
              </w:r>
              <w:r w:rsidRPr="00F426CF">
                <w:rPr>
                  <w:color w:val="000000"/>
                  <w:sz w:val="20"/>
                  <w:szCs w:val="20"/>
                </w:rPr>
                <w:t xml:space="preserve"> </w:t>
              </w:r>
              <w:r>
                <w:rPr>
                  <w:color w:val="000000"/>
                  <w:sz w:val="20"/>
                  <w:szCs w:val="20"/>
                </w:rPr>
                <w:t>a </w:t>
              </w:r>
              <w:r w:rsidRPr="00AF549F">
                <w:rPr>
                  <w:i/>
                  <w:color w:val="000000"/>
                  <w:sz w:val="20"/>
                  <w:szCs w:val="20"/>
                </w:rPr>
                <w:t>ktorý účtuje v sústave podvojného účtovníctva</w:t>
              </w:r>
              <w:r>
                <w:rPr>
                  <w:color w:val="000000"/>
                  <w:sz w:val="20"/>
                  <w:szCs w:val="20"/>
                </w:rPr>
                <w:t>, o skutočnostiach týkajúcich sa projektu</w:t>
              </w:r>
            </w:ins>
            <w:r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>na analytických účtoch v členení podľa jednotlivých projektov alebo v analytickej evidencii vedenej v technickej forme v členení podľa jednotlivých projektov</w:t>
            </w:r>
            <w:del w:id="1861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bez vytvorenia analytických účtov v členení podľa jednotlivých projektov (platí pre prípady podvojného účtovníctva)?</w:delText>
              </w:r>
            </w:del>
            <w:ins w:id="1862" w:author="Autor">
              <w:r w:rsidRPr="00F426CF">
                <w:rPr>
                  <w:color w:val="000000"/>
                  <w:sz w:val="20"/>
                  <w:szCs w:val="20"/>
                </w:rPr>
                <w:t>?</w:t>
              </w:r>
            </w:ins>
          </w:p>
          <w:p w14:paraId="5A8929D6" w14:textId="77777777" w:rsidR="00A615FF" w:rsidRDefault="00A615FF" w:rsidP="00A615FF">
            <w:pPr>
              <w:rPr>
                <w:ins w:id="1863" w:author="Autor"/>
                <w:color w:val="000000"/>
                <w:sz w:val="20"/>
                <w:szCs w:val="20"/>
              </w:rPr>
            </w:pPr>
          </w:p>
          <w:p w14:paraId="5B16E9AE" w14:textId="05376497" w:rsidR="00A615FF" w:rsidRDefault="00A615FF" w:rsidP="00DF769D">
            <w:pPr>
              <w:jc w:val="both"/>
              <w:rPr>
                <w:ins w:id="1864" w:author="Autor"/>
                <w:color w:val="000000"/>
                <w:sz w:val="20"/>
                <w:szCs w:val="20"/>
              </w:rPr>
            </w:pPr>
            <w:ins w:id="1865" w:author="Autor">
              <w:r>
                <w:rPr>
                  <w:color w:val="000000"/>
                  <w:sz w:val="20"/>
                  <w:szCs w:val="20"/>
                </w:rPr>
                <w:t>Účtuje prijímateľ</w:t>
              </w:r>
              <w:r w:rsidR="007804AB">
                <w:rPr>
                  <w:color w:val="000000"/>
                  <w:sz w:val="20"/>
                  <w:szCs w:val="20"/>
                </w:rPr>
                <w:t>/partner</w:t>
              </w:r>
              <w:r>
                <w:rPr>
                  <w:color w:val="000000"/>
                  <w:sz w:val="20"/>
                  <w:szCs w:val="20"/>
                </w:rPr>
                <w:t>, ktorý je účtovnou jednotkou podľa § 1 ods. 2 zákona č. 431/2002 Z. z. v znení neskorších predpisov</w:t>
              </w:r>
              <w:r w:rsidRPr="00F426CF">
                <w:rPr>
                  <w:color w:val="000000"/>
                  <w:sz w:val="20"/>
                  <w:szCs w:val="20"/>
                </w:rPr>
                <w:t xml:space="preserve"> </w:t>
              </w:r>
              <w:r>
                <w:rPr>
                  <w:color w:val="000000"/>
                  <w:sz w:val="20"/>
                  <w:szCs w:val="20"/>
                </w:rPr>
                <w:t>a </w:t>
              </w:r>
              <w:r w:rsidRPr="00AF549F">
                <w:rPr>
                  <w:i/>
                  <w:color w:val="000000"/>
                  <w:sz w:val="20"/>
                  <w:szCs w:val="20"/>
                </w:rPr>
                <w:t>ktorý účtuje v sústave jednoduchého účtovníctva</w:t>
              </w:r>
              <w:r>
                <w:rPr>
                  <w:color w:val="000000"/>
                  <w:sz w:val="20"/>
                  <w:szCs w:val="20"/>
                </w:rPr>
                <w:t>, o skutočnostiach týkajúcich sa projektu v účtovných knihách podľa § 15 zákona č. 431/2002 Z. z. v znení neskorších predpisov, so slovným a číselným označením projektu v účtovných zápisoch?</w:t>
              </w:r>
            </w:ins>
          </w:p>
          <w:p w14:paraId="190FAA7B" w14:textId="77777777" w:rsidR="00A615FF" w:rsidRDefault="00A615FF" w:rsidP="00A615FF">
            <w:pPr>
              <w:rPr>
                <w:ins w:id="1866" w:author="Autor"/>
                <w:color w:val="000000"/>
                <w:sz w:val="20"/>
                <w:szCs w:val="20"/>
              </w:rPr>
            </w:pPr>
          </w:p>
          <w:p w14:paraId="62A187DB" w14:textId="085F57EA" w:rsidR="00A615FF" w:rsidRPr="00F426CF" w:rsidRDefault="00A615FF">
            <w:pPr>
              <w:jc w:val="both"/>
              <w:rPr>
                <w:color w:val="000000"/>
                <w:sz w:val="20"/>
                <w:szCs w:val="20"/>
              </w:rPr>
              <w:pPrChange w:id="1867" w:author="Autor">
                <w:pPr/>
              </w:pPrChange>
            </w:pPr>
            <w:ins w:id="1868" w:author="Autor">
              <w:r>
                <w:rPr>
                  <w:color w:val="000000"/>
                  <w:sz w:val="20"/>
                  <w:szCs w:val="20"/>
                </w:rPr>
                <w:t>Prijímateľ</w:t>
              </w:r>
              <w:r w:rsidR="007804AB">
                <w:rPr>
                  <w:color w:val="000000"/>
                  <w:sz w:val="20"/>
                  <w:szCs w:val="20"/>
                </w:rPr>
                <w:t>/partner</w:t>
              </w:r>
              <w:r>
                <w:rPr>
                  <w:color w:val="000000"/>
                  <w:sz w:val="20"/>
                  <w:szCs w:val="20"/>
                </w:rPr>
                <w:t xml:space="preserve">, ktorý </w:t>
              </w:r>
              <w:r w:rsidRPr="00AF549F">
                <w:rPr>
                  <w:i/>
                  <w:color w:val="000000"/>
                  <w:sz w:val="20"/>
                  <w:szCs w:val="20"/>
                </w:rPr>
                <w:t>nie je účtovnou jednotkou</w:t>
              </w:r>
              <w:r>
                <w:rPr>
                  <w:color w:val="000000"/>
                  <w:sz w:val="20"/>
                  <w:szCs w:val="20"/>
                </w:rPr>
                <w:t xml:space="preserve"> vedie evidenciu majetku, záväzkov, príjmov a výdavkov týkajúcich sa projektu v účtovných knihách so slovným a číselným označením projektu pri zápisoch v nich?</w:t>
              </w:r>
            </w:ins>
          </w:p>
        </w:tc>
        <w:tc>
          <w:tcPr>
            <w:tcW w:w="571" w:type="dxa"/>
            <w:vAlign w:val="center"/>
            <w:hideMark/>
            <w:tcPrChange w:id="1869" w:author="Autor">
              <w:tcPr>
                <w:tcW w:w="571" w:type="dxa"/>
                <w:vAlign w:val="center"/>
                <w:hideMark/>
              </w:tcPr>
            </w:tcPrChange>
          </w:tcPr>
          <w:p w14:paraId="69E5CEBF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870" w:author="Autor">
              <w:tcPr>
                <w:tcW w:w="570" w:type="dxa"/>
                <w:vAlign w:val="center"/>
                <w:hideMark/>
              </w:tcPr>
            </w:tcPrChange>
          </w:tcPr>
          <w:p w14:paraId="30396EB2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871" w:author="Autor">
              <w:tcPr>
                <w:tcW w:w="852" w:type="dxa"/>
                <w:vAlign w:val="center"/>
                <w:hideMark/>
              </w:tcPr>
            </w:tcPrChange>
          </w:tcPr>
          <w:p w14:paraId="26587F6D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872" w:author="Autor">
              <w:tcPr>
                <w:tcW w:w="1985" w:type="dxa"/>
                <w:vAlign w:val="center"/>
                <w:hideMark/>
              </w:tcPr>
            </w:tcPrChange>
          </w:tcPr>
          <w:p w14:paraId="2C1D4D7E" w14:textId="77777777" w:rsidR="00A615FF" w:rsidRPr="00F426CF" w:rsidRDefault="00A615FF" w:rsidP="00A615F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15FF" w:rsidRPr="00F426CF" w14:paraId="2A0B8143" w14:textId="77777777" w:rsidTr="008278FE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873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1020"/>
          <w:trPrChange w:id="1874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1875" w:author="Autor">
              <w:tcPr>
                <w:tcW w:w="1002" w:type="dxa"/>
                <w:vAlign w:val="center"/>
                <w:hideMark/>
              </w:tcPr>
            </w:tcPrChange>
          </w:tcPr>
          <w:p w14:paraId="621FAA07" w14:textId="59B0D75C" w:rsidR="00A615FF" w:rsidRPr="00F426CF" w:rsidRDefault="00A615FF" w:rsidP="00A615F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</w:t>
            </w:r>
            <w:del w:id="1876" w:author="Autor">
              <w:r w:rsidR="00F426CF" w:rsidRPr="00F426CF">
                <w:rPr>
                  <w:color w:val="000000"/>
                  <w:sz w:val="20"/>
                  <w:szCs w:val="20"/>
                </w:rPr>
                <w:delText>3</w:delText>
              </w:r>
            </w:del>
            <w:ins w:id="1877" w:author="Autor">
              <w:r w:rsidRPr="00F426CF">
                <w:rPr>
                  <w:color w:val="000000"/>
                  <w:sz w:val="20"/>
                  <w:szCs w:val="20"/>
                </w:rPr>
                <w:t>2</w:t>
              </w:r>
            </w:ins>
          </w:p>
        </w:tc>
        <w:tc>
          <w:tcPr>
            <w:tcW w:w="4107" w:type="dxa"/>
            <w:gridSpan w:val="3"/>
            <w:vAlign w:val="center"/>
            <w:tcPrChange w:id="1878" w:author="Autor">
              <w:tcPr>
                <w:tcW w:w="4107" w:type="dxa"/>
                <w:gridSpan w:val="3"/>
                <w:vAlign w:val="center"/>
              </w:tcPr>
            </w:tcPrChange>
          </w:tcPr>
          <w:p w14:paraId="73CAAA7A" w14:textId="7042D3A6" w:rsidR="00A615FF" w:rsidRPr="00F426CF" w:rsidRDefault="00F426CF">
            <w:pPr>
              <w:jc w:val="both"/>
              <w:rPr>
                <w:color w:val="000000"/>
                <w:sz w:val="20"/>
                <w:szCs w:val="20"/>
              </w:rPr>
              <w:pPrChange w:id="1879" w:author="Autor">
                <w:pPr/>
              </w:pPrChange>
            </w:pPr>
            <w:del w:id="1880" w:author="Autor">
              <w:r w:rsidRPr="00F426CF">
                <w:rPr>
                  <w:color w:val="000000"/>
                  <w:sz w:val="20"/>
                  <w:szCs w:val="20"/>
                </w:rPr>
                <w:delText>Vedie prijímateľ účtovníctvo v zmysle zákona o účtovníctve (jednoduché alebo podvojné účtovníctvo)?</w:delText>
              </w:r>
            </w:del>
            <w:ins w:id="1881" w:author="Autor">
              <w:r w:rsidR="00A615FF" w:rsidRPr="00F426CF">
                <w:rPr>
                  <w:color w:val="000000"/>
                  <w:sz w:val="20"/>
                  <w:szCs w:val="20"/>
                </w:rPr>
                <w:t>Sú pred</w:t>
              </w:r>
              <w:r w:rsidR="0061639C">
                <w:rPr>
                  <w:color w:val="000000"/>
                  <w:sz w:val="20"/>
                  <w:szCs w:val="20"/>
                </w:rPr>
                <w:t>ložené</w:t>
              </w:r>
              <w:r w:rsidR="00A615FF" w:rsidRPr="00F426CF">
                <w:rPr>
                  <w:color w:val="000000"/>
                  <w:sz w:val="20"/>
                  <w:szCs w:val="20"/>
                </w:rPr>
                <w:t xml:space="preserve"> doklady správne, úplné, preukázateľné, zrozumiteľné a priebežne chronologicky vedené spôsobom zaručujúcim ich trvalosť?</w:t>
              </w:r>
            </w:ins>
          </w:p>
        </w:tc>
        <w:tc>
          <w:tcPr>
            <w:tcW w:w="571" w:type="dxa"/>
            <w:vAlign w:val="center"/>
            <w:hideMark/>
            <w:tcPrChange w:id="1882" w:author="Autor">
              <w:tcPr>
                <w:tcW w:w="571" w:type="dxa"/>
                <w:vAlign w:val="center"/>
                <w:hideMark/>
              </w:tcPr>
            </w:tcPrChange>
          </w:tcPr>
          <w:p w14:paraId="40FB05A7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883" w:author="Autor">
              <w:tcPr>
                <w:tcW w:w="570" w:type="dxa"/>
                <w:vAlign w:val="center"/>
                <w:hideMark/>
              </w:tcPr>
            </w:tcPrChange>
          </w:tcPr>
          <w:p w14:paraId="7914B0E8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884" w:author="Autor">
              <w:tcPr>
                <w:tcW w:w="852" w:type="dxa"/>
                <w:vAlign w:val="center"/>
                <w:hideMark/>
              </w:tcPr>
            </w:tcPrChange>
          </w:tcPr>
          <w:p w14:paraId="29D39AEF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885" w:author="Autor">
              <w:tcPr>
                <w:tcW w:w="1985" w:type="dxa"/>
                <w:vAlign w:val="center"/>
                <w:hideMark/>
              </w:tcPr>
            </w:tcPrChange>
          </w:tcPr>
          <w:p w14:paraId="35EB96F8" w14:textId="77777777" w:rsidR="00A615FF" w:rsidRPr="00F426CF" w:rsidRDefault="00A615FF" w:rsidP="00A615F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15FF" w:rsidRPr="00F426CF" w14:paraId="1ADDB081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45027971" w14:textId="4EBE8D20" w:rsidR="00A615FF" w:rsidRPr="00F426CF" w:rsidRDefault="00A615FF" w:rsidP="00A03493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</w:t>
            </w:r>
            <w:del w:id="1886" w:author="Autor">
              <w:r w:rsidR="00F426CF" w:rsidRPr="00F426CF">
                <w:rPr>
                  <w:color w:val="000000"/>
                  <w:sz w:val="20"/>
                  <w:szCs w:val="20"/>
                </w:rPr>
                <w:delText>4</w:delText>
              </w:r>
            </w:del>
            <w:ins w:id="1887" w:author="Autor">
              <w:r w:rsidR="00A03493">
                <w:rPr>
                  <w:color w:val="000000"/>
                  <w:sz w:val="20"/>
                  <w:szCs w:val="20"/>
                </w:rPr>
                <w:t>3</w:t>
              </w:r>
            </w:ins>
          </w:p>
        </w:tc>
        <w:tc>
          <w:tcPr>
            <w:tcW w:w="4107" w:type="dxa"/>
            <w:gridSpan w:val="3"/>
            <w:vAlign w:val="center"/>
            <w:hideMark/>
          </w:tcPr>
          <w:p w14:paraId="0AF9CE61" w14:textId="415C5D52" w:rsidR="00A615FF" w:rsidRPr="00954D48" w:rsidRDefault="00A615FF">
            <w:pPr>
              <w:jc w:val="both"/>
              <w:rPr>
                <w:color w:val="000000"/>
                <w:sz w:val="20"/>
                <w:szCs w:val="20"/>
              </w:rPr>
              <w:pPrChange w:id="1888" w:author="Autor">
                <w:pPr/>
              </w:pPrChange>
            </w:pPr>
            <w:r w:rsidRPr="00954D48">
              <w:rPr>
                <w:color w:val="000000"/>
                <w:sz w:val="20"/>
                <w:szCs w:val="20"/>
              </w:rPr>
              <w:t>Bol každý účtovný doklad</w:t>
            </w:r>
            <w:ins w:id="1889" w:author="Autor">
              <w:r w:rsidR="0061639C" w:rsidRPr="00954D48">
                <w:rPr>
                  <w:color w:val="000000"/>
                  <w:sz w:val="20"/>
                  <w:szCs w:val="20"/>
                </w:rPr>
                <w:t>/doklad</w:t>
              </w:r>
            </w:ins>
            <w:r w:rsidR="0061639C" w:rsidRPr="00954D48">
              <w:rPr>
                <w:color w:val="000000"/>
                <w:sz w:val="20"/>
                <w:szCs w:val="20"/>
              </w:rPr>
              <w:t xml:space="preserve"> </w:t>
            </w:r>
            <w:r w:rsidRPr="00954D48">
              <w:rPr>
                <w:color w:val="000000"/>
                <w:sz w:val="20"/>
                <w:szCs w:val="20"/>
              </w:rPr>
              <w:t>týkajúci sa projektu zaevidovaný v účtovníctve prijímateľa</w:t>
            </w:r>
            <w:ins w:id="1890" w:author="Autor">
              <w:r w:rsidR="0061639C" w:rsidRPr="00954D48">
                <w:rPr>
                  <w:color w:val="000000"/>
                  <w:sz w:val="20"/>
                  <w:szCs w:val="20"/>
                </w:rPr>
                <w:t xml:space="preserve"> alebo v účtovných knihách, ak prijímateľ nie je účtovnou jednotkou</w:t>
              </w:r>
            </w:ins>
            <w:r w:rsidRPr="00954D48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2C6F090D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ABAF8D6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1E8FDAA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2582704" w14:textId="77777777" w:rsidR="00A615FF" w:rsidRPr="00F426CF" w:rsidRDefault="00A615FF" w:rsidP="00A615F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4A026B" w:rsidRPr="00F426CF" w14:paraId="184C5366" w14:textId="77777777" w:rsidTr="008278FE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891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1892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tcPrChange w:id="1893" w:author="Autor">
              <w:tcPr>
                <w:tcW w:w="1002" w:type="dxa"/>
                <w:vAlign w:val="center"/>
              </w:tcPr>
            </w:tcPrChange>
          </w:tcPr>
          <w:p w14:paraId="5706B4E7" w14:textId="7F38EE58" w:rsidR="004A026B" w:rsidRDefault="004A026B" w:rsidP="00D610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del w:id="1894" w:author="Autor">
              <w:r w:rsidR="00F426CF" w:rsidRPr="00F426CF">
                <w:rPr>
                  <w:color w:val="000000"/>
                  <w:sz w:val="20"/>
                  <w:szCs w:val="20"/>
                </w:rPr>
                <w:delText>5</w:delText>
              </w:r>
            </w:del>
            <w:ins w:id="1895" w:author="Autor">
              <w:r>
                <w:rPr>
                  <w:color w:val="000000"/>
                  <w:sz w:val="20"/>
                  <w:szCs w:val="20"/>
                </w:rPr>
                <w:t>4</w:t>
              </w:r>
            </w:ins>
          </w:p>
        </w:tc>
        <w:tc>
          <w:tcPr>
            <w:tcW w:w="4107" w:type="dxa"/>
            <w:gridSpan w:val="3"/>
            <w:vAlign w:val="center"/>
            <w:tcPrChange w:id="1896" w:author="Autor">
              <w:tcPr>
                <w:tcW w:w="4107" w:type="dxa"/>
                <w:gridSpan w:val="3"/>
                <w:vAlign w:val="center"/>
              </w:tcPr>
            </w:tcPrChange>
          </w:tcPr>
          <w:p w14:paraId="3756EBF1" w14:textId="461CB17C" w:rsidR="004A026B" w:rsidRPr="00954D48" w:rsidRDefault="00F426CF">
            <w:pPr>
              <w:jc w:val="both"/>
              <w:rPr>
                <w:color w:val="000000"/>
                <w:sz w:val="20"/>
                <w:szCs w:val="20"/>
              </w:rPr>
              <w:pPrChange w:id="1897" w:author="Autor">
                <w:pPr/>
              </w:pPrChange>
            </w:pPr>
            <w:del w:id="1898" w:author="Autor">
              <w:r w:rsidRPr="00F426CF">
                <w:rPr>
                  <w:color w:val="000000"/>
                  <w:sz w:val="20"/>
                  <w:szCs w:val="20"/>
                </w:rPr>
                <w:delText>V prípade, ak prijímateľ nie je účtovnou jednotkou v zmysle §</w:delText>
              </w:r>
              <w:r w:rsidR="0086606F">
                <w:rPr>
                  <w:color w:val="000000"/>
                  <w:sz w:val="20"/>
                  <w:szCs w:val="20"/>
                </w:rPr>
                <w:delText xml:space="preserve"> </w:delText>
              </w:r>
              <w:r w:rsidRPr="00F426CF">
                <w:rPr>
                  <w:color w:val="000000"/>
                  <w:sz w:val="20"/>
                  <w:szCs w:val="20"/>
                </w:rPr>
                <w:delText>1 ods. 2 zákona o účtovníctve postupoval prijímateľ podľa § 39 ods. 2 zákona č. 292/2014 Z. z.?</w:delText>
              </w:r>
            </w:del>
            <w:ins w:id="1899" w:author="Autor">
              <w:r w:rsidR="004A026B" w:rsidRPr="00954D48">
                <w:rPr>
                  <w:color w:val="000000"/>
                  <w:sz w:val="20"/>
                  <w:szCs w:val="20"/>
                </w:rPr>
                <w:t xml:space="preserve">Boli </w:t>
              </w:r>
              <w:r w:rsidR="004A026B" w:rsidRPr="00DF769D">
                <w:rPr>
                  <w:color w:val="000000"/>
                  <w:sz w:val="20"/>
                  <w:szCs w:val="20"/>
                </w:rPr>
                <w:t>v</w:t>
              </w:r>
              <w:r w:rsidR="004A026B" w:rsidRPr="00954D48">
                <w:rPr>
                  <w:color w:val="000000"/>
                  <w:sz w:val="20"/>
                  <w:szCs w:val="20"/>
                </w:rPr>
                <w:t> chronologicky veden</w:t>
              </w:r>
              <w:r w:rsidR="004A026B" w:rsidRPr="00DF769D">
                <w:rPr>
                  <w:color w:val="000000"/>
                  <w:sz w:val="20"/>
                  <w:szCs w:val="20"/>
                </w:rPr>
                <w:t>om</w:t>
              </w:r>
              <w:r w:rsidR="004A026B" w:rsidRPr="00954D48">
                <w:rPr>
                  <w:color w:val="000000"/>
                  <w:sz w:val="20"/>
                  <w:szCs w:val="20"/>
                </w:rPr>
                <w:t xml:space="preserve"> účtovníctv</w:t>
              </w:r>
              <w:r w:rsidR="004A026B" w:rsidRPr="00DF769D">
                <w:rPr>
                  <w:color w:val="000000"/>
                  <w:sz w:val="20"/>
                  <w:szCs w:val="20"/>
                </w:rPr>
                <w:t>e</w:t>
              </w:r>
              <w:r w:rsidR="004A026B" w:rsidRPr="00954D48">
                <w:rPr>
                  <w:color w:val="000000"/>
                  <w:sz w:val="20"/>
                  <w:szCs w:val="20"/>
                </w:rPr>
                <w:t xml:space="preserve"> (denník/peňažný denník/evidencia príjmov) over</w:t>
              </w:r>
              <w:r w:rsidR="004A026B" w:rsidRPr="00DF769D">
                <w:rPr>
                  <w:color w:val="000000"/>
                  <w:sz w:val="20"/>
                  <w:szCs w:val="20"/>
                </w:rPr>
                <w:t>en</w:t>
              </w:r>
              <w:r w:rsidR="004A026B" w:rsidRPr="00954D48">
                <w:rPr>
                  <w:color w:val="000000"/>
                  <w:sz w:val="20"/>
                  <w:szCs w:val="20"/>
                </w:rPr>
                <w:t>é príjmy z projektu, ktoré neboli zohľadnené pri poskytovanom NFP</w:t>
              </w:r>
              <w:r w:rsidR="004A026B">
                <w:rPr>
                  <w:color w:val="000000"/>
                  <w:sz w:val="20"/>
                  <w:szCs w:val="20"/>
                </w:rPr>
                <w:t xml:space="preserve"> (ak je relevantné)</w:t>
              </w:r>
              <w:r w:rsidR="004A026B" w:rsidRPr="00954D48">
                <w:rPr>
                  <w:color w:val="000000"/>
                  <w:sz w:val="20"/>
                  <w:szCs w:val="20"/>
                </w:rPr>
                <w:t>?</w:t>
              </w:r>
            </w:ins>
          </w:p>
        </w:tc>
        <w:tc>
          <w:tcPr>
            <w:tcW w:w="571" w:type="dxa"/>
            <w:vAlign w:val="center"/>
            <w:tcPrChange w:id="1900" w:author="Autor">
              <w:tcPr>
                <w:tcW w:w="571" w:type="dxa"/>
                <w:vAlign w:val="center"/>
              </w:tcPr>
            </w:tcPrChange>
          </w:tcPr>
          <w:p w14:paraId="1CA65737" w14:textId="55D1C447" w:rsidR="004A026B" w:rsidRPr="00F426CF" w:rsidRDefault="00F426CF" w:rsidP="00A615FF">
            <w:pPr>
              <w:rPr>
                <w:color w:val="000000"/>
                <w:sz w:val="20"/>
                <w:szCs w:val="20"/>
              </w:rPr>
            </w:pPr>
            <w:del w:id="1901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70" w:type="dxa"/>
            <w:vAlign w:val="center"/>
            <w:tcPrChange w:id="1902" w:author="Autor">
              <w:tcPr>
                <w:tcW w:w="570" w:type="dxa"/>
                <w:vAlign w:val="center"/>
              </w:tcPr>
            </w:tcPrChange>
          </w:tcPr>
          <w:p w14:paraId="346CAA94" w14:textId="6B63B6A6" w:rsidR="004A026B" w:rsidRPr="00F426CF" w:rsidRDefault="00F426CF" w:rsidP="00A615FF">
            <w:pPr>
              <w:rPr>
                <w:color w:val="000000"/>
                <w:sz w:val="20"/>
                <w:szCs w:val="20"/>
              </w:rPr>
            </w:pPr>
            <w:del w:id="1903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852" w:type="dxa"/>
            <w:vAlign w:val="center"/>
            <w:tcPrChange w:id="1904" w:author="Autor">
              <w:tcPr>
                <w:tcW w:w="852" w:type="dxa"/>
                <w:vAlign w:val="center"/>
              </w:tcPr>
            </w:tcPrChange>
          </w:tcPr>
          <w:p w14:paraId="47D8C230" w14:textId="6B62FCDB" w:rsidR="004A026B" w:rsidRPr="00F426CF" w:rsidRDefault="00F426CF" w:rsidP="00A615FF">
            <w:pPr>
              <w:rPr>
                <w:color w:val="000000"/>
                <w:sz w:val="20"/>
                <w:szCs w:val="20"/>
              </w:rPr>
            </w:pPr>
            <w:del w:id="1905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985" w:type="dxa"/>
            <w:vAlign w:val="center"/>
            <w:tcPrChange w:id="1906" w:author="Autor">
              <w:tcPr>
                <w:tcW w:w="1985" w:type="dxa"/>
                <w:vAlign w:val="center"/>
              </w:tcPr>
            </w:tcPrChange>
          </w:tcPr>
          <w:p w14:paraId="619E7DC8" w14:textId="4F8B55D1" w:rsidR="004A026B" w:rsidRPr="00F426CF" w:rsidRDefault="00F426CF" w:rsidP="0079675A">
            <w:pPr>
              <w:jc w:val="both"/>
              <w:rPr>
                <w:b/>
                <w:bCs/>
                <w:color w:val="000000"/>
              </w:rPr>
            </w:pPr>
            <w:del w:id="1907" w:author="Autor">
              <w:r w:rsidRPr="00F426CF"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A615FF" w:rsidRPr="00F426CF" w14:paraId="27B98F07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7C82245A" w14:textId="77777777" w:rsidR="00A615FF" w:rsidRPr="00F426CF" w:rsidRDefault="00A615FF" w:rsidP="00A615F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3 - Archivácia dokumentov a podk</w:t>
            </w:r>
            <w:r>
              <w:rPr>
                <w:b/>
                <w:bCs/>
                <w:color w:val="FFFFFF"/>
                <w:sz w:val="22"/>
                <w:szCs w:val="22"/>
              </w:rPr>
              <w:t>ladov súvisiacich s projektom</w:t>
            </w:r>
            <w:r>
              <w:rPr>
                <w:rStyle w:val="Odkaznapoznmkupodiarou"/>
                <w:b/>
                <w:bCs/>
                <w:color w:val="FFFFFF"/>
                <w:sz w:val="22"/>
                <w:szCs w:val="22"/>
              </w:rPr>
              <w:footnoteReference w:id="28"/>
            </w:r>
          </w:p>
        </w:tc>
      </w:tr>
      <w:tr w:rsidR="00A615FF" w:rsidRPr="00F426CF" w14:paraId="4A81A781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14B0BC9D" w14:textId="77777777" w:rsidR="00A615FF" w:rsidRPr="00F426CF" w:rsidRDefault="00A615FF" w:rsidP="00A615F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5B4087EF" w14:textId="77777777" w:rsidR="00A615FF" w:rsidRPr="00F426CF" w:rsidRDefault="00A615FF" w:rsidP="00A615F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55ABBECE" w14:textId="77777777" w:rsidR="00A615FF" w:rsidRPr="00F426CF" w:rsidRDefault="00A615FF" w:rsidP="00A615F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38C3BCA7" w14:textId="77777777" w:rsidR="00A615FF" w:rsidRPr="00F426CF" w:rsidRDefault="00A615FF" w:rsidP="00A615F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48292803" w14:textId="77777777" w:rsidR="00A615FF" w:rsidRPr="00F426CF" w:rsidRDefault="00A615FF" w:rsidP="00A615F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6DF0D0A8" w14:textId="2F68214C" w:rsidR="00A615FF" w:rsidRPr="00F426CF" w:rsidRDefault="00F426CF" w:rsidP="006D7D48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1908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delText>2</w:delText>
              </w:r>
            </w:del>
            <w:ins w:id="1909" w:author="Autor">
              <w:r w:rsidR="00A615FF"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begin"/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NOTEREF _Ref65827975 \h  \* MERGEFORMAT </w:instrText>
              </w:r>
            </w:ins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ins w:id="1910" w:author="Autor"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separate"/>
              </w:r>
              <w:r w:rsidR="005F1B2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7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end"/>
              </w:r>
            </w:ins>
          </w:p>
        </w:tc>
      </w:tr>
      <w:tr w:rsidR="00A615FF" w:rsidRPr="00F426CF" w14:paraId="2D4D13C9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6B03DE0C" w14:textId="77777777" w:rsidR="00A615FF" w:rsidRPr="00F426CF" w:rsidRDefault="00A615FF" w:rsidP="00A615F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E6A5891" w14:textId="653152FF" w:rsidR="00A615FF" w:rsidRPr="00F426CF" w:rsidRDefault="00A615FF">
            <w:pPr>
              <w:jc w:val="both"/>
              <w:rPr>
                <w:color w:val="000000"/>
                <w:sz w:val="20"/>
                <w:szCs w:val="20"/>
              </w:rPr>
              <w:pPrChange w:id="1911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 xml:space="preserve">Je všetka relevantná dokumentácia súvisiaca s projektom uchovávaná v zmysle postupov stanovených RO a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 o NFP?</w:t>
            </w:r>
          </w:p>
        </w:tc>
        <w:tc>
          <w:tcPr>
            <w:tcW w:w="571" w:type="dxa"/>
            <w:vAlign w:val="center"/>
            <w:hideMark/>
          </w:tcPr>
          <w:p w14:paraId="20D45CDD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DFB47E1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C01420D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74FD938" w14:textId="77777777" w:rsidR="00A615FF" w:rsidRPr="00F426CF" w:rsidRDefault="00A615FF" w:rsidP="00A615F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15FF" w:rsidRPr="00F426CF" w14:paraId="4D13E7DF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0FCC2B7" w14:textId="77777777" w:rsidR="00A615FF" w:rsidRPr="00F426CF" w:rsidRDefault="00A615FF" w:rsidP="00A615F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BC69EE6" w14:textId="1D4960BE" w:rsidR="00A615FF" w:rsidRPr="00F426CF" w:rsidRDefault="00A615FF">
            <w:pPr>
              <w:jc w:val="both"/>
              <w:rPr>
                <w:color w:val="000000"/>
                <w:sz w:val="20"/>
                <w:szCs w:val="20"/>
              </w:rPr>
              <w:pPrChange w:id="1912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 xml:space="preserve">Sú dokumenty uchovávané vo forme originálov, resp. vo forme stanovenej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 o NFP?</w:t>
            </w:r>
          </w:p>
        </w:tc>
        <w:tc>
          <w:tcPr>
            <w:tcW w:w="571" w:type="dxa"/>
            <w:vAlign w:val="center"/>
            <w:hideMark/>
          </w:tcPr>
          <w:p w14:paraId="0DCAD525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95FA790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5ABFEDB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25CCC3B" w14:textId="77777777" w:rsidR="00A615FF" w:rsidRPr="00F426CF" w:rsidRDefault="00A615FF" w:rsidP="00A615F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15FF" w:rsidRPr="00F426CF" w14:paraId="38A569DA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0FB33A32" w14:textId="77777777" w:rsidR="00A615FF" w:rsidRPr="00F426CF" w:rsidRDefault="00A615FF" w:rsidP="00A615F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3.3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9CC3E05" w14:textId="77777777" w:rsidR="00A615FF" w:rsidRPr="00F426CF" w:rsidRDefault="00A615FF">
            <w:pPr>
              <w:jc w:val="both"/>
              <w:rPr>
                <w:color w:val="000000"/>
                <w:sz w:val="20"/>
                <w:szCs w:val="20"/>
              </w:rPr>
              <w:pPrChange w:id="1913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Boli zistené rozdiely dokladov predkladaných na RO a dokladov archivovaných u prijímateľa?</w:t>
            </w:r>
          </w:p>
        </w:tc>
        <w:tc>
          <w:tcPr>
            <w:tcW w:w="571" w:type="dxa"/>
            <w:vAlign w:val="center"/>
            <w:hideMark/>
          </w:tcPr>
          <w:p w14:paraId="5B7425F3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1E0B6D8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4D32E98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4AF6AE9" w14:textId="77777777" w:rsidR="00A615FF" w:rsidRPr="00F426CF" w:rsidRDefault="00A615FF" w:rsidP="00A615F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15FF" w:rsidRPr="00F426CF" w14:paraId="28F9ACA1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3CDA97AD" w14:textId="48D22971" w:rsidR="00A615FF" w:rsidRPr="00F426CF" w:rsidRDefault="00A615FF" w:rsidP="00C93AF9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4A - Žiadosť o</w:t>
            </w:r>
            <w:del w:id="1914" w:author="Autor">
              <w:r w:rsidR="00F426CF" w:rsidRPr="00F426CF">
                <w:rPr>
                  <w:b/>
                  <w:bCs/>
                  <w:color w:val="FFFFFF"/>
                  <w:sz w:val="22"/>
                  <w:szCs w:val="22"/>
                </w:rPr>
                <w:delText xml:space="preserve"> </w:delText>
              </w:r>
            </w:del>
            <w:ins w:id="1915" w:author="Autor">
              <w:r w:rsidR="00C93AF9">
                <w:rPr>
                  <w:b/>
                  <w:bCs/>
                  <w:color w:val="FFFFFF"/>
                  <w:sz w:val="22"/>
                  <w:szCs w:val="22"/>
                </w:rPr>
                <w:t> </w:t>
              </w:r>
            </w:ins>
            <w:r w:rsidRPr="00F426CF">
              <w:rPr>
                <w:b/>
                <w:bCs/>
                <w:color w:val="FFFFFF"/>
                <w:sz w:val="22"/>
                <w:szCs w:val="22"/>
              </w:rPr>
              <w:t>platbu</w:t>
            </w:r>
            <w:ins w:id="1916" w:author="Autor">
              <w:r w:rsidR="00C93AF9">
                <w:rPr>
                  <w:b/>
                  <w:bCs/>
                  <w:color w:val="FFFFFF"/>
                  <w:sz w:val="22"/>
                  <w:szCs w:val="22"/>
                </w:rPr>
                <w:t xml:space="preserve"> </w:t>
              </w:r>
            </w:ins>
          </w:p>
        </w:tc>
      </w:tr>
      <w:tr w:rsidR="00A615FF" w:rsidRPr="00F426CF" w14:paraId="16405FB2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0D605BBB" w14:textId="77777777" w:rsidR="00A615FF" w:rsidRPr="00F426CF" w:rsidRDefault="00A615FF" w:rsidP="00A615F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lastRenderedPageBreak/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44ABD419" w14:textId="77777777" w:rsidR="00A615FF" w:rsidRPr="00F426CF" w:rsidRDefault="00A615FF" w:rsidP="00A615F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0EF4A1A5" w14:textId="77777777" w:rsidR="00A615FF" w:rsidRPr="00F426CF" w:rsidRDefault="00A615FF" w:rsidP="00A615F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9E9F342" w14:textId="77777777" w:rsidR="00A615FF" w:rsidRPr="00F426CF" w:rsidRDefault="00A615FF" w:rsidP="00A615F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7F260D47" w14:textId="77777777" w:rsidR="00A615FF" w:rsidRPr="00F426CF" w:rsidRDefault="00A615FF" w:rsidP="00A615F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71D868FB" w14:textId="418C9CCE" w:rsidR="00A615FF" w:rsidRPr="00F426CF" w:rsidRDefault="00F426CF" w:rsidP="006D7D48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1917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delText>2</w:delText>
              </w:r>
            </w:del>
            <w:ins w:id="1918" w:author="Autor">
              <w:r w:rsidR="00A615FF"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begin"/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NOTEREF _Ref65827975 \h </w:instrText>
              </w:r>
              <w:r w:rsid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\* MERGEFORMAT </w:instrText>
              </w:r>
            </w:ins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ins w:id="1919" w:author="Autor"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separate"/>
              </w:r>
              <w:r w:rsidR="005F1B2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7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end"/>
              </w:r>
            </w:ins>
          </w:p>
        </w:tc>
      </w:tr>
      <w:tr w:rsidR="00A615FF" w:rsidRPr="00F426CF" w14:paraId="4B6F7586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3EA3E28A" w14:textId="77777777" w:rsidR="00A615FF" w:rsidRPr="00F426CF" w:rsidRDefault="00A615FF" w:rsidP="00A615F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4A.1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3036AEC9" w14:textId="77777777" w:rsidR="00A615FF" w:rsidRPr="00F426CF" w:rsidRDefault="00A615FF" w:rsidP="00A615F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3CDC2904" w14:textId="77777777" w:rsidR="00A615FF" w:rsidRPr="00F426CF" w:rsidRDefault="00A615FF" w:rsidP="00A615F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651E49AE" w14:textId="77777777" w:rsidR="00A615FF" w:rsidRPr="00F426CF" w:rsidRDefault="00A615FF" w:rsidP="00A615F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55FD8023" w14:textId="77777777" w:rsidR="00A615FF" w:rsidRPr="00F426CF" w:rsidRDefault="00A615FF" w:rsidP="00A615F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79299614" w14:textId="77777777" w:rsidR="00A615FF" w:rsidRPr="00F426CF" w:rsidRDefault="00A615FF" w:rsidP="00A615F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14:paraId="402DCAB7" w14:textId="77777777" w:rsidTr="00675C58">
        <w:trPr>
          <w:gridAfter w:val="1"/>
          <w:wAfter w:w="8" w:type="dxa"/>
          <w:trHeight w:val="510"/>
          <w:del w:id="1920" w:author="Autor"/>
        </w:trPr>
        <w:tc>
          <w:tcPr>
            <w:tcW w:w="1002" w:type="dxa"/>
            <w:vAlign w:val="center"/>
            <w:hideMark/>
          </w:tcPr>
          <w:p w14:paraId="4A6872FC" w14:textId="77777777" w:rsidR="00F426CF" w:rsidRPr="00F426CF" w:rsidRDefault="00F426CF" w:rsidP="00F426CF">
            <w:pPr>
              <w:jc w:val="center"/>
              <w:rPr>
                <w:del w:id="1921" w:author="Autor"/>
                <w:color w:val="000000"/>
                <w:sz w:val="20"/>
                <w:szCs w:val="20"/>
              </w:rPr>
            </w:pPr>
            <w:del w:id="1922" w:author="Autor">
              <w:r w:rsidRPr="00F426CF">
                <w:rPr>
                  <w:color w:val="000000"/>
                  <w:sz w:val="20"/>
                  <w:szCs w:val="20"/>
                </w:rPr>
                <w:delText>4A.1.1</w:delText>
              </w:r>
            </w:del>
          </w:p>
        </w:tc>
        <w:tc>
          <w:tcPr>
            <w:tcW w:w="4107" w:type="dxa"/>
            <w:gridSpan w:val="3"/>
            <w:vAlign w:val="center"/>
            <w:hideMark/>
          </w:tcPr>
          <w:p w14:paraId="241019D2" w14:textId="77777777" w:rsidR="00F426CF" w:rsidRPr="00F426CF" w:rsidRDefault="00F426CF" w:rsidP="007A13BD">
            <w:pPr>
              <w:pStyle w:val="Default"/>
              <w:rPr>
                <w:del w:id="1923" w:author="Autor"/>
                <w:sz w:val="20"/>
                <w:szCs w:val="20"/>
              </w:rPr>
            </w:pPr>
            <w:del w:id="1924" w:author="Autor">
              <w:r w:rsidRPr="0024400F">
                <w:rPr>
                  <w:rFonts w:ascii="Times New Roman" w:hAnsi="Times New Roman"/>
                  <w:sz w:val="20"/>
                </w:rPr>
                <w:delText>Sú údaje v ŽoP predloženej cez verejný portál identické s údajmi, ktoré sú uvedené v tlačenej verzii ŽoP</w:delText>
              </w:r>
              <w:r w:rsidR="00503240" w:rsidRPr="0024400F">
                <w:rPr>
                  <w:rFonts w:ascii="Times New Roman" w:hAnsi="Times New Roman"/>
                  <w:sz w:val="20"/>
                </w:rPr>
                <w:delText xml:space="preserve">? </w:delText>
              </w:r>
              <w:r w:rsidR="00503240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(</w:delText>
              </w:r>
              <w:r w:rsidR="00E83484" w:rsidRPr="00D52705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 xml:space="preserve">V prípade, ak sa ŽoP predkladá </w:delText>
              </w:r>
              <w:r w:rsidR="00E83484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 xml:space="preserve">prostredníctvom elektronického podania priamo cez </w:delText>
              </w:r>
              <w:r w:rsidR="00E83484" w:rsidRPr="00D52705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verejný portál ITMS 2014+, túto skutočnosť RO nekontroluje.</w:delText>
              </w:r>
              <w:r w:rsidR="00503240"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 xml:space="preserve">) </w:delText>
              </w:r>
            </w:del>
          </w:p>
        </w:tc>
        <w:tc>
          <w:tcPr>
            <w:tcW w:w="571" w:type="dxa"/>
            <w:vAlign w:val="center"/>
            <w:hideMark/>
          </w:tcPr>
          <w:p w14:paraId="18BB52D3" w14:textId="77777777" w:rsidR="00F426CF" w:rsidRPr="00F426CF" w:rsidRDefault="00F426CF" w:rsidP="00F426CF">
            <w:pPr>
              <w:rPr>
                <w:del w:id="1925" w:author="Autor"/>
                <w:color w:val="000000"/>
                <w:sz w:val="20"/>
                <w:szCs w:val="20"/>
              </w:rPr>
            </w:pPr>
            <w:del w:id="1926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70" w:type="dxa"/>
            <w:vAlign w:val="center"/>
            <w:hideMark/>
          </w:tcPr>
          <w:p w14:paraId="656531B5" w14:textId="77777777" w:rsidR="00F426CF" w:rsidRPr="00F426CF" w:rsidRDefault="00F426CF" w:rsidP="00F426CF">
            <w:pPr>
              <w:rPr>
                <w:del w:id="1927" w:author="Autor"/>
                <w:color w:val="000000"/>
                <w:sz w:val="20"/>
                <w:szCs w:val="20"/>
              </w:rPr>
            </w:pPr>
            <w:del w:id="1928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852" w:type="dxa"/>
            <w:vAlign w:val="center"/>
            <w:hideMark/>
          </w:tcPr>
          <w:p w14:paraId="7630CA69" w14:textId="77777777" w:rsidR="00F426CF" w:rsidRPr="00F426CF" w:rsidRDefault="00F426CF" w:rsidP="00F426CF">
            <w:pPr>
              <w:rPr>
                <w:del w:id="1929" w:author="Autor"/>
                <w:color w:val="000000"/>
                <w:sz w:val="20"/>
                <w:szCs w:val="20"/>
              </w:rPr>
            </w:pPr>
            <w:del w:id="1930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985" w:type="dxa"/>
            <w:vAlign w:val="center"/>
            <w:hideMark/>
          </w:tcPr>
          <w:p w14:paraId="48D2204B" w14:textId="77777777" w:rsidR="00F426CF" w:rsidRPr="00F426CF" w:rsidRDefault="00F426CF" w:rsidP="00F426CF">
            <w:pPr>
              <w:jc w:val="both"/>
              <w:rPr>
                <w:del w:id="1931" w:author="Autor"/>
                <w:b/>
                <w:bCs/>
                <w:color w:val="000000"/>
              </w:rPr>
            </w:pPr>
            <w:del w:id="1932" w:author="Autor">
              <w:r w:rsidRPr="00F426CF"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A615FF" w:rsidRPr="00F426CF" w14:paraId="7BF0FADF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4E0E3F75" w14:textId="37C6B6C8" w:rsidR="00A615FF" w:rsidRPr="00F426CF" w:rsidRDefault="00A615FF" w:rsidP="00A50068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</w:t>
            </w:r>
            <w:del w:id="1933" w:author="Autor">
              <w:r w:rsidR="00F426CF" w:rsidRPr="00F426CF">
                <w:rPr>
                  <w:color w:val="000000"/>
                  <w:sz w:val="20"/>
                  <w:szCs w:val="20"/>
                </w:rPr>
                <w:delText>2</w:delText>
              </w:r>
            </w:del>
            <w:ins w:id="1934" w:author="Autor">
              <w:r w:rsidR="00A50068">
                <w:rPr>
                  <w:color w:val="000000"/>
                  <w:sz w:val="20"/>
                  <w:szCs w:val="20"/>
                </w:rPr>
                <w:t>1</w:t>
              </w:r>
            </w:ins>
          </w:p>
        </w:tc>
        <w:tc>
          <w:tcPr>
            <w:tcW w:w="4107" w:type="dxa"/>
            <w:gridSpan w:val="3"/>
            <w:vAlign w:val="center"/>
            <w:hideMark/>
          </w:tcPr>
          <w:p w14:paraId="13A55CF3" w14:textId="2D2019D6" w:rsidR="00A615FF" w:rsidRPr="00495BED" w:rsidRDefault="00AF761B">
            <w:pPr>
              <w:jc w:val="both"/>
              <w:rPr>
                <w:color w:val="000000"/>
                <w:sz w:val="20"/>
                <w:szCs w:val="20"/>
              </w:rPr>
              <w:pPrChange w:id="1935" w:author="Autor">
                <w:pPr/>
              </w:pPrChange>
            </w:pPr>
            <w:r w:rsidRPr="007E78F7">
              <w:rPr>
                <w:color w:val="000000"/>
                <w:sz w:val="20"/>
                <w:szCs w:val="20"/>
              </w:rPr>
              <w:t>Je identifikácia prijímateľa/partnera a projektu zhodná s údajmi v Zmluve o NFP?</w:t>
            </w:r>
            <w:bookmarkStart w:id="1936" w:name="_Ref68861266"/>
            <w:ins w:id="1937" w:author="Autor">
              <w:r w:rsidR="00D41417">
                <w:rPr>
                  <w:rStyle w:val="Odkaznapoznmkupodiarou"/>
                  <w:color w:val="000000"/>
                  <w:sz w:val="20"/>
                  <w:szCs w:val="20"/>
                </w:rPr>
                <w:footnoteReference w:id="29"/>
              </w:r>
              <w:bookmarkEnd w:id="1936"/>
              <w:r w:rsidR="00D41417" w:rsidRPr="00495BED">
                <w:rPr>
                  <w:color w:val="000000"/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571" w:type="dxa"/>
            <w:vAlign w:val="center"/>
            <w:hideMark/>
          </w:tcPr>
          <w:p w14:paraId="49EB89E7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C164286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D030631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81154D9" w14:textId="77777777" w:rsidR="00A615FF" w:rsidRPr="00F426CF" w:rsidRDefault="00A615FF" w:rsidP="00A615F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15FF" w:rsidRPr="00F426CF" w14:paraId="3BDE730C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66D52862" w14:textId="5D5EEA80" w:rsidR="00A615FF" w:rsidRPr="00F426CF" w:rsidRDefault="00A615FF" w:rsidP="00A50068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</w:t>
            </w:r>
            <w:del w:id="1940" w:author="Autor">
              <w:r w:rsidR="00F426CF" w:rsidRPr="00F426CF">
                <w:rPr>
                  <w:color w:val="000000"/>
                  <w:sz w:val="20"/>
                  <w:szCs w:val="20"/>
                </w:rPr>
                <w:delText>3</w:delText>
              </w:r>
            </w:del>
            <w:ins w:id="1941" w:author="Autor">
              <w:r w:rsidR="00A50068">
                <w:rPr>
                  <w:color w:val="000000"/>
                  <w:sz w:val="20"/>
                  <w:szCs w:val="20"/>
                </w:rPr>
                <w:t>2</w:t>
              </w:r>
            </w:ins>
          </w:p>
        </w:tc>
        <w:tc>
          <w:tcPr>
            <w:tcW w:w="4107" w:type="dxa"/>
            <w:gridSpan w:val="3"/>
            <w:vAlign w:val="center"/>
            <w:hideMark/>
          </w:tcPr>
          <w:p w14:paraId="1A7B1CAF" w14:textId="1D571428" w:rsidR="00A615FF" w:rsidRPr="00495BED" w:rsidRDefault="00A615FF">
            <w:pPr>
              <w:jc w:val="both"/>
              <w:rPr>
                <w:color w:val="000000"/>
                <w:sz w:val="20"/>
                <w:szCs w:val="20"/>
              </w:rPr>
              <w:pPrChange w:id="1942" w:author="Autor">
                <w:pPr/>
              </w:pPrChange>
            </w:pPr>
            <w:r w:rsidRPr="007E78F7">
              <w:rPr>
                <w:color w:val="000000"/>
                <w:sz w:val="20"/>
                <w:szCs w:val="20"/>
              </w:rPr>
              <w:t>Je identifikačný údaj banky a číslo účtu vo forme IBAN zhodný s údajmi v Zmluve o NFP v platnom znení</w:t>
            </w:r>
            <w:del w:id="1943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? </w:delText>
              </w:r>
            </w:del>
            <w:ins w:id="1944" w:author="Autor">
              <w:r w:rsidRPr="007E78F7">
                <w:rPr>
                  <w:color w:val="000000"/>
                  <w:sz w:val="20"/>
                  <w:szCs w:val="20"/>
                </w:rPr>
                <w:t>?</w:t>
              </w:r>
              <w:r w:rsidR="00DC6714">
                <w:rPr>
                  <w:color w:val="000000"/>
                  <w:sz w:val="20"/>
                  <w:szCs w:val="20"/>
                  <w:vertAlign w:val="superscript"/>
                </w:rPr>
                <w:fldChar w:fldCharType="begin"/>
              </w:r>
              <w:r w:rsidR="00DC6714">
                <w:rPr>
                  <w:color w:val="000000"/>
                  <w:sz w:val="20"/>
                  <w:szCs w:val="20"/>
                  <w:vertAlign w:val="superscript"/>
                </w:rPr>
                <w:instrText xml:space="preserve"> NOTEREF _Ref68861266 \h </w:instrText>
              </w:r>
            </w:ins>
            <w:r w:rsidR="00DC6714">
              <w:rPr>
                <w:color w:val="000000"/>
                <w:sz w:val="20"/>
                <w:szCs w:val="20"/>
                <w:vertAlign w:val="superscript"/>
              </w:rPr>
            </w:r>
            <w:ins w:id="1945" w:author="Autor">
              <w:r w:rsidR="00DC6714">
                <w:rPr>
                  <w:color w:val="000000"/>
                  <w:sz w:val="20"/>
                  <w:szCs w:val="20"/>
                  <w:vertAlign w:val="superscript"/>
                </w:rPr>
                <w:fldChar w:fldCharType="separate"/>
              </w:r>
              <w:r w:rsidR="005F1B2F">
                <w:rPr>
                  <w:color w:val="000000"/>
                  <w:sz w:val="20"/>
                  <w:szCs w:val="20"/>
                  <w:vertAlign w:val="superscript"/>
                </w:rPr>
                <w:t>9</w:t>
              </w:r>
              <w:r w:rsidR="00DC6714">
                <w:rPr>
                  <w:color w:val="000000"/>
                  <w:sz w:val="20"/>
                  <w:szCs w:val="20"/>
                  <w:vertAlign w:val="superscript"/>
                </w:rPr>
                <w:fldChar w:fldCharType="end"/>
              </w:r>
            </w:ins>
          </w:p>
        </w:tc>
        <w:tc>
          <w:tcPr>
            <w:tcW w:w="571" w:type="dxa"/>
            <w:vAlign w:val="center"/>
            <w:hideMark/>
          </w:tcPr>
          <w:p w14:paraId="00081A54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1E6B732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B0ED93A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3B041F1" w14:textId="77777777" w:rsidR="00A615FF" w:rsidRPr="00F426CF" w:rsidRDefault="00A615FF" w:rsidP="00A615F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2516ACAC" w14:textId="77777777" w:rsidTr="00675C58">
        <w:trPr>
          <w:gridAfter w:val="1"/>
          <w:wAfter w:w="8" w:type="dxa"/>
          <w:trHeight w:val="510"/>
          <w:del w:id="1946" w:author="Autor"/>
        </w:trPr>
        <w:tc>
          <w:tcPr>
            <w:tcW w:w="1002" w:type="dxa"/>
            <w:vAlign w:val="center"/>
            <w:hideMark/>
          </w:tcPr>
          <w:p w14:paraId="30AD0C56" w14:textId="77777777" w:rsidR="00F426CF" w:rsidRPr="00F426CF" w:rsidRDefault="00F426CF" w:rsidP="00F426CF">
            <w:pPr>
              <w:jc w:val="center"/>
              <w:rPr>
                <w:del w:id="1947" w:author="Autor"/>
                <w:color w:val="000000"/>
                <w:sz w:val="20"/>
                <w:szCs w:val="20"/>
              </w:rPr>
            </w:pPr>
            <w:del w:id="1948" w:author="Autor">
              <w:r w:rsidRPr="00F426CF">
                <w:rPr>
                  <w:color w:val="000000"/>
                  <w:sz w:val="20"/>
                  <w:szCs w:val="20"/>
                </w:rPr>
                <w:delText>4A.1.4</w:delText>
              </w:r>
            </w:del>
          </w:p>
        </w:tc>
        <w:tc>
          <w:tcPr>
            <w:tcW w:w="4107" w:type="dxa"/>
            <w:gridSpan w:val="3"/>
            <w:vAlign w:val="center"/>
            <w:hideMark/>
          </w:tcPr>
          <w:p w14:paraId="79BF15DB" w14:textId="77777777" w:rsidR="00F426CF" w:rsidRPr="00F426CF" w:rsidRDefault="00F426CF" w:rsidP="00E83484">
            <w:pPr>
              <w:pStyle w:val="Default"/>
              <w:rPr>
                <w:del w:id="1949" w:author="Autor"/>
                <w:sz w:val="20"/>
                <w:szCs w:val="20"/>
              </w:rPr>
            </w:pPr>
            <w:del w:id="1950" w:author="Autor">
              <w:r w:rsidRPr="0024400F">
                <w:rPr>
                  <w:rFonts w:ascii="Times New Roman" w:hAnsi="Times New Roman"/>
                  <w:sz w:val="20"/>
                </w:rPr>
                <w:delText>Je ŽoP spracovaná na predpísanom formulári, vyplnená vo všetkých povinných poliach v súlade s platnými pokynmi k vypĺňaniu ŽoP</w:delText>
              </w:r>
              <w:r w:rsidR="00503240" w:rsidRPr="0024400F">
                <w:rPr>
                  <w:rFonts w:ascii="Times New Roman" w:hAnsi="Times New Roman"/>
                  <w:sz w:val="20"/>
                </w:rPr>
                <w:delText xml:space="preserve">? </w:delText>
              </w:r>
            </w:del>
          </w:p>
        </w:tc>
        <w:tc>
          <w:tcPr>
            <w:tcW w:w="571" w:type="dxa"/>
            <w:vAlign w:val="center"/>
            <w:hideMark/>
          </w:tcPr>
          <w:p w14:paraId="32B671DD" w14:textId="77777777" w:rsidR="00F426CF" w:rsidRPr="00F426CF" w:rsidRDefault="00F426CF" w:rsidP="00F426CF">
            <w:pPr>
              <w:rPr>
                <w:del w:id="1951" w:author="Autor"/>
                <w:color w:val="000000"/>
                <w:sz w:val="20"/>
                <w:szCs w:val="20"/>
              </w:rPr>
            </w:pPr>
            <w:del w:id="1952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70" w:type="dxa"/>
            <w:vAlign w:val="center"/>
            <w:hideMark/>
          </w:tcPr>
          <w:p w14:paraId="1C3AF624" w14:textId="77777777" w:rsidR="00F426CF" w:rsidRPr="00F426CF" w:rsidRDefault="00F426CF" w:rsidP="00F426CF">
            <w:pPr>
              <w:rPr>
                <w:del w:id="1953" w:author="Autor"/>
                <w:color w:val="000000"/>
                <w:sz w:val="20"/>
                <w:szCs w:val="20"/>
              </w:rPr>
            </w:pPr>
            <w:del w:id="1954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852" w:type="dxa"/>
            <w:vAlign w:val="center"/>
            <w:hideMark/>
          </w:tcPr>
          <w:p w14:paraId="1D01882A" w14:textId="77777777" w:rsidR="00F426CF" w:rsidRPr="00F426CF" w:rsidRDefault="00F426CF" w:rsidP="00F426CF">
            <w:pPr>
              <w:rPr>
                <w:del w:id="1955" w:author="Autor"/>
                <w:color w:val="000000"/>
                <w:sz w:val="20"/>
                <w:szCs w:val="20"/>
              </w:rPr>
            </w:pPr>
            <w:del w:id="1956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985" w:type="dxa"/>
            <w:vAlign w:val="center"/>
            <w:hideMark/>
          </w:tcPr>
          <w:p w14:paraId="5ED178DD" w14:textId="77777777" w:rsidR="00F426CF" w:rsidRPr="00F426CF" w:rsidRDefault="00F426CF" w:rsidP="00F426CF">
            <w:pPr>
              <w:jc w:val="both"/>
              <w:rPr>
                <w:del w:id="1957" w:author="Autor"/>
                <w:b/>
                <w:bCs/>
                <w:color w:val="000000"/>
              </w:rPr>
            </w:pPr>
            <w:del w:id="1958" w:author="Autor">
              <w:r w:rsidRPr="00F426CF"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A615FF" w:rsidRPr="00F426CF" w14:paraId="60A3AE76" w14:textId="77777777" w:rsidTr="008278FE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1959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723"/>
          <w:trPrChange w:id="1960" w:author="Autor">
            <w:trPr>
              <w:gridAfter w:val="1"/>
              <w:wAfter w:w="8" w:type="dxa"/>
              <w:trHeight w:val="1020"/>
            </w:trPr>
          </w:trPrChange>
        </w:trPr>
        <w:tc>
          <w:tcPr>
            <w:tcW w:w="1002" w:type="dxa"/>
            <w:vAlign w:val="center"/>
            <w:hideMark/>
            <w:tcPrChange w:id="1961" w:author="Autor">
              <w:tcPr>
                <w:tcW w:w="1002" w:type="dxa"/>
                <w:vAlign w:val="center"/>
                <w:hideMark/>
              </w:tcPr>
            </w:tcPrChange>
          </w:tcPr>
          <w:p w14:paraId="3B830348" w14:textId="71EB1C05" w:rsidR="00A615FF" w:rsidRPr="00F426CF" w:rsidRDefault="00A615FF" w:rsidP="00490843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</w:t>
            </w:r>
            <w:del w:id="1962" w:author="Autor">
              <w:r w:rsidR="00F426CF" w:rsidRPr="00F426CF">
                <w:rPr>
                  <w:color w:val="000000"/>
                  <w:sz w:val="20"/>
                  <w:szCs w:val="20"/>
                </w:rPr>
                <w:delText>5</w:delText>
              </w:r>
            </w:del>
            <w:ins w:id="1963" w:author="Autor">
              <w:r w:rsidR="00490843">
                <w:rPr>
                  <w:color w:val="000000"/>
                  <w:sz w:val="20"/>
                  <w:szCs w:val="20"/>
                </w:rPr>
                <w:t>4</w:t>
              </w:r>
            </w:ins>
          </w:p>
        </w:tc>
        <w:tc>
          <w:tcPr>
            <w:tcW w:w="4107" w:type="dxa"/>
            <w:gridSpan w:val="3"/>
            <w:vAlign w:val="center"/>
            <w:hideMark/>
            <w:tcPrChange w:id="1964" w:author="Autor">
              <w:tcPr>
                <w:tcW w:w="4107" w:type="dxa"/>
                <w:gridSpan w:val="3"/>
                <w:vAlign w:val="center"/>
                <w:hideMark/>
              </w:tcPr>
            </w:tcPrChange>
          </w:tcPr>
          <w:p w14:paraId="2C21B9F3" w14:textId="779549C3" w:rsidR="00A615FF" w:rsidRPr="00F426CF" w:rsidRDefault="00A615FF">
            <w:pPr>
              <w:jc w:val="both"/>
              <w:rPr>
                <w:color w:val="000000"/>
                <w:sz w:val="20"/>
                <w:szCs w:val="20"/>
              </w:rPr>
              <w:pPrChange w:id="1965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Predložil prijímateľ účtovné doklady</w:t>
            </w:r>
            <w:del w:id="1966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r w:rsidRPr="00F426CF">
              <w:rPr>
                <w:color w:val="000000"/>
                <w:sz w:val="20"/>
                <w:szCs w:val="20"/>
              </w:rPr>
              <w:t>, resp. dokumentáciu, ktorá ich nahradzuje</w:t>
            </w:r>
            <w:del w:id="1967" w:author="Autor">
              <w:r w:rsidR="00F426CF" w:rsidRPr="00F426CF">
                <w:rPr>
                  <w:color w:val="000000"/>
                  <w:sz w:val="20"/>
                  <w:szCs w:val="20"/>
                </w:rPr>
                <w:delText>, v originálnom vyhotovení, príp. ním overenú kópiu potvrdenú podpisom štatutárneho orgánu prijímateľa alebo ním poverenej osoby</w:delText>
              </w:r>
            </w:del>
            <w:r w:rsidRPr="00F426CF">
              <w:rPr>
                <w:color w:val="000000"/>
                <w:sz w:val="20"/>
                <w:szCs w:val="20"/>
              </w:rPr>
              <w:t xml:space="preserve"> v 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</w:t>
            </w:r>
            <w:del w:id="1968" w:author="Autor">
              <w:r w:rsidR="00F8414E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1969" w:author="Autor">
              <w:r w:rsidR="002C3A23">
                <w:rPr>
                  <w:color w:val="000000"/>
                  <w:sz w:val="20"/>
                  <w:szCs w:val="20"/>
                </w:rPr>
                <w:t> </w:t>
              </w:r>
            </w:ins>
            <w:r>
              <w:rPr>
                <w:color w:val="000000"/>
                <w:sz w:val="20"/>
                <w:szCs w:val="20"/>
              </w:rPr>
              <w:t>NFP</w:t>
            </w:r>
            <w:del w:id="1970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(v prípade ostatnej podpornej dokumentácie sa nevyžaduje potvrdenie podpisom štatutárneho orgánu)?</w:delText>
              </w:r>
            </w:del>
            <w:ins w:id="1971" w:author="Autor">
              <w:r w:rsidR="002C3A23">
                <w:rPr>
                  <w:color w:val="000000"/>
                  <w:sz w:val="20"/>
                  <w:szCs w:val="20"/>
                </w:rPr>
                <w:t>?</w:t>
              </w:r>
              <w:r w:rsidRPr="00F426CF">
                <w:rPr>
                  <w:color w:val="000000"/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571" w:type="dxa"/>
            <w:vAlign w:val="center"/>
            <w:hideMark/>
            <w:tcPrChange w:id="1972" w:author="Autor">
              <w:tcPr>
                <w:tcW w:w="571" w:type="dxa"/>
                <w:vAlign w:val="center"/>
                <w:hideMark/>
              </w:tcPr>
            </w:tcPrChange>
          </w:tcPr>
          <w:p w14:paraId="24E75C1F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1973" w:author="Autor">
              <w:tcPr>
                <w:tcW w:w="570" w:type="dxa"/>
                <w:vAlign w:val="center"/>
                <w:hideMark/>
              </w:tcPr>
            </w:tcPrChange>
          </w:tcPr>
          <w:p w14:paraId="5AC5D79E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1974" w:author="Autor">
              <w:tcPr>
                <w:tcW w:w="852" w:type="dxa"/>
                <w:vAlign w:val="center"/>
                <w:hideMark/>
              </w:tcPr>
            </w:tcPrChange>
          </w:tcPr>
          <w:p w14:paraId="72EDB7BD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1975" w:author="Autor">
              <w:tcPr>
                <w:tcW w:w="1985" w:type="dxa"/>
                <w:vAlign w:val="center"/>
                <w:hideMark/>
              </w:tcPr>
            </w:tcPrChange>
          </w:tcPr>
          <w:p w14:paraId="24AECAB8" w14:textId="77777777" w:rsidR="00A615FF" w:rsidRPr="00F426CF" w:rsidRDefault="00A615FF" w:rsidP="00A615F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133D3B18" w14:textId="77777777" w:rsidTr="00675C58">
        <w:trPr>
          <w:gridAfter w:val="1"/>
          <w:wAfter w:w="8" w:type="dxa"/>
          <w:trHeight w:val="1298"/>
          <w:del w:id="1976" w:author="Autor"/>
        </w:trPr>
        <w:tc>
          <w:tcPr>
            <w:tcW w:w="1002" w:type="dxa"/>
            <w:vAlign w:val="center"/>
            <w:hideMark/>
          </w:tcPr>
          <w:p w14:paraId="353BB6B3" w14:textId="77777777" w:rsidR="00F426CF" w:rsidRPr="00F426CF" w:rsidRDefault="00F426CF" w:rsidP="00F426CF">
            <w:pPr>
              <w:jc w:val="center"/>
              <w:rPr>
                <w:del w:id="1977" w:author="Autor"/>
                <w:color w:val="000000"/>
                <w:sz w:val="20"/>
                <w:szCs w:val="20"/>
              </w:rPr>
            </w:pPr>
            <w:del w:id="1978" w:author="Autor">
              <w:r w:rsidRPr="00F426CF">
                <w:rPr>
                  <w:color w:val="000000"/>
                  <w:sz w:val="20"/>
                  <w:szCs w:val="20"/>
                </w:rPr>
                <w:delText>4A.1.6</w:delText>
              </w:r>
            </w:del>
          </w:p>
        </w:tc>
        <w:tc>
          <w:tcPr>
            <w:tcW w:w="4107" w:type="dxa"/>
            <w:gridSpan w:val="3"/>
            <w:vAlign w:val="center"/>
            <w:hideMark/>
          </w:tcPr>
          <w:p w14:paraId="4EDCCA6B" w14:textId="77777777" w:rsidR="00F426CF" w:rsidRPr="00F426CF" w:rsidRDefault="00F426CF" w:rsidP="008D0203">
            <w:pPr>
              <w:rPr>
                <w:del w:id="1979" w:author="Autor"/>
                <w:color w:val="000000"/>
                <w:sz w:val="20"/>
                <w:szCs w:val="20"/>
              </w:rPr>
            </w:pPr>
            <w:del w:id="1980" w:author="Autor">
              <w:r w:rsidRPr="00F426CF">
                <w:rPr>
                  <w:color w:val="000000"/>
                  <w:sz w:val="20"/>
                  <w:szCs w:val="20"/>
                </w:rPr>
                <w:delText xml:space="preserve">Bola vykonaná, alebo sa vykonáva v súvislosti s predloženou ŽoP </w:delText>
              </w:r>
              <w:r w:rsidR="001F1F4D">
                <w:rPr>
                  <w:color w:val="000000"/>
                  <w:sz w:val="20"/>
                  <w:szCs w:val="20"/>
                </w:rPr>
                <w:delText>základná</w:delText>
              </w:r>
              <w:r w:rsidRPr="00F426CF">
                <w:rPr>
                  <w:color w:val="000000"/>
                  <w:sz w:val="20"/>
                  <w:szCs w:val="20"/>
                </w:rPr>
                <w:delText xml:space="preserve">  </w:delText>
              </w:r>
              <w:r w:rsidR="001A14F5">
                <w:rPr>
                  <w:color w:val="000000"/>
                  <w:sz w:val="20"/>
                  <w:szCs w:val="20"/>
                </w:rPr>
                <w:delText xml:space="preserve">finančná </w:delText>
              </w:r>
              <w:r w:rsidRPr="00F426CF">
                <w:rPr>
                  <w:color w:val="000000"/>
                  <w:sz w:val="20"/>
                  <w:szCs w:val="20"/>
                </w:rPr>
                <w:delText>kontrola podľa §</w:delText>
              </w:r>
              <w:r w:rsidR="00410D30">
                <w:rPr>
                  <w:color w:val="000000"/>
                  <w:sz w:val="20"/>
                  <w:szCs w:val="20"/>
                </w:rPr>
                <w:delText xml:space="preserve"> </w:delText>
              </w:r>
              <w:r w:rsidR="001F1F4D">
                <w:rPr>
                  <w:color w:val="000000"/>
                  <w:sz w:val="20"/>
                  <w:szCs w:val="20"/>
                </w:rPr>
                <w:delText>7</w:delText>
              </w:r>
              <w:r w:rsidRPr="00F426CF">
                <w:rPr>
                  <w:color w:val="000000"/>
                  <w:sz w:val="20"/>
                  <w:szCs w:val="20"/>
                </w:rPr>
                <w:delText xml:space="preserve"> zákona č.</w:delText>
              </w:r>
              <w:r w:rsidR="001F1F4D">
                <w:rPr>
                  <w:color w:val="000000"/>
                  <w:sz w:val="20"/>
                  <w:szCs w:val="20"/>
                </w:rPr>
                <w:delText xml:space="preserve"> 357/</w:delText>
              </w:r>
              <w:r w:rsidRPr="00F426CF">
                <w:rPr>
                  <w:color w:val="000000"/>
                  <w:sz w:val="20"/>
                  <w:szCs w:val="20"/>
                </w:rPr>
                <w:delText>20</w:delText>
              </w:r>
              <w:r w:rsidR="00A20411">
                <w:rPr>
                  <w:color w:val="000000"/>
                  <w:sz w:val="20"/>
                  <w:szCs w:val="20"/>
                </w:rPr>
                <w:delText>15</w:delText>
              </w:r>
              <w:r w:rsidRPr="00F426CF">
                <w:rPr>
                  <w:color w:val="000000"/>
                  <w:sz w:val="20"/>
                  <w:szCs w:val="20"/>
                </w:rPr>
                <w:delText xml:space="preserve"> Z. z. o finančnej kontrole a audite a o zmene a doplnení niektorých zákonov? </w:delText>
              </w:r>
            </w:del>
          </w:p>
        </w:tc>
        <w:tc>
          <w:tcPr>
            <w:tcW w:w="571" w:type="dxa"/>
            <w:vAlign w:val="center"/>
            <w:hideMark/>
          </w:tcPr>
          <w:p w14:paraId="074E391A" w14:textId="77777777" w:rsidR="00F426CF" w:rsidRPr="00F426CF" w:rsidRDefault="00F426CF" w:rsidP="00F426CF">
            <w:pPr>
              <w:rPr>
                <w:del w:id="1981" w:author="Autor"/>
                <w:color w:val="000000"/>
                <w:sz w:val="20"/>
                <w:szCs w:val="20"/>
              </w:rPr>
            </w:pPr>
            <w:del w:id="1982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70" w:type="dxa"/>
            <w:vAlign w:val="center"/>
            <w:hideMark/>
          </w:tcPr>
          <w:p w14:paraId="5EF13FD5" w14:textId="77777777" w:rsidR="00F426CF" w:rsidRPr="00F426CF" w:rsidRDefault="00F426CF" w:rsidP="00F426CF">
            <w:pPr>
              <w:rPr>
                <w:del w:id="1983" w:author="Autor"/>
                <w:color w:val="000000"/>
                <w:sz w:val="20"/>
                <w:szCs w:val="20"/>
              </w:rPr>
            </w:pPr>
            <w:del w:id="1984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852" w:type="dxa"/>
            <w:vAlign w:val="center"/>
            <w:hideMark/>
          </w:tcPr>
          <w:p w14:paraId="682AC0B8" w14:textId="77777777" w:rsidR="00F426CF" w:rsidRPr="00F426CF" w:rsidRDefault="00F426CF" w:rsidP="00F426CF">
            <w:pPr>
              <w:rPr>
                <w:del w:id="1985" w:author="Autor"/>
                <w:color w:val="000000"/>
                <w:sz w:val="20"/>
                <w:szCs w:val="20"/>
              </w:rPr>
            </w:pPr>
            <w:del w:id="1986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985" w:type="dxa"/>
            <w:vAlign w:val="center"/>
            <w:hideMark/>
          </w:tcPr>
          <w:p w14:paraId="4B3033BA" w14:textId="77777777" w:rsidR="00F426CF" w:rsidRPr="00F426CF" w:rsidRDefault="00F426CF" w:rsidP="00F426CF">
            <w:pPr>
              <w:jc w:val="both"/>
              <w:rPr>
                <w:del w:id="1987" w:author="Autor"/>
                <w:b/>
                <w:bCs/>
                <w:color w:val="000000"/>
              </w:rPr>
            </w:pPr>
            <w:del w:id="1988" w:author="Autor">
              <w:r w:rsidRPr="00F426CF"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F426CF" w:rsidRPr="00F426CF" w14:paraId="08FDE77C" w14:textId="77777777" w:rsidTr="00675C58">
        <w:trPr>
          <w:gridAfter w:val="1"/>
          <w:wAfter w:w="8" w:type="dxa"/>
          <w:trHeight w:val="510"/>
          <w:del w:id="1989" w:author="Autor"/>
        </w:trPr>
        <w:tc>
          <w:tcPr>
            <w:tcW w:w="1002" w:type="dxa"/>
            <w:vAlign w:val="center"/>
            <w:hideMark/>
          </w:tcPr>
          <w:p w14:paraId="2F10B700" w14:textId="77777777" w:rsidR="00F426CF" w:rsidRPr="00F426CF" w:rsidRDefault="00F426CF" w:rsidP="00F426CF">
            <w:pPr>
              <w:jc w:val="center"/>
              <w:rPr>
                <w:del w:id="1990" w:author="Autor"/>
                <w:color w:val="000000"/>
                <w:sz w:val="20"/>
                <w:szCs w:val="20"/>
              </w:rPr>
            </w:pPr>
            <w:del w:id="1991" w:author="Autor">
              <w:r w:rsidRPr="00F426CF">
                <w:rPr>
                  <w:color w:val="000000"/>
                  <w:sz w:val="20"/>
                  <w:szCs w:val="20"/>
                </w:rPr>
                <w:delText>4A.1.7</w:delText>
              </w:r>
            </w:del>
          </w:p>
        </w:tc>
        <w:tc>
          <w:tcPr>
            <w:tcW w:w="4107" w:type="dxa"/>
            <w:gridSpan w:val="3"/>
            <w:vAlign w:val="center"/>
            <w:hideMark/>
          </w:tcPr>
          <w:p w14:paraId="2F494614" w14:textId="77777777" w:rsidR="00F426CF" w:rsidRPr="004E4A29" w:rsidRDefault="00F426CF" w:rsidP="0024400F">
            <w:pPr>
              <w:pStyle w:val="Default"/>
              <w:rPr>
                <w:del w:id="1992" w:author="Autor"/>
                <w:sz w:val="20"/>
              </w:rPr>
            </w:pPr>
            <w:del w:id="1993" w:author="Autor">
              <w:r w:rsidRPr="0024400F">
                <w:rPr>
                  <w:rFonts w:ascii="Times New Roman" w:hAnsi="Times New Roman"/>
                  <w:sz w:val="20"/>
                </w:rPr>
                <w:delText>Je ŽoP podpísaná štatutárnym orgánom prijímateľa alebo ním poverenou osobou</w:delText>
              </w:r>
              <w:r w:rsidR="00503240" w:rsidRPr="0024400F">
                <w:rPr>
                  <w:rFonts w:ascii="Times New Roman" w:hAnsi="Times New Roman"/>
                  <w:sz w:val="20"/>
                </w:rPr>
                <w:delText xml:space="preserve">? </w:delText>
              </w:r>
              <w:r w:rsidRPr="004E4A29">
                <w:rPr>
                  <w:sz w:val="20"/>
                </w:rPr>
                <w:delText xml:space="preserve"> </w:delText>
              </w:r>
            </w:del>
          </w:p>
        </w:tc>
        <w:tc>
          <w:tcPr>
            <w:tcW w:w="571" w:type="dxa"/>
            <w:vAlign w:val="center"/>
            <w:hideMark/>
          </w:tcPr>
          <w:p w14:paraId="29124742" w14:textId="77777777" w:rsidR="00F426CF" w:rsidRPr="00F426CF" w:rsidRDefault="00F426CF" w:rsidP="00F426CF">
            <w:pPr>
              <w:rPr>
                <w:del w:id="1994" w:author="Autor"/>
                <w:color w:val="000000"/>
                <w:sz w:val="20"/>
                <w:szCs w:val="20"/>
              </w:rPr>
            </w:pPr>
            <w:del w:id="1995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70" w:type="dxa"/>
            <w:vAlign w:val="center"/>
            <w:hideMark/>
          </w:tcPr>
          <w:p w14:paraId="3D446839" w14:textId="77777777" w:rsidR="00F426CF" w:rsidRPr="00F426CF" w:rsidRDefault="00F426CF" w:rsidP="00F426CF">
            <w:pPr>
              <w:rPr>
                <w:del w:id="1996" w:author="Autor"/>
                <w:color w:val="000000"/>
                <w:sz w:val="20"/>
                <w:szCs w:val="20"/>
              </w:rPr>
            </w:pPr>
            <w:del w:id="1997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852" w:type="dxa"/>
            <w:vAlign w:val="center"/>
            <w:hideMark/>
          </w:tcPr>
          <w:p w14:paraId="045F23DC" w14:textId="77777777" w:rsidR="00F426CF" w:rsidRPr="00F426CF" w:rsidRDefault="00F426CF" w:rsidP="00F426CF">
            <w:pPr>
              <w:rPr>
                <w:del w:id="1998" w:author="Autor"/>
                <w:color w:val="000000"/>
                <w:sz w:val="20"/>
                <w:szCs w:val="20"/>
              </w:rPr>
            </w:pPr>
            <w:del w:id="1999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985" w:type="dxa"/>
            <w:vAlign w:val="center"/>
            <w:hideMark/>
          </w:tcPr>
          <w:p w14:paraId="50EF5788" w14:textId="77777777" w:rsidR="00F426CF" w:rsidRPr="00F426CF" w:rsidRDefault="00F426CF" w:rsidP="00F426CF">
            <w:pPr>
              <w:jc w:val="both"/>
              <w:rPr>
                <w:del w:id="2000" w:author="Autor"/>
                <w:b/>
                <w:bCs/>
                <w:color w:val="000000"/>
              </w:rPr>
            </w:pPr>
            <w:del w:id="2001" w:author="Autor">
              <w:r w:rsidRPr="00F426CF"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A615FF" w:rsidRPr="00F426CF" w14:paraId="12117BE9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22EB7CF" w14:textId="0FA622D1" w:rsidR="00A615FF" w:rsidRPr="00F426CF" w:rsidRDefault="00490843" w:rsidP="00A615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4A.1.</w:t>
            </w:r>
            <w:del w:id="2002" w:author="Autor">
              <w:r w:rsidR="00F426CF" w:rsidRPr="00F426CF">
                <w:rPr>
                  <w:color w:val="000000"/>
                  <w:sz w:val="20"/>
                  <w:szCs w:val="20"/>
                </w:rPr>
                <w:delText>8</w:delText>
              </w:r>
            </w:del>
            <w:ins w:id="2003" w:author="Autor">
              <w:r>
                <w:rPr>
                  <w:color w:val="000000"/>
                  <w:sz w:val="20"/>
                  <w:szCs w:val="20"/>
                </w:rPr>
                <w:t>5</w:t>
              </w:r>
            </w:ins>
          </w:p>
        </w:tc>
        <w:tc>
          <w:tcPr>
            <w:tcW w:w="4107" w:type="dxa"/>
            <w:gridSpan w:val="3"/>
            <w:vAlign w:val="center"/>
            <w:hideMark/>
          </w:tcPr>
          <w:p w14:paraId="654E6E58" w14:textId="43196380" w:rsidR="00A615FF" w:rsidRPr="00F426CF" w:rsidRDefault="00A615FF">
            <w:pPr>
              <w:jc w:val="both"/>
              <w:rPr>
                <w:color w:val="000000"/>
                <w:sz w:val="20"/>
                <w:szCs w:val="20"/>
              </w:rPr>
              <w:pPrChange w:id="2004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ŽoP v súlade so systémom financovania dohodnutým v zmysle </w:t>
            </w:r>
            <w:r>
              <w:rPr>
                <w:color w:val="000000"/>
                <w:sz w:val="20"/>
                <w:szCs w:val="20"/>
              </w:rPr>
              <w:t>Z</w:t>
            </w:r>
            <w:r w:rsidRPr="00F426CF">
              <w:rPr>
                <w:color w:val="000000"/>
                <w:sz w:val="20"/>
                <w:szCs w:val="20"/>
              </w:rPr>
              <w:t xml:space="preserve">mluvy o NFP? </w:t>
            </w:r>
          </w:p>
        </w:tc>
        <w:tc>
          <w:tcPr>
            <w:tcW w:w="571" w:type="dxa"/>
            <w:vAlign w:val="center"/>
            <w:hideMark/>
          </w:tcPr>
          <w:p w14:paraId="0CEC0043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4D2B918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313B4BF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609D3DD" w14:textId="77777777" w:rsidR="00A615FF" w:rsidRPr="00F426CF" w:rsidRDefault="00A615FF" w:rsidP="00A615F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970A2B" w:rsidRPr="00F426CF" w14:paraId="762B7DD9" w14:textId="77777777" w:rsidTr="008278FE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005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2006" w:author="Autor">
            <w:trPr>
              <w:gridAfter w:val="1"/>
              <w:wAfter w:w="8" w:type="dxa"/>
              <w:trHeight w:val="300"/>
            </w:trPr>
          </w:trPrChange>
        </w:trPr>
        <w:tc>
          <w:tcPr>
            <w:tcW w:w="1002" w:type="dxa"/>
            <w:vAlign w:val="center"/>
            <w:tcPrChange w:id="2007" w:author="Autor">
              <w:tcPr>
                <w:tcW w:w="1002" w:type="dxa"/>
                <w:vAlign w:val="center"/>
              </w:tcPr>
            </w:tcPrChange>
          </w:tcPr>
          <w:p w14:paraId="0BEBB084" w14:textId="73926A30" w:rsidR="00970A2B" w:rsidRPr="00F426CF" w:rsidRDefault="005F0410" w:rsidP="004908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4A.1.</w:t>
            </w:r>
            <w:del w:id="2008" w:author="Autor">
              <w:r w:rsidR="00F426CF" w:rsidRPr="00F426CF">
                <w:rPr>
                  <w:color w:val="000000"/>
                  <w:sz w:val="20"/>
                  <w:szCs w:val="20"/>
                </w:rPr>
                <w:delText>9</w:delText>
              </w:r>
            </w:del>
            <w:ins w:id="2009" w:author="Autor">
              <w:r w:rsidR="00490843">
                <w:rPr>
                  <w:color w:val="000000"/>
                  <w:sz w:val="20"/>
                  <w:szCs w:val="20"/>
                </w:rPr>
                <w:t>6</w:t>
              </w:r>
            </w:ins>
          </w:p>
        </w:tc>
        <w:tc>
          <w:tcPr>
            <w:tcW w:w="4107" w:type="dxa"/>
            <w:gridSpan w:val="3"/>
            <w:vAlign w:val="center"/>
            <w:tcPrChange w:id="2010" w:author="Autor">
              <w:tcPr>
                <w:tcW w:w="4107" w:type="dxa"/>
                <w:gridSpan w:val="3"/>
                <w:vAlign w:val="center"/>
              </w:tcPr>
            </w:tcPrChange>
          </w:tcPr>
          <w:p w14:paraId="6BDF81C1" w14:textId="5300B177" w:rsidR="00970A2B" w:rsidRPr="00F426CF" w:rsidRDefault="00F426CF">
            <w:pPr>
              <w:jc w:val="both"/>
              <w:rPr>
                <w:color w:val="000000"/>
                <w:sz w:val="20"/>
                <w:szCs w:val="20"/>
              </w:rPr>
              <w:pPrChange w:id="2011" w:author="Autor">
                <w:pPr/>
              </w:pPrChange>
            </w:pPr>
            <w:del w:id="2012" w:author="Autor">
              <w:r w:rsidRPr="00F426CF">
                <w:rPr>
                  <w:color w:val="000000"/>
                  <w:sz w:val="20"/>
                  <w:szCs w:val="20"/>
                </w:rPr>
                <w:delText>Bol prijímateľ oprávnený predložiť žiadosť o platbu?</w:delText>
              </w:r>
            </w:del>
            <w:ins w:id="2013" w:author="Autor">
              <w:r w:rsidR="00970A2B" w:rsidRPr="00E97FC4">
                <w:rPr>
                  <w:color w:val="000000" w:themeColor="text1"/>
                  <w:sz w:val="20"/>
                  <w:szCs w:val="20"/>
                </w:rPr>
                <w:t>Spĺňa prijímateľ podmienk</w:t>
              </w:r>
              <w:r w:rsidR="00451B8F">
                <w:rPr>
                  <w:color w:val="000000" w:themeColor="text1"/>
                  <w:sz w:val="20"/>
                  <w:szCs w:val="20"/>
                </w:rPr>
                <w:t>u</w:t>
              </w:r>
              <w:r w:rsidR="00970A2B" w:rsidRPr="00E97FC4">
                <w:rPr>
                  <w:color w:val="000000" w:themeColor="text1"/>
                  <w:sz w:val="20"/>
                  <w:szCs w:val="20"/>
                </w:rPr>
                <w:t xml:space="preserve"> k poskytnutiu príspevku</w:t>
              </w:r>
              <w:r w:rsidR="00BD2BFE">
                <w:rPr>
                  <w:color w:val="000000" w:themeColor="text1"/>
                  <w:sz w:val="20"/>
                  <w:szCs w:val="20"/>
                </w:rPr>
                <w:t xml:space="preserve"> byť </w:t>
              </w:r>
              <w:r w:rsidR="00970A2B" w:rsidRPr="00E97FC4">
                <w:rPr>
                  <w:color w:val="000000" w:themeColor="text1"/>
                  <w:sz w:val="20"/>
                  <w:szCs w:val="20"/>
                  <w:shd w:val="clear" w:color="auto" w:fill="FFFFFF"/>
                </w:rPr>
                <w:t>zapísaný v registri partnerov verejného sektora</w:t>
              </w:r>
              <w:r w:rsidR="00970A2B" w:rsidRPr="00E97FC4">
                <w:rPr>
                  <w:color w:val="000000" w:themeColor="text1"/>
                  <w:sz w:val="20"/>
                  <w:szCs w:val="20"/>
                </w:rPr>
                <w:t xml:space="preserve"> podľa z. č. 315/2016 Z. z. v znení nesk. predpisov?</w:t>
              </w:r>
            </w:ins>
          </w:p>
        </w:tc>
        <w:tc>
          <w:tcPr>
            <w:tcW w:w="571" w:type="dxa"/>
            <w:vAlign w:val="center"/>
            <w:tcPrChange w:id="2014" w:author="Autor">
              <w:tcPr>
                <w:tcW w:w="571" w:type="dxa"/>
                <w:vAlign w:val="center"/>
              </w:tcPr>
            </w:tcPrChange>
          </w:tcPr>
          <w:p w14:paraId="7881C617" w14:textId="5CA51026" w:rsidR="00970A2B" w:rsidRPr="00F426CF" w:rsidRDefault="00F426CF" w:rsidP="00970A2B">
            <w:pPr>
              <w:rPr>
                <w:color w:val="000000"/>
                <w:sz w:val="20"/>
                <w:szCs w:val="20"/>
              </w:rPr>
            </w:pPr>
            <w:del w:id="2015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70" w:type="dxa"/>
            <w:vAlign w:val="center"/>
            <w:tcPrChange w:id="2016" w:author="Autor">
              <w:tcPr>
                <w:tcW w:w="570" w:type="dxa"/>
                <w:vAlign w:val="center"/>
              </w:tcPr>
            </w:tcPrChange>
          </w:tcPr>
          <w:p w14:paraId="25995FA9" w14:textId="43696D8D" w:rsidR="00970A2B" w:rsidRPr="00F426CF" w:rsidRDefault="00F426CF" w:rsidP="00970A2B">
            <w:pPr>
              <w:rPr>
                <w:color w:val="000000"/>
                <w:sz w:val="20"/>
                <w:szCs w:val="20"/>
              </w:rPr>
            </w:pPr>
            <w:del w:id="2017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852" w:type="dxa"/>
            <w:vAlign w:val="center"/>
            <w:tcPrChange w:id="2018" w:author="Autor">
              <w:tcPr>
                <w:tcW w:w="852" w:type="dxa"/>
                <w:vAlign w:val="center"/>
              </w:tcPr>
            </w:tcPrChange>
          </w:tcPr>
          <w:p w14:paraId="07F7A140" w14:textId="3E9C9BB4" w:rsidR="00970A2B" w:rsidRPr="00F426CF" w:rsidRDefault="00F426CF" w:rsidP="00970A2B">
            <w:pPr>
              <w:rPr>
                <w:color w:val="000000"/>
                <w:sz w:val="20"/>
                <w:szCs w:val="20"/>
              </w:rPr>
            </w:pPr>
            <w:del w:id="2019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985" w:type="dxa"/>
            <w:vAlign w:val="center"/>
            <w:tcPrChange w:id="2020" w:author="Autor">
              <w:tcPr>
                <w:tcW w:w="1985" w:type="dxa"/>
                <w:vAlign w:val="center"/>
              </w:tcPr>
            </w:tcPrChange>
          </w:tcPr>
          <w:p w14:paraId="41F1D956" w14:textId="190E2E4C" w:rsidR="00970A2B" w:rsidRPr="008278FE" w:rsidRDefault="00F426CF" w:rsidP="00970A2B">
            <w:pPr>
              <w:jc w:val="both"/>
              <w:rPr>
                <w:b/>
                <w:color w:val="000000"/>
                <w:rPrChange w:id="2021" w:author="Autor">
                  <w:rPr>
                    <w:b/>
                    <w:color w:val="000000"/>
                    <w:sz w:val="20"/>
                  </w:rPr>
                </w:rPrChange>
              </w:rPr>
            </w:pPr>
            <w:del w:id="2022" w:author="Autor">
              <w:r w:rsidRPr="00F426CF"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927EAC" w:rsidRPr="00F426CF" w14:paraId="6B7A99B9" w14:textId="77777777" w:rsidTr="00675C58">
        <w:trPr>
          <w:gridAfter w:val="1"/>
          <w:wAfter w:w="8" w:type="dxa"/>
          <w:trHeight w:val="510"/>
          <w:ins w:id="2023" w:author="Autor"/>
        </w:trPr>
        <w:tc>
          <w:tcPr>
            <w:tcW w:w="1002" w:type="dxa"/>
            <w:vAlign w:val="center"/>
          </w:tcPr>
          <w:p w14:paraId="01B44241" w14:textId="7147E868" w:rsidR="00927EAC" w:rsidRDefault="00927EAC" w:rsidP="00490843">
            <w:pPr>
              <w:jc w:val="center"/>
              <w:rPr>
                <w:ins w:id="2024" w:author="Autor"/>
                <w:color w:val="000000"/>
                <w:sz w:val="20"/>
                <w:szCs w:val="20"/>
              </w:rPr>
            </w:pPr>
            <w:ins w:id="2025" w:author="Autor">
              <w:r>
                <w:rPr>
                  <w:color w:val="000000"/>
                  <w:sz w:val="20"/>
                  <w:szCs w:val="20"/>
                </w:rPr>
                <w:t>4A.1.7</w:t>
              </w:r>
            </w:ins>
          </w:p>
        </w:tc>
        <w:tc>
          <w:tcPr>
            <w:tcW w:w="4107" w:type="dxa"/>
            <w:gridSpan w:val="3"/>
            <w:vAlign w:val="center"/>
          </w:tcPr>
          <w:p w14:paraId="7B5E7307" w14:textId="2843FE7D" w:rsidR="00927EAC" w:rsidRPr="00E97FC4" w:rsidRDefault="00927EAC" w:rsidP="00927EAC">
            <w:pPr>
              <w:jc w:val="both"/>
              <w:rPr>
                <w:ins w:id="2026" w:author="Autor"/>
                <w:color w:val="000000" w:themeColor="text1"/>
                <w:sz w:val="20"/>
                <w:szCs w:val="20"/>
              </w:rPr>
            </w:pPr>
            <w:ins w:id="2027" w:author="Autor">
              <w:r>
                <w:rPr>
                  <w:color w:val="000000"/>
                  <w:sz w:val="20"/>
                  <w:szCs w:val="20"/>
                </w:rPr>
                <w:t>Sú vyn</w:t>
              </w:r>
              <w:r w:rsidRPr="00454540">
                <w:rPr>
                  <w:color w:val="000000"/>
                  <w:sz w:val="20"/>
                  <w:szCs w:val="20"/>
                </w:rPr>
                <w:t>aložené výdavk</w:t>
              </w:r>
              <w:r>
                <w:rPr>
                  <w:color w:val="000000"/>
                  <w:sz w:val="20"/>
                  <w:szCs w:val="20"/>
                </w:rPr>
                <w:t xml:space="preserve">y v súlade </w:t>
              </w:r>
              <w:r w:rsidRPr="00454540">
                <w:rPr>
                  <w:color w:val="000000"/>
                  <w:sz w:val="20"/>
                  <w:szCs w:val="20"/>
                </w:rPr>
                <w:t>so zmluvou/objednávkou s dodávateľom tovarov/služieb/prác vrátane jej dodatkov?</w:t>
              </w:r>
            </w:ins>
          </w:p>
        </w:tc>
        <w:tc>
          <w:tcPr>
            <w:tcW w:w="571" w:type="dxa"/>
            <w:vAlign w:val="center"/>
          </w:tcPr>
          <w:p w14:paraId="716FD552" w14:textId="77777777" w:rsidR="00927EAC" w:rsidRPr="00F426CF" w:rsidRDefault="00927EAC" w:rsidP="00970A2B">
            <w:pPr>
              <w:rPr>
                <w:ins w:id="2028" w:author="Autor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6A578C6B" w14:textId="77777777" w:rsidR="00927EAC" w:rsidRPr="00F426CF" w:rsidRDefault="00927EAC" w:rsidP="00970A2B">
            <w:pPr>
              <w:rPr>
                <w:ins w:id="2029" w:author="Autor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3BB2D8C9" w14:textId="77777777" w:rsidR="00927EAC" w:rsidRPr="00F426CF" w:rsidRDefault="00927EAC" w:rsidP="00970A2B">
            <w:pPr>
              <w:rPr>
                <w:ins w:id="2030" w:author="Autor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73370C8" w14:textId="77777777" w:rsidR="00927EAC" w:rsidRPr="00F426CF" w:rsidRDefault="00927EAC" w:rsidP="00970A2B">
            <w:pPr>
              <w:jc w:val="both"/>
              <w:rPr>
                <w:ins w:id="2031" w:author="Autor"/>
                <w:b/>
                <w:bCs/>
                <w:color w:val="000000"/>
              </w:rPr>
            </w:pPr>
          </w:p>
        </w:tc>
      </w:tr>
      <w:tr w:rsidR="00970A2B" w:rsidRPr="00F426CF" w14:paraId="5DF24DDB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2E36A14F" w14:textId="77777777" w:rsidR="00970A2B" w:rsidRPr="00F426CF" w:rsidRDefault="00970A2B" w:rsidP="00970A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4A.2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00D725AD" w14:textId="77777777" w:rsidR="00970A2B" w:rsidRPr="00F426CF" w:rsidRDefault="00970A2B" w:rsidP="00970A2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Oprávnenosť výdavkov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58CD0662" w14:textId="77777777" w:rsidR="00970A2B" w:rsidRPr="00F426CF" w:rsidRDefault="00970A2B" w:rsidP="00970A2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4C7AC1B5" w14:textId="77777777" w:rsidR="00970A2B" w:rsidRPr="00F426CF" w:rsidRDefault="00970A2B" w:rsidP="00970A2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1C661579" w14:textId="77777777" w:rsidR="00970A2B" w:rsidRPr="00F426CF" w:rsidRDefault="00970A2B" w:rsidP="00970A2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135278D5" w14:textId="77777777" w:rsidR="00970A2B" w:rsidRPr="00F426CF" w:rsidRDefault="00970A2B" w:rsidP="00970A2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0A2B" w:rsidRPr="00F426CF" w14:paraId="5208A1C3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33A1B987" w14:textId="77777777" w:rsidR="00970A2B" w:rsidRPr="00F426CF" w:rsidRDefault="00970A2B" w:rsidP="00970A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4A.2.1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5E574A41" w14:textId="77777777" w:rsidR="00970A2B" w:rsidRPr="00F426CF" w:rsidRDefault="00970A2B" w:rsidP="00970A2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Vecná oprávnenosť výdavku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55C89420" w14:textId="77777777" w:rsidR="00970A2B" w:rsidRPr="00F426CF" w:rsidRDefault="00970A2B" w:rsidP="00970A2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0AE77AC7" w14:textId="77777777" w:rsidR="00970A2B" w:rsidRPr="00F426CF" w:rsidRDefault="00970A2B" w:rsidP="00970A2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6D5DCE07" w14:textId="77777777" w:rsidR="00970A2B" w:rsidRPr="00F426CF" w:rsidRDefault="00970A2B" w:rsidP="00970A2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42B5C30D" w14:textId="77777777" w:rsidR="00970A2B" w:rsidRPr="00F426CF" w:rsidRDefault="00970A2B" w:rsidP="00970A2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70A2B" w:rsidRPr="00F426CF" w14:paraId="7BED3BF4" w14:textId="77777777" w:rsidTr="008278FE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032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440"/>
          <w:trPrChange w:id="2033" w:author="Autor">
            <w:trPr>
              <w:gridAfter w:val="1"/>
              <w:wAfter w:w="8" w:type="dxa"/>
              <w:trHeight w:val="765"/>
            </w:trPr>
          </w:trPrChange>
        </w:trPr>
        <w:tc>
          <w:tcPr>
            <w:tcW w:w="1002" w:type="dxa"/>
            <w:vAlign w:val="center"/>
            <w:hideMark/>
            <w:tcPrChange w:id="2034" w:author="Autor">
              <w:tcPr>
                <w:tcW w:w="1002" w:type="dxa"/>
                <w:vAlign w:val="center"/>
                <w:hideMark/>
              </w:tcPr>
            </w:tcPrChange>
          </w:tcPr>
          <w:p w14:paraId="3032A017" w14:textId="77777777" w:rsidR="00970A2B" w:rsidRPr="00F426CF" w:rsidRDefault="00970A2B" w:rsidP="00970A2B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4A.2.1.1</w:t>
            </w:r>
          </w:p>
        </w:tc>
        <w:tc>
          <w:tcPr>
            <w:tcW w:w="4107" w:type="dxa"/>
            <w:gridSpan w:val="3"/>
            <w:vAlign w:val="center"/>
            <w:hideMark/>
            <w:tcPrChange w:id="2035" w:author="Autor">
              <w:tcPr>
                <w:tcW w:w="4107" w:type="dxa"/>
                <w:gridSpan w:val="3"/>
                <w:vAlign w:val="center"/>
                <w:hideMark/>
              </w:tcPr>
            </w:tcPrChange>
          </w:tcPr>
          <w:p w14:paraId="21345B90" w14:textId="77777777" w:rsidR="00970A2B" w:rsidRPr="00F426CF" w:rsidRDefault="00970A2B">
            <w:pPr>
              <w:jc w:val="both"/>
              <w:rPr>
                <w:color w:val="000000"/>
                <w:sz w:val="20"/>
                <w:szCs w:val="20"/>
              </w:rPr>
              <w:pPrChange w:id="2036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 xml:space="preserve">Sú údaje na účtovných dokladoch, resp. dokumentácii, ktorá ich nahradzuje, matematicky správne (vo vzťahu k množstvu a jednotkovej cene, k objemu a jednotkovej cene, súčtov jednotlivých položiek)? </w:t>
            </w:r>
          </w:p>
        </w:tc>
        <w:tc>
          <w:tcPr>
            <w:tcW w:w="571" w:type="dxa"/>
            <w:vAlign w:val="center"/>
            <w:hideMark/>
            <w:tcPrChange w:id="2037" w:author="Autor">
              <w:tcPr>
                <w:tcW w:w="571" w:type="dxa"/>
                <w:vAlign w:val="center"/>
                <w:hideMark/>
              </w:tcPr>
            </w:tcPrChange>
          </w:tcPr>
          <w:p w14:paraId="70A9688B" w14:textId="77777777" w:rsidR="00970A2B" w:rsidRPr="00F426CF" w:rsidRDefault="00970A2B" w:rsidP="00970A2B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038" w:author="Autor">
              <w:tcPr>
                <w:tcW w:w="570" w:type="dxa"/>
                <w:vAlign w:val="center"/>
                <w:hideMark/>
              </w:tcPr>
            </w:tcPrChange>
          </w:tcPr>
          <w:p w14:paraId="2E1C9668" w14:textId="77777777" w:rsidR="00970A2B" w:rsidRPr="00F426CF" w:rsidRDefault="00970A2B" w:rsidP="00970A2B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039" w:author="Autor">
              <w:tcPr>
                <w:tcW w:w="852" w:type="dxa"/>
                <w:vAlign w:val="center"/>
                <w:hideMark/>
              </w:tcPr>
            </w:tcPrChange>
          </w:tcPr>
          <w:p w14:paraId="19C2DBA4" w14:textId="77777777" w:rsidR="00970A2B" w:rsidRPr="00F426CF" w:rsidRDefault="00970A2B" w:rsidP="00970A2B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040" w:author="Autor">
              <w:tcPr>
                <w:tcW w:w="1985" w:type="dxa"/>
                <w:vAlign w:val="center"/>
                <w:hideMark/>
              </w:tcPr>
            </w:tcPrChange>
          </w:tcPr>
          <w:p w14:paraId="6370DD78" w14:textId="77777777" w:rsidR="00970A2B" w:rsidRPr="00F426CF" w:rsidRDefault="00970A2B" w:rsidP="00970A2B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970A2B" w:rsidRPr="00F426CF" w14:paraId="35681137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721E70A" w14:textId="77777777" w:rsidR="00970A2B" w:rsidRPr="00F426CF" w:rsidRDefault="00970A2B" w:rsidP="00970A2B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AA95DF2" w14:textId="2FCCB73E" w:rsidR="00970A2B" w:rsidRPr="00954D48" w:rsidRDefault="00970A2B">
            <w:pPr>
              <w:jc w:val="both"/>
              <w:rPr>
                <w:color w:val="000000"/>
                <w:sz w:val="20"/>
                <w:szCs w:val="20"/>
              </w:rPr>
              <w:pPrChange w:id="2041" w:author="Autor">
                <w:pPr/>
              </w:pPrChange>
            </w:pPr>
            <w:r w:rsidRPr="00954D48">
              <w:rPr>
                <w:color w:val="000000"/>
                <w:sz w:val="20"/>
                <w:szCs w:val="20"/>
              </w:rPr>
              <w:t>Zodpovedá nárokovaná čiastka v ŽoP údajom uvedeným v priložených účtovných dokladoch, resp. dokumentácii, ktorá ich nahradzuje?</w:t>
            </w:r>
          </w:p>
        </w:tc>
        <w:tc>
          <w:tcPr>
            <w:tcW w:w="571" w:type="dxa"/>
            <w:vAlign w:val="center"/>
            <w:hideMark/>
          </w:tcPr>
          <w:p w14:paraId="5E85FBA8" w14:textId="77777777" w:rsidR="00970A2B" w:rsidRPr="00F426CF" w:rsidRDefault="00970A2B" w:rsidP="00970A2B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51447B4" w14:textId="77777777" w:rsidR="00970A2B" w:rsidRPr="00F426CF" w:rsidRDefault="00970A2B" w:rsidP="00970A2B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60F9EE8" w14:textId="77777777" w:rsidR="00970A2B" w:rsidRPr="00F426CF" w:rsidRDefault="00970A2B" w:rsidP="00970A2B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04FEDF2" w14:textId="77777777" w:rsidR="00970A2B" w:rsidRPr="00F426CF" w:rsidRDefault="00970A2B" w:rsidP="00970A2B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7B97ABF5" w14:textId="77777777" w:rsidTr="00675C58">
        <w:trPr>
          <w:gridAfter w:val="1"/>
          <w:wAfter w:w="8" w:type="dxa"/>
          <w:trHeight w:val="510"/>
          <w:del w:id="2042" w:author="Autor"/>
        </w:trPr>
        <w:tc>
          <w:tcPr>
            <w:tcW w:w="1002" w:type="dxa"/>
            <w:vAlign w:val="center"/>
            <w:hideMark/>
          </w:tcPr>
          <w:p w14:paraId="5012CE49" w14:textId="77777777" w:rsidR="00F426CF" w:rsidRPr="00F426CF" w:rsidRDefault="00F426CF" w:rsidP="00F426CF">
            <w:pPr>
              <w:jc w:val="center"/>
              <w:rPr>
                <w:del w:id="2043" w:author="Autor"/>
                <w:color w:val="000000"/>
                <w:sz w:val="20"/>
                <w:szCs w:val="20"/>
              </w:rPr>
            </w:pPr>
            <w:del w:id="2044" w:author="Autor">
              <w:r w:rsidRPr="00F426CF">
                <w:rPr>
                  <w:color w:val="000000"/>
                  <w:sz w:val="20"/>
                  <w:szCs w:val="20"/>
                </w:rPr>
                <w:delText>4A.2.1.3</w:delText>
              </w:r>
            </w:del>
          </w:p>
        </w:tc>
        <w:tc>
          <w:tcPr>
            <w:tcW w:w="4107" w:type="dxa"/>
            <w:gridSpan w:val="3"/>
            <w:vAlign w:val="center"/>
            <w:hideMark/>
          </w:tcPr>
          <w:p w14:paraId="7C809497" w14:textId="77777777" w:rsidR="00F426CF" w:rsidRPr="00F426CF" w:rsidRDefault="00F426CF" w:rsidP="00F426CF">
            <w:pPr>
              <w:rPr>
                <w:del w:id="2045" w:author="Autor"/>
                <w:color w:val="000000"/>
                <w:sz w:val="20"/>
                <w:szCs w:val="20"/>
              </w:rPr>
            </w:pPr>
            <w:del w:id="2046" w:author="Autor">
              <w:r w:rsidRPr="00F426CF">
                <w:rPr>
                  <w:color w:val="000000"/>
                  <w:sz w:val="20"/>
                  <w:szCs w:val="20"/>
                </w:rPr>
                <w:delText>Súhlasia číselné prepočty jednotlivých položiek v ŽoP a priložených účtovných dokladoch, resp. dokumentácii, ktorá ich nahradzuje?</w:delText>
              </w:r>
            </w:del>
          </w:p>
        </w:tc>
        <w:tc>
          <w:tcPr>
            <w:tcW w:w="571" w:type="dxa"/>
            <w:vAlign w:val="center"/>
            <w:hideMark/>
          </w:tcPr>
          <w:p w14:paraId="6BD16F65" w14:textId="77777777" w:rsidR="00F426CF" w:rsidRPr="00F426CF" w:rsidRDefault="00F426CF" w:rsidP="00F426CF">
            <w:pPr>
              <w:rPr>
                <w:del w:id="2047" w:author="Autor"/>
                <w:color w:val="000000"/>
                <w:sz w:val="20"/>
                <w:szCs w:val="20"/>
              </w:rPr>
            </w:pPr>
            <w:del w:id="2048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70" w:type="dxa"/>
            <w:vAlign w:val="center"/>
            <w:hideMark/>
          </w:tcPr>
          <w:p w14:paraId="5CAB7059" w14:textId="77777777" w:rsidR="00F426CF" w:rsidRPr="00F426CF" w:rsidRDefault="00F426CF" w:rsidP="00F426CF">
            <w:pPr>
              <w:rPr>
                <w:del w:id="2049" w:author="Autor"/>
                <w:color w:val="000000"/>
                <w:sz w:val="20"/>
                <w:szCs w:val="20"/>
              </w:rPr>
            </w:pPr>
            <w:del w:id="2050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852" w:type="dxa"/>
            <w:vAlign w:val="center"/>
            <w:hideMark/>
          </w:tcPr>
          <w:p w14:paraId="3801ED82" w14:textId="77777777" w:rsidR="00F426CF" w:rsidRPr="00F426CF" w:rsidRDefault="00F426CF" w:rsidP="00F426CF">
            <w:pPr>
              <w:rPr>
                <w:del w:id="2051" w:author="Autor"/>
                <w:color w:val="000000"/>
                <w:sz w:val="20"/>
                <w:szCs w:val="20"/>
              </w:rPr>
            </w:pPr>
            <w:del w:id="2052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985" w:type="dxa"/>
            <w:vAlign w:val="center"/>
            <w:hideMark/>
          </w:tcPr>
          <w:p w14:paraId="3D0172A3" w14:textId="77777777" w:rsidR="00F426CF" w:rsidRPr="00F426CF" w:rsidRDefault="00F426CF" w:rsidP="00F426CF">
            <w:pPr>
              <w:jc w:val="both"/>
              <w:rPr>
                <w:del w:id="2053" w:author="Autor"/>
                <w:b/>
                <w:bCs/>
                <w:color w:val="000000"/>
              </w:rPr>
            </w:pPr>
            <w:del w:id="2054" w:author="Autor">
              <w:r w:rsidRPr="00F426CF"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8400CF" w:rsidRPr="00F426CF" w14:paraId="222A48F4" w14:textId="77777777" w:rsidTr="008278FE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055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2056" w:author="Autor">
            <w:trPr>
              <w:gridAfter w:val="1"/>
              <w:wAfter w:w="8" w:type="dxa"/>
              <w:trHeight w:val="300"/>
            </w:trPr>
          </w:trPrChange>
        </w:trPr>
        <w:tc>
          <w:tcPr>
            <w:tcW w:w="1002" w:type="dxa"/>
            <w:vAlign w:val="center"/>
            <w:tcPrChange w:id="2057" w:author="Autor">
              <w:tcPr>
                <w:tcW w:w="1002" w:type="dxa"/>
                <w:vAlign w:val="center"/>
              </w:tcPr>
            </w:tcPrChange>
          </w:tcPr>
          <w:p w14:paraId="7D2904D8" w14:textId="04ACC08E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</w:t>
            </w:r>
            <w:del w:id="2058" w:author="Autor">
              <w:r w:rsidR="00F426CF" w:rsidRPr="00F426CF">
                <w:rPr>
                  <w:color w:val="000000"/>
                  <w:sz w:val="20"/>
                  <w:szCs w:val="20"/>
                </w:rPr>
                <w:delText>4</w:delText>
              </w:r>
            </w:del>
            <w:ins w:id="2059" w:author="Autor">
              <w:r w:rsidRPr="00F426CF">
                <w:rPr>
                  <w:color w:val="000000"/>
                  <w:sz w:val="20"/>
                  <w:szCs w:val="20"/>
                </w:rPr>
                <w:t>3</w:t>
              </w:r>
            </w:ins>
          </w:p>
        </w:tc>
        <w:tc>
          <w:tcPr>
            <w:tcW w:w="4107" w:type="dxa"/>
            <w:gridSpan w:val="3"/>
            <w:vAlign w:val="center"/>
            <w:tcPrChange w:id="2060" w:author="Autor">
              <w:tcPr>
                <w:tcW w:w="4107" w:type="dxa"/>
                <w:gridSpan w:val="3"/>
                <w:vAlign w:val="center"/>
              </w:tcPr>
            </w:tcPrChange>
          </w:tcPr>
          <w:p w14:paraId="29ABC662" w14:textId="48297B7C" w:rsidR="008400CF" w:rsidRPr="008278FE" w:rsidRDefault="008400CF">
            <w:pPr>
              <w:jc w:val="both"/>
              <w:rPr>
                <w:strike/>
                <w:color w:val="000000"/>
                <w:sz w:val="20"/>
                <w:rPrChange w:id="2061" w:author="Autor">
                  <w:rPr>
                    <w:color w:val="000000"/>
                    <w:sz w:val="20"/>
                  </w:rPr>
                </w:rPrChange>
              </w:rPr>
              <w:pPrChange w:id="2062" w:author="Autor">
                <w:pPr/>
              </w:pPrChange>
            </w:pPr>
            <w:r w:rsidRPr="00954D48">
              <w:rPr>
                <w:color w:val="000000"/>
                <w:sz w:val="20"/>
                <w:szCs w:val="20"/>
              </w:rPr>
              <w:t xml:space="preserve">Je výdavok v súlade s pravidlami a podmienkami stanovenými v Zmluve o NFP? </w:t>
            </w:r>
          </w:p>
        </w:tc>
        <w:tc>
          <w:tcPr>
            <w:tcW w:w="571" w:type="dxa"/>
            <w:vAlign w:val="center"/>
            <w:tcPrChange w:id="2063" w:author="Autor">
              <w:tcPr>
                <w:tcW w:w="571" w:type="dxa"/>
                <w:vAlign w:val="center"/>
              </w:tcPr>
            </w:tcPrChange>
          </w:tcPr>
          <w:p w14:paraId="3DE67771" w14:textId="7263C673" w:rsidR="008400CF" w:rsidRPr="00F426CF" w:rsidRDefault="00F426CF" w:rsidP="008400CF">
            <w:pPr>
              <w:rPr>
                <w:color w:val="000000"/>
                <w:sz w:val="20"/>
                <w:szCs w:val="20"/>
              </w:rPr>
            </w:pPr>
            <w:del w:id="2064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70" w:type="dxa"/>
            <w:vAlign w:val="center"/>
            <w:tcPrChange w:id="2065" w:author="Autor">
              <w:tcPr>
                <w:tcW w:w="570" w:type="dxa"/>
                <w:vAlign w:val="center"/>
              </w:tcPr>
            </w:tcPrChange>
          </w:tcPr>
          <w:p w14:paraId="4D80FBB9" w14:textId="78C112D3" w:rsidR="008400CF" w:rsidRPr="00F426CF" w:rsidRDefault="00F426CF" w:rsidP="008400CF">
            <w:pPr>
              <w:rPr>
                <w:color w:val="000000"/>
                <w:sz w:val="20"/>
                <w:szCs w:val="20"/>
              </w:rPr>
            </w:pPr>
            <w:del w:id="2066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852" w:type="dxa"/>
            <w:vAlign w:val="center"/>
            <w:tcPrChange w:id="2067" w:author="Autor">
              <w:tcPr>
                <w:tcW w:w="852" w:type="dxa"/>
                <w:vAlign w:val="center"/>
              </w:tcPr>
            </w:tcPrChange>
          </w:tcPr>
          <w:p w14:paraId="6845C198" w14:textId="21FC1BF8" w:rsidR="008400CF" w:rsidRPr="00F426CF" w:rsidRDefault="00F426CF" w:rsidP="008400CF">
            <w:pPr>
              <w:rPr>
                <w:color w:val="000000"/>
                <w:sz w:val="20"/>
                <w:szCs w:val="20"/>
              </w:rPr>
            </w:pPr>
            <w:del w:id="2068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985" w:type="dxa"/>
            <w:vAlign w:val="center"/>
            <w:tcPrChange w:id="2069" w:author="Autor">
              <w:tcPr>
                <w:tcW w:w="1985" w:type="dxa"/>
                <w:vAlign w:val="center"/>
              </w:tcPr>
            </w:tcPrChange>
          </w:tcPr>
          <w:p w14:paraId="5720D8CE" w14:textId="5FC9C18C" w:rsidR="008400CF" w:rsidRPr="008278FE" w:rsidRDefault="00F426CF" w:rsidP="008400CF">
            <w:pPr>
              <w:jc w:val="both"/>
              <w:rPr>
                <w:b/>
                <w:color w:val="000000"/>
                <w:rPrChange w:id="2070" w:author="Autor">
                  <w:rPr>
                    <w:b/>
                    <w:color w:val="000000"/>
                    <w:sz w:val="20"/>
                  </w:rPr>
                </w:rPrChange>
              </w:rPr>
            </w:pPr>
            <w:del w:id="2071" w:author="Autor">
              <w:r w:rsidRPr="00F426CF"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8400CF" w:rsidRPr="00F426CF" w14:paraId="6D110346" w14:textId="77777777" w:rsidTr="008400CF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2F3B3A56" w14:textId="5A130A80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</w:t>
            </w:r>
            <w:del w:id="2072" w:author="Autor">
              <w:r w:rsidR="00F426CF" w:rsidRPr="00F426CF">
                <w:rPr>
                  <w:color w:val="000000"/>
                  <w:sz w:val="20"/>
                  <w:szCs w:val="20"/>
                </w:rPr>
                <w:delText>5</w:delText>
              </w:r>
            </w:del>
            <w:ins w:id="2073" w:author="Autor">
              <w:r>
                <w:rPr>
                  <w:color w:val="000000"/>
                  <w:sz w:val="20"/>
                  <w:szCs w:val="20"/>
                </w:rPr>
                <w:t>4</w:t>
              </w:r>
            </w:ins>
          </w:p>
        </w:tc>
        <w:tc>
          <w:tcPr>
            <w:tcW w:w="4107" w:type="dxa"/>
            <w:gridSpan w:val="3"/>
            <w:vAlign w:val="center"/>
          </w:tcPr>
          <w:p w14:paraId="0E39C99D" w14:textId="7A730FCC" w:rsidR="008400CF" w:rsidRPr="00954D48" w:rsidRDefault="008400CF">
            <w:pPr>
              <w:jc w:val="both"/>
              <w:rPr>
                <w:color w:val="000000"/>
                <w:sz w:val="20"/>
                <w:szCs w:val="20"/>
              </w:rPr>
              <w:pPrChange w:id="2074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Je výdavok vynaložený na aktivitu/aktivity projektu?</w:t>
            </w:r>
          </w:p>
        </w:tc>
        <w:tc>
          <w:tcPr>
            <w:tcW w:w="571" w:type="dxa"/>
            <w:vAlign w:val="center"/>
            <w:hideMark/>
          </w:tcPr>
          <w:p w14:paraId="59F853B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6B1735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0A2D03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11A67E9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1CC82DBE" w14:textId="77777777" w:rsidTr="008278FE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075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00"/>
          <w:trPrChange w:id="2076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2077" w:author="Autor">
              <w:tcPr>
                <w:tcW w:w="1002" w:type="dxa"/>
                <w:vAlign w:val="center"/>
                <w:hideMark/>
              </w:tcPr>
            </w:tcPrChange>
          </w:tcPr>
          <w:p w14:paraId="40B79185" w14:textId="2786A6E5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</w:t>
            </w:r>
            <w:del w:id="2078" w:author="Autor">
              <w:r w:rsidR="00F426CF" w:rsidRPr="00F426CF">
                <w:rPr>
                  <w:color w:val="000000"/>
                  <w:sz w:val="20"/>
                  <w:szCs w:val="20"/>
                </w:rPr>
                <w:delText>6</w:delText>
              </w:r>
            </w:del>
            <w:ins w:id="2079" w:author="Autor">
              <w:r>
                <w:rPr>
                  <w:color w:val="000000"/>
                  <w:sz w:val="20"/>
                  <w:szCs w:val="20"/>
                </w:rPr>
                <w:t>5</w:t>
              </w:r>
            </w:ins>
          </w:p>
        </w:tc>
        <w:tc>
          <w:tcPr>
            <w:tcW w:w="4107" w:type="dxa"/>
            <w:gridSpan w:val="3"/>
            <w:vAlign w:val="center"/>
            <w:tcPrChange w:id="2080" w:author="Autor">
              <w:tcPr>
                <w:tcW w:w="4107" w:type="dxa"/>
                <w:gridSpan w:val="3"/>
                <w:vAlign w:val="center"/>
              </w:tcPr>
            </w:tcPrChange>
          </w:tcPr>
          <w:p w14:paraId="5D567B00" w14:textId="2B31F774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081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Bolo preukázané dodržanie príslušnej časti rozpočtu projektu (napr. jednotková sadzba, počet jednotiek, výdavky spolu pre danú položku rozpočtu)?</w:t>
            </w:r>
          </w:p>
        </w:tc>
        <w:tc>
          <w:tcPr>
            <w:tcW w:w="571" w:type="dxa"/>
            <w:vAlign w:val="center"/>
            <w:hideMark/>
            <w:tcPrChange w:id="2082" w:author="Autor">
              <w:tcPr>
                <w:tcW w:w="571" w:type="dxa"/>
                <w:vAlign w:val="center"/>
                <w:hideMark/>
              </w:tcPr>
            </w:tcPrChange>
          </w:tcPr>
          <w:p w14:paraId="59B9871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083" w:author="Autor">
              <w:tcPr>
                <w:tcW w:w="570" w:type="dxa"/>
                <w:vAlign w:val="center"/>
                <w:hideMark/>
              </w:tcPr>
            </w:tcPrChange>
          </w:tcPr>
          <w:p w14:paraId="3D8154C1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084" w:author="Autor">
              <w:tcPr>
                <w:tcW w:w="852" w:type="dxa"/>
                <w:vAlign w:val="center"/>
                <w:hideMark/>
              </w:tcPr>
            </w:tcPrChange>
          </w:tcPr>
          <w:p w14:paraId="259D353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085" w:author="Autor">
              <w:tcPr>
                <w:tcW w:w="1985" w:type="dxa"/>
                <w:vAlign w:val="center"/>
                <w:hideMark/>
              </w:tcPr>
            </w:tcPrChange>
          </w:tcPr>
          <w:p w14:paraId="1B0EAB23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1B7C1121" w14:textId="77777777" w:rsidTr="008400C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68F8533" w14:textId="73BD6339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</w:t>
            </w:r>
            <w:del w:id="2086" w:author="Autor">
              <w:r w:rsidR="00F426CF" w:rsidRPr="00F426CF">
                <w:rPr>
                  <w:color w:val="000000"/>
                  <w:sz w:val="20"/>
                  <w:szCs w:val="20"/>
                </w:rPr>
                <w:delText>7</w:delText>
              </w:r>
            </w:del>
            <w:ins w:id="2087" w:author="Autor">
              <w:r>
                <w:rPr>
                  <w:color w:val="000000"/>
                  <w:sz w:val="20"/>
                  <w:szCs w:val="20"/>
                </w:rPr>
                <w:t>6</w:t>
              </w:r>
            </w:ins>
          </w:p>
        </w:tc>
        <w:tc>
          <w:tcPr>
            <w:tcW w:w="4107" w:type="dxa"/>
            <w:gridSpan w:val="3"/>
            <w:vAlign w:val="center"/>
          </w:tcPr>
          <w:p w14:paraId="0AF5D1B1" w14:textId="36EED7CF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088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 xml:space="preserve">Bolo preukázané dodržanie celkovej sumy za príslušnú skupinu výdavkov a celkovej sumy NFP v 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137A36D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295964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FB36EB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1AB80E1" w14:textId="77777777" w:rsidR="008400CF" w:rsidRPr="008278FE" w:rsidRDefault="008400CF" w:rsidP="008400CF">
            <w:pPr>
              <w:jc w:val="both"/>
              <w:rPr>
                <w:b/>
                <w:color w:val="000000"/>
                <w:sz w:val="20"/>
                <w:rPrChange w:id="2089" w:author="Autor">
                  <w:rPr>
                    <w:b/>
                    <w:color w:val="000000"/>
                  </w:rPr>
                </w:rPrChange>
              </w:rPr>
            </w:pPr>
            <w:r w:rsidRPr="008278FE">
              <w:rPr>
                <w:b/>
                <w:color w:val="000000"/>
                <w:sz w:val="20"/>
                <w:rPrChange w:id="2090" w:author="Autor">
                  <w:rPr>
                    <w:b/>
                    <w:color w:val="000000"/>
                  </w:rPr>
                </w:rPrChange>
              </w:rPr>
              <w:t> </w:t>
            </w:r>
          </w:p>
        </w:tc>
      </w:tr>
      <w:tr w:rsidR="008400CF" w:rsidRPr="00F426CF" w14:paraId="1C147C3D" w14:textId="77777777" w:rsidTr="008278FE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091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2092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2093" w:author="Autor">
              <w:tcPr>
                <w:tcW w:w="1002" w:type="dxa"/>
                <w:vAlign w:val="center"/>
                <w:hideMark/>
              </w:tcPr>
            </w:tcPrChange>
          </w:tcPr>
          <w:p w14:paraId="01A9ED38" w14:textId="43947F36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</w:t>
            </w:r>
            <w:del w:id="2094" w:author="Autor">
              <w:r w:rsidR="00F426CF" w:rsidRPr="00F426CF">
                <w:rPr>
                  <w:color w:val="000000"/>
                  <w:sz w:val="20"/>
                  <w:szCs w:val="20"/>
                </w:rPr>
                <w:delText>8</w:delText>
              </w:r>
            </w:del>
            <w:ins w:id="2095" w:author="Autor">
              <w:r>
                <w:rPr>
                  <w:color w:val="000000"/>
                  <w:sz w:val="20"/>
                  <w:szCs w:val="20"/>
                </w:rPr>
                <w:t>7</w:t>
              </w:r>
            </w:ins>
          </w:p>
        </w:tc>
        <w:tc>
          <w:tcPr>
            <w:tcW w:w="4107" w:type="dxa"/>
            <w:gridSpan w:val="3"/>
            <w:shd w:val="clear" w:color="auto" w:fill="auto"/>
            <w:vAlign w:val="center"/>
            <w:tcPrChange w:id="2096" w:author="Autor">
              <w:tcPr>
                <w:tcW w:w="4107" w:type="dxa"/>
                <w:gridSpan w:val="3"/>
                <w:vAlign w:val="center"/>
              </w:tcPr>
            </w:tcPrChange>
          </w:tcPr>
          <w:p w14:paraId="6EFE22BB" w14:textId="32E11E0C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097" w:author="Autor">
                <w:pPr/>
              </w:pPrChange>
            </w:pPr>
            <w:r w:rsidRPr="00C6143D">
              <w:rPr>
                <w:color w:val="000000"/>
                <w:sz w:val="20"/>
                <w:szCs w:val="20"/>
              </w:rPr>
              <w:t>Je DPH pri deklarovaných výdavkoch v ŽoP prijímateľa, ktorý je platiteľom DPH oprávneným výdavkom</w:t>
            </w:r>
            <w:del w:id="2098" w:author="Autor">
              <w:r w:rsidR="00F426CF" w:rsidRPr="00F426CF">
                <w:rPr>
                  <w:color w:val="000000"/>
                  <w:sz w:val="20"/>
                  <w:szCs w:val="20"/>
                </w:rPr>
                <w:delText xml:space="preserve"> ? </w:delText>
              </w:r>
            </w:del>
            <w:ins w:id="2099" w:author="Autor">
              <w:r w:rsidRPr="00C6143D">
                <w:rPr>
                  <w:color w:val="000000"/>
                  <w:sz w:val="20"/>
                  <w:szCs w:val="20"/>
                </w:rPr>
                <w:t>? (T. j. Prijímateľ si neuplatňuje nárok na DPH prislúchajúci danému výdavku úplne alebo z časti voči daňovému úradu a výdavok sa nenachádza v </w:t>
              </w:r>
              <w:r w:rsidRPr="00C6143D">
                <w:rPr>
                  <w:color w:val="494949"/>
                  <w:sz w:val="20"/>
                  <w:szCs w:val="20"/>
                  <w:shd w:val="clear" w:color="auto" w:fill="FFFFFF"/>
                </w:rPr>
                <w:t>záznamoch o  prijatých tovaroch a službách s možnos</w:t>
              </w:r>
              <w:r w:rsidRPr="00C6143D">
                <w:rPr>
                  <w:rFonts w:hint="eastAsia"/>
                  <w:color w:val="494949"/>
                  <w:sz w:val="20"/>
                  <w:szCs w:val="20"/>
                  <w:shd w:val="clear" w:color="auto" w:fill="FFFFFF"/>
                </w:rPr>
                <w:t>ť</w:t>
              </w:r>
              <w:r w:rsidRPr="00C6143D">
                <w:rPr>
                  <w:color w:val="494949"/>
                  <w:sz w:val="20"/>
                  <w:szCs w:val="20"/>
                  <w:shd w:val="clear" w:color="auto" w:fill="FFFFFF"/>
                </w:rPr>
                <w:t>ou odpo</w:t>
              </w:r>
              <w:r w:rsidRPr="00C6143D">
                <w:rPr>
                  <w:rFonts w:hint="eastAsia"/>
                  <w:color w:val="494949"/>
                  <w:sz w:val="20"/>
                  <w:szCs w:val="20"/>
                  <w:shd w:val="clear" w:color="auto" w:fill="FFFFFF"/>
                </w:rPr>
                <w:t>čí</w:t>
              </w:r>
              <w:r w:rsidRPr="00C6143D">
                <w:rPr>
                  <w:color w:val="494949"/>
                  <w:sz w:val="20"/>
                  <w:szCs w:val="20"/>
                  <w:shd w:val="clear" w:color="auto" w:fill="FFFFFF"/>
                </w:rPr>
                <w:t>tania dane alebo s možnos</w:t>
              </w:r>
              <w:r w:rsidRPr="00C6143D">
                <w:rPr>
                  <w:rFonts w:hint="eastAsia"/>
                  <w:color w:val="494949"/>
                  <w:sz w:val="20"/>
                  <w:szCs w:val="20"/>
                  <w:shd w:val="clear" w:color="auto" w:fill="FFFFFF"/>
                </w:rPr>
                <w:t>ť</w:t>
              </w:r>
              <w:r w:rsidRPr="00C6143D">
                <w:rPr>
                  <w:color w:val="494949"/>
                  <w:sz w:val="20"/>
                  <w:szCs w:val="20"/>
                  <w:shd w:val="clear" w:color="auto" w:fill="FFFFFF"/>
                </w:rPr>
                <w:t>ou pomerného odpo</w:t>
              </w:r>
              <w:r w:rsidRPr="00C6143D">
                <w:rPr>
                  <w:rFonts w:hint="eastAsia"/>
                  <w:color w:val="494949"/>
                  <w:sz w:val="20"/>
                  <w:szCs w:val="20"/>
                  <w:shd w:val="clear" w:color="auto" w:fill="FFFFFF"/>
                </w:rPr>
                <w:t>čí</w:t>
              </w:r>
              <w:r w:rsidRPr="00C6143D">
                <w:rPr>
                  <w:color w:val="494949"/>
                  <w:sz w:val="20"/>
                  <w:szCs w:val="20"/>
                  <w:shd w:val="clear" w:color="auto" w:fill="FFFFFF"/>
                </w:rPr>
                <w:t>tania dane, ktoré je povinný vies</w:t>
              </w:r>
              <w:r w:rsidRPr="00C6143D">
                <w:rPr>
                  <w:rFonts w:hint="eastAsia"/>
                  <w:color w:val="494949"/>
                  <w:sz w:val="20"/>
                  <w:szCs w:val="20"/>
                  <w:shd w:val="clear" w:color="auto" w:fill="FFFFFF"/>
                </w:rPr>
                <w:t>ť</w:t>
              </w:r>
              <w:r w:rsidRPr="00C6143D">
                <w:rPr>
                  <w:color w:val="494949"/>
                  <w:sz w:val="20"/>
                  <w:szCs w:val="20"/>
                  <w:shd w:val="clear" w:color="auto" w:fill="FFFFFF"/>
                </w:rPr>
                <w:t xml:space="preserve"> pod</w:t>
              </w:r>
              <w:r w:rsidRPr="00C6143D">
                <w:rPr>
                  <w:rFonts w:hint="eastAsia"/>
                  <w:color w:val="494949"/>
                  <w:sz w:val="20"/>
                  <w:szCs w:val="20"/>
                  <w:shd w:val="clear" w:color="auto" w:fill="FFFFFF"/>
                </w:rPr>
                <w:t>ľ</w:t>
              </w:r>
              <w:r w:rsidRPr="00C6143D">
                <w:rPr>
                  <w:color w:val="494949"/>
                  <w:sz w:val="20"/>
                  <w:szCs w:val="20"/>
                  <w:shd w:val="clear" w:color="auto" w:fill="FFFFFF"/>
                </w:rPr>
                <w:t xml:space="preserve">a </w:t>
              </w:r>
              <w:r w:rsidRPr="00C6143D">
                <w:rPr>
                  <w:rFonts w:hint="eastAsia"/>
                  <w:color w:val="494949"/>
                  <w:sz w:val="20"/>
                  <w:szCs w:val="20"/>
                  <w:shd w:val="clear" w:color="auto" w:fill="FFFFFF"/>
                </w:rPr>
                <w:t>§</w:t>
              </w:r>
              <w:r w:rsidRPr="00C6143D">
                <w:rPr>
                  <w:color w:val="494949"/>
                  <w:sz w:val="20"/>
                  <w:szCs w:val="20"/>
                  <w:shd w:val="clear" w:color="auto" w:fill="FFFFFF"/>
                </w:rPr>
                <w:t xml:space="preserve"> 70 ods. 1 zákona o DPH.</w:t>
              </w:r>
              <w:r w:rsidRPr="00C6143D">
                <w:rPr>
                  <w:color w:val="000000"/>
                  <w:sz w:val="20"/>
                  <w:szCs w:val="20"/>
                </w:rPr>
                <w:t>)</w:t>
              </w:r>
            </w:ins>
          </w:p>
        </w:tc>
        <w:tc>
          <w:tcPr>
            <w:tcW w:w="571" w:type="dxa"/>
            <w:vAlign w:val="center"/>
            <w:hideMark/>
            <w:tcPrChange w:id="2100" w:author="Autor">
              <w:tcPr>
                <w:tcW w:w="571" w:type="dxa"/>
                <w:vAlign w:val="center"/>
                <w:hideMark/>
              </w:tcPr>
            </w:tcPrChange>
          </w:tcPr>
          <w:p w14:paraId="2687524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101" w:author="Autor">
              <w:tcPr>
                <w:tcW w:w="570" w:type="dxa"/>
                <w:vAlign w:val="center"/>
                <w:hideMark/>
              </w:tcPr>
            </w:tcPrChange>
          </w:tcPr>
          <w:p w14:paraId="306C33D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102" w:author="Autor">
              <w:tcPr>
                <w:tcW w:w="852" w:type="dxa"/>
                <w:vAlign w:val="center"/>
                <w:hideMark/>
              </w:tcPr>
            </w:tcPrChange>
          </w:tcPr>
          <w:p w14:paraId="420E05A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103" w:author="Autor">
              <w:tcPr>
                <w:tcW w:w="1985" w:type="dxa"/>
                <w:vAlign w:val="center"/>
                <w:hideMark/>
              </w:tcPr>
            </w:tcPrChange>
          </w:tcPr>
          <w:p w14:paraId="2EFC31EF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354E135A" w14:textId="77777777" w:rsidTr="00675C58">
        <w:trPr>
          <w:gridAfter w:val="1"/>
          <w:wAfter w:w="8" w:type="dxa"/>
          <w:trHeight w:val="510"/>
          <w:del w:id="2104" w:author="Autor"/>
        </w:trPr>
        <w:tc>
          <w:tcPr>
            <w:tcW w:w="1002" w:type="dxa"/>
            <w:vAlign w:val="center"/>
            <w:hideMark/>
          </w:tcPr>
          <w:p w14:paraId="014A8DA0" w14:textId="77777777" w:rsidR="00F426CF" w:rsidRPr="00F426CF" w:rsidRDefault="00F426CF" w:rsidP="00F426CF">
            <w:pPr>
              <w:jc w:val="center"/>
              <w:rPr>
                <w:del w:id="2105" w:author="Autor"/>
                <w:color w:val="000000"/>
                <w:sz w:val="20"/>
                <w:szCs w:val="20"/>
              </w:rPr>
            </w:pPr>
            <w:del w:id="2106" w:author="Autor">
              <w:r w:rsidRPr="00F426CF">
                <w:rPr>
                  <w:color w:val="000000"/>
                  <w:sz w:val="20"/>
                  <w:szCs w:val="20"/>
                </w:rPr>
                <w:delText>4A.2.1.9</w:delText>
              </w:r>
            </w:del>
          </w:p>
        </w:tc>
        <w:tc>
          <w:tcPr>
            <w:tcW w:w="4107" w:type="dxa"/>
            <w:gridSpan w:val="3"/>
            <w:vAlign w:val="center"/>
            <w:hideMark/>
          </w:tcPr>
          <w:p w14:paraId="2427EFBE" w14:textId="77777777" w:rsidR="00F426CF" w:rsidRPr="00F426CF" w:rsidRDefault="00F426CF" w:rsidP="00F96882">
            <w:pPr>
              <w:rPr>
                <w:del w:id="2107" w:author="Autor"/>
                <w:color w:val="000000"/>
                <w:sz w:val="20"/>
                <w:szCs w:val="20"/>
              </w:rPr>
            </w:pPr>
            <w:del w:id="2108" w:author="Autor">
              <w:r w:rsidRPr="00F426CF">
                <w:rPr>
                  <w:color w:val="000000"/>
                  <w:sz w:val="20"/>
                  <w:szCs w:val="20"/>
                </w:rPr>
                <w:delText>Je predloženými účtovnými dokladmi, resp. dokumentáci</w:delText>
              </w:r>
              <w:r w:rsidR="00F96882">
                <w:rPr>
                  <w:color w:val="000000"/>
                  <w:sz w:val="20"/>
                  <w:szCs w:val="20"/>
                </w:rPr>
                <w:delText>ou</w:delText>
              </w:r>
              <w:r w:rsidRPr="00F426CF">
                <w:rPr>
                  <w:color w:val="000000"/>
                  <w:sz w:val="20"/>
                  <w:szCs w:val="20"/>
                </w:rPr>
                <w:delText xml:space="preserve">, ktorá ich nahradzuje preukázané reálne vyplatenie nárokovaných finančných prostriedkov/deklarovaných výdavkov? </w:delText>
              </w:r>
            </w:del>
          </w:p>
        </w:tc>
        <w:tc>
          <w:tcPr>
            <w:tcW w:w="571" w:type="dxa"/>
            <w:vAlign w:val="center"/>
            <w:hideMark/>
          </w:tcPr>
          <w:p w14:paraId="2B2523D8" w14:textId="77777777" w:rsidR="00F426CF" w:rsidRPr="00F426CF" w:rsidRDefault="00F426CF" w:rsidP="00F426CF">
            <w:pPr>
              <w:rPr>
                <w:del w:id="2109" w:author="Autor"/>
                <w:color w:val="000000"/>
                <w:sz w:val="20"/>
                <w:szCs w:val="20"/>
              </w:rPr>
            </w:pPr>
            <w:del w:id="2110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70" w:type="dxa"/>
            <w:vAlign w:val="center"/>
            <w:hideMark/>
          </w:tcPr>
          <w:p w14:paraId="4ADCCFF3" w14:textId="77777777" w:rsidR="00F426CF" w:rsidRPr="00F426CF" w:rsidRDefault="00F426CF" w:rsidP="00F426CF">
            <w:pPr>
              <w:rPr>
                <w:del w:id="2111" w:author="Autor"/>
                <w:color w:val="000000"/>
                <w:sz w:val="20"/>
                <w:szCs w:val="20"/>
              </w:rPr>
            </w:pPr>
            <w:del w:id="2112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852" w:type="dxa"/>
            <w:vAlign w:val="center"/>
            <w:hideMark/>
          </w:tcPr>
          <w:p w14:paraId="1422817F" w14:textId="77777777" w:rsidR="00F426CF" w:rsidRPr="00F426CF" w:rsidRDefault="00F426CF" w:rsidP="00F426CF">
            <w:pPr>
              <w:rPr>
                <w:del w:id="2113" w:author="Autor"/>
                <w:color w:val="000000"/>
                <w:sz w:val="20"/>
                <w:szCs w:val="20"/>
              </w:rPr>
            </w:pPr>
            <w:del w:id="2114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985" w:type="dxa"/>
            <w:vAlign w:val="center"/>
            <w:hideMark/>
          </w:tcPr>
          <w:p w14:paraId="0ACEA9A0" w14:textId="77777777" w:rsidR="00F426CF" w:rsidRPr="00F426CF" w:rsidRDefault="00F426CF" w:rsidP="00F426CF">
            <w:pPr>
              <w:jc w:val="both"/>
              <w:rPr>
                <w:del w:id="2115" w:author="Autor"/>
                <w:b/>
                <w:bCs/>
                <w:color w:val="000000"/>
                <w:sz w:val="20"/>
                <w:szCs w:val="20"/>
              </w:rPr>
            </w:pPr>
            <w:del w:id="2116" w:author="Autor">
              <w:r w:rsidRPr="00F426CF"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8400CF" w:rsidRPr="00F426CF" w14:paraId="6A47A8A8" w14:textId="77777777" w:rsidTr="008278FE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117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2118" w:author="Autor">
            <w:trPr>
              <w:gridAfter w:val="1"/>
              <w:wAfter w:w="8" w:type="dxa"/>
              <w:trHeight w:val="765"/>
            </w:trPr>
          </w:trPrChange>
        </w:trPr>
        <w:tc>
          <w:tcPr>
            <w:tcW w:w="1002" w:type="dxa"/>
            <w:vAlign w:val="center"/>
            <w:hideMark/>
            <w:tcPrChange w:id="2119" w:author="Autor">
              <w:tcPr>
                <w:tcW w:w="1002" w:type="dxa"/>
                <w:vAlign w:val="center"/>
                <w:hideMark/>
              </w:tcPr>
            </w:tcPrChange>
          </w:tcPr>
          <w:p w14:paraId="58EEDE8A" w14:textId="0F492E54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</w:t>
            </w:r>
            <w:del w:id="2120" w:author="Autor">
              <w:r w:rsidR="00F426CF" w:rsidRPr="00F426CF">
                <w:rPr>
                  <w:color w:val="000000"/>
                  <w:sz w:val="20"/>
                  <w:szCs w:val="20"/>
                </w:rPr>
                <w:delText>10</w:delText>
              </w:r>
            </w:del>
            <w:ins w:id="2121" w:author="Autor">
              <w:r>
                <w:rPr>
                  <w:color w:val="000000"/>
                  <w:sz w:val="20"/>
                  <w:szCs w:val="20"/>
                </w:rPr>
                <w:t>8</w:t>
              </w:r>
            </w:ins>
          </w:p>
        </w:tc>
        <w:tc>
          <w:tcPr>
            <w:tcW w:w="4107" w:type="dxa"/>
            <w:gridSpan w:val="3"/>
            <w:vAlign w:val="center"/>
            <w:tcPrChange w:id="2122" w:author="Autor">
              <w:tcPr>
                <w:tcW w:w="4107" w:type="dxa"/>
                <w:gridSpan w:val="3"/>
                <w:vAlign w:val="center"/>
              </w:tcPr>
            </w:tcPrChange>
          </w:tcPr>
          <w:p w14:paraId="5EDC3EAE" w14:textId="0582FCB3" w:rsidR="008400CF" w:rsidRPr="002A335F" w:rsidRDefault="008400CF">
            <w:pPr>
              <w:jc w:val="both"/>
              <w:rPr>
                <w:color w:val="000000"/>
                <w:sz w:val="20"/>
                <w:szCs w:val="20"/>
              </w:rPr>
              <w:pPrChange w:id="2123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Bolo skontrolované neprekrývanie sa nárokovaných finančných prostriedkov/</w:t>
            </w:r>
            <w:del w:id="2124" w:author="Autor">
              <w:r w:rsidR="00F426CF" w:rsidRPr="00F426CF">
                <w:rPr>
                  <w:color w:val="000000"/>
                  <w:sz w:val="20"/>
                  <w:szCs w:val="20"/>
                </w:rPr>
                <w:delText>deklarovaných</w:delText>
              </w:r>
            </w:del>
            <w:ins w:id="2125" w:author="Autor">
              <w:r w:rsidRPr="00F426CF">
                <w:rPr>
                  <w:color w:val="000000"/>
                  <w:sz w:val="20"/>
                  <w:szCs w:val="20"/>
                </w:rPr>
                <w:t>de</w:t>
              </w:r>
              <w:r>
                <w:rPr>
                  <w:color w:val="000000"/>
                  <w:sz w:val="20"/>
                  <w:szCs w:val="20"/>
                </w:rPr>
                <w:t>-</w:t>
              </w:r>
              <w:r w:rsidRPr="00F426CF">
                <w:rPr>
                  <w:color w:val="000000"/>
                  <w:sz w:val="20"/>
                  <w:szCs w:val="20"/>
                </w:rPr>
                <w:t>klarovaných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výdavkov v rámci predloženej ŽoP,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ako aj s inými ŽoP predloženými v rámci daného projektu, resp. s inými  projektmi daného prijímateľa?</w:t>
            </w:r>
          </w:p>
        </w:tc>
        <w:tc>
          <w:tcPr>
            <w:tcW w:w="571" w:type="dxa"/>
            <w:vAlign w:val="center"/>
            <w:hideMark/>
            <w:tcPrChange w:id="2126" w:author="Autor">
              <w:tcPr>
                <w:tcW w:w="571" w:type="dxa"/>
                <w:vAlign w:val="center"/>
                <w:hideMark/>
              </w:tcPr>
            </w:tcPrChange>
          </w:tcPr>
          <w:p w14:paraId="425D7E4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70" w:type="dxa"/>
            <w:vAlign w:val="center"/>
            <w:hideMark/>
            <w:tcPrChange w:id="2127" w:author="Autor">
              <w:tcPr>
                <w:tcW w:w="570" w:type="dxa"/>
                <w:vAlign w:val="center"/>
                <w:hideMark/>
              </w:tcPr>
            </w:tcPrChange>
          </w:tcPr>
          <w:p w14:paraId="17C2B80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128" w:author="Autor">
              <w:tcPr>
                <w:tcW w:w="852" w:type="dxa"/>
                <w:vAlign w:val="center"/>
                <w:hideMark/>
              </w:tcPr>
            </w:tcPrChange>
          </w:tcPr>
          <w:p w14:paraId="241986A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129" w:author="Autor">
              <w:tcPr>
                <w:tcW w:w="1985" w:type="dxa"/>
                <w:vAlign w:val="center"/>
                <w:hideMark/>
              </w:tcPr>
            </w:tcPrChange>
          </w:tcPr>
          <w:p w14:paraId="0250A146" w14:textId="77777777" w:rsidR="008400CF" w:rsidRPr="008278FE" w:rsidRDefault="008400CF" w:rsidP="008400CF">
            <w:pPr>
              <w:jc w:val="both"/>
              <w:rPr>
                <w:b/>
                <w:color w:val="000000"/>
                <w:rPrChange w:id="2130" w:author="Autor">
                  <w:rPr>
                    <w:b/>
                    <w:color w:val="000000"/>
                    <w:sz w:val="20"/>
                  </w:rPr>
                </w:rPrChange>
              </w:rPr>
            </w:pPr>
            <w:r w:rsidRPr="008278FE">
              <w:rPr>
                <w:b/>
                <w:color w:val="000000"/>
                <w:rPrChange w:id="2131" w:author="Autor">
                  <w:rPr>
                    <w:b/>
                    <w:color w:val="000000"/>
                    <w:sz w:val="20"/>
                  </w:rPr>
                </w:rPrChange>
              </w:rPr>
              <w:t> </w:t>
            </w:r>
          </w:p>
        </w:tc>
      </w:tr>
      <w:tr w:rsidR="008400CF" w:rsidRPr="00F426CF" w14:paraId="5C6B2DF1" w14:textId="77777777" w:rsidTr="008400CF">
        <w:trPr>
          <w:gridAfter w:val="1"/>
          <w:wAfter w:w="8" w:type="dxa"/>
          <w:trHeight w:val="765"/>
          <w:ins w:id="2132" w:author="Autor"/>
        </w:trPr>
        <w:tc>
          <w:tcPr>
            <w:tcW w:w="1002" w:type="dxa"/>
            <w:vAlign w:val="center"/>
            <w:hideMark/>
          </w:tcPr>
          <w:p w14:paraId="3DFE7CE7" w14:textId="155B5029" w:rsidR="008400CF" w:rsidRPr="00F426CF" w:rsidRDefault="008400CF" w:rsidP="008400CF">
            <w:pPr>
              <w:jc w:val="center"/>
              <w:rPr>
                <w:ins w:id="2133" w:author="Autor"/>
                <w:color w:val="000000"/>
                <w:sz w:val="20"/>
                <w:szCs w:val="20"/>
              </w:rPr>
            </w:pPr>
            <w:ins w:id="2134" w:author="Autor">
              <w:r w:rsidRPr="00F426CF">
                <w:rPr>
                  <w:color w:val="000000"/>
                  <w:sz w:val="20"/>
                  <w:szCs w:val="20"/>
                </w:rPr>
                <w:t>4A.2.1.</w:t>
              </w:r>
              <w:r>
                <w:rPr>
                  <w:color w:val="000000"/>
                  <w:sz w:val="20"/>
                  <w:szCs w:val="20"/>
                </w:rPr>
                <w:t>9</w:t>
              </w:r>
            </w:ins>
          </w:p>
        </w:tc>
        <w:tc>
          <w:tcPr>
            <w:tcW w:w="4107" w:type="dxa"/>
            <w:gridSpan w:val="3"/>
            <w:vAlign w:val="center"/>
          </w:tcPr>
          <w:p w14:paraId="670A7512" w14:textId="2D08AB5D" w:rsidR="008400CF" w:rsidRPr="00F426CF" w:rsidRDefault="008400CF" w:rsidP="008400CF">
            <w:pPr>
              <w:jc w:val="both"/>
              <w:rPr>
                <w:ins w:id="2135" w:author="Autor"/>
                <w:color w:val="000000"/>
                <w:sz w:val="20"/>
                <w:szCs w:val="20"/>
              </w:rPr>
            </w:pPr>
            <w:ins w:id="2136" w:author="Autor">
              <w:r w:rsidRPr="00DF769D">
                <w:rPr>
                  <w:color w:val="000000"/>
                  <w:sz w:val="20"/>
                  <w:szCs w:val="20"/>
                </w:rPr>
                <w:t>Vzťahuje sa na deklarované výdavky v ŽoP prebiehajúce skúmanie tak, ako ho definuje Systém finančného riadenia?</w:t>
              </w:r>
            </w:ins>
          </w:p>
        </w:tc>
        <w:tc>
          <w:tcPr>
            <w:tcW w:w="571" w:type="dxa"/>
            <w:vAlign w:val="center"/>
            <w:hideMark/>
          </w:tcPr>
          <w:p w14:paraId="173A1480" w14:textId="77777777" w:rsidR="008400CF" w:rsidRPr="00F426CF" w:rsidRDefault="008400CF" w:rsidP="008400CF">
            <w:pPr>
              <w:rPr>
                <w:ins w:id="2137" w:author="Autor"/>
                <w:color w:val="000000"/>
                <w:sz w:val="20"/>
                <w:szCs w:val="20"/>
              </w:rPr>
            </w:pPr>
            <w:ins w:id="2138" w:author="Autor">
              <w:r w:rsidRPr="00F426CF">
                <w:rPr>
                  <w:color w:val="000000"/>
                  <w:sz w:val="20"/>
                  <w:szCs w:val="20"/>
                </w:rPr>
                <w:t> </w:t>
              </w:r>
            </w:ins>
          </w:p>
        </w:tc>
        <w:tc>
          <w:tcPr>
            <w:tcW w:w="570" w:type="dxa"/>
            <w:vAlign w:val="center"/>
            <w:hideMark/>
          </w:tcPr>
          <w:p w14:paraId="2A3127A0" w14:textId="77777777" w:rsidR="008400CF" w:rsidRPr="00F426CF" w:rsidRDefault="008400CF" w:rsidP="008400CF">
            <w:pPr>
              <w:rPr>
                <w:ins w:id="2139" w:author="Autor"/>
                <w:color w:val="000000"/>
                <w:sz w:val="20"/>
                <w:szCs w:val="20"/>
              </w:rPr>
            </w:pPr>
            <w:ins w:id="2140" w:author="Autor">
              <w:r w:rsidRPr="00F426CF">
                <w:rPr>
                  <w:color w:val="000000"/>
                  <w:sz w:val="20"/>
                  <w:szCs w:val="20"/>
                </w:rPr>
                <w:t> </w:t>
              </w:r>
            </w:ins>
          </w:p>
        </w:tc>
        <w:tc>
          <w:tcPr>
            <w:tcW w:w="852" w:type="dxa"/>
            <w:vAlign w:val="center"/>
            <w:hideMark/>
          </w:tcPr>
          <w:p w14:paraId="3AC9F6A6" w14:textId="77777777" w:rsidR="008400CF" w:rsidRPr="00F426CF" w:rsidRDefault="008400CF" w:rsidP="008400CF">
            <w:pPr>
              <w:rPr>
                <w:ins w:id="2141" w:author="Autor"/>
                <w:color w:val="000000"/>
                <w:sz w:val="20"/>
                <w:szCs w:val="20"/>
              </w:rPr>
            </w:pPr>
            <w:ins w:id="2142" w:author="Autor">
              <w:r w:rsidRPr="00F426CF">
                <w:rPr>
                  <w:color w:val="000000"/>
                  <w:sz w:val="20"/>
                  <w:szCs w:val="20"/>
                </w:rPr>
                <w:t> </w:t>
              </w:r>
            </w:ins>
          </w:p>
        </w:tc>
        <w:tc>
          <w:tcPr>
            <w:tcW w:w="1985" w:type="dxa"/>
            <w:vAlign w:val="center"/>
            <w:hideMark/>
          </w:tcPr>
          <w:p w14:paraId="710809C1" w14:textId="6FD639EB" w:rsidR="008400CF" w:rsidRPr="00F426CF" w:rsidRDefault="008400CF" w:rsidP="008400CF">
            <w:pPr>
              <w:jc w:val="both"/>
              <w:rPr>
                <w:ins w:id="2143" w:author="Autor"/>
                <w:b/>
                <w:bCs/>
                <w:color w:val="000000"/>
                <w:sz w:val="20"/>
                <w:szCs w:val="20"/>
              </w:rPr>
            </w:pPr>
            <w:ins w:id="2144" w:author="Autor">
              <w:r>
                <w:rPr>
                  <w:bCs/>
                  <w:color w:val="000000"/>
                  <w:sz w:val="16"/>
                  <w:szCs w:val="16"/>
                </w:rPr>
                <w:t>Ak áno, u</w:t>
              </w:r>
              <w:r w:rsidRPr="00DF769D">
                <w:rPr>
                  <w:bCs/>
                  <w:color w:val="000000"/>
                  <w:sz w:val="16"/>
                  <w:szCs w:val="16"/>
                </w:rPr>
                <w:t>veďte o</w:t>
              </w:r>
              <w:r>
                <w:rPr>
                  <w:bCs/>
                  <w:color w:val="000000"/>
                  <w:sz w:val="16"/>
                  <w:szCs w:val="16"/>
                </w:rPr>
                <w:t> </w:t>
              </w:r>
              <w:r w:rsidRPr="00DF769D">
                <w:rPr>
                  <w:bCs/>
                  <w:color w:val="000000"/>
                  <w:sz w:val="16"/>
                  <w:szCs w:val="16"/>
                </w:rPr>
                <w:t>ak</w:t>
              </w:r>
              <w:r>
                <w:rPr>
                  <w:bCs/>
                  <w:color w:val="000000"/>
                  <w:sz w:val="16"/>
                  <w:szCs w:val="16"/>
                </w:rPr>
                <w:t xml:space="preserve">é </w:t>
              </w:r>
              <w:r w:rsidRPr="00DF769D">
                <w:rPr>
                  <w:bCs/>
                  <w:color w:val="000000"/>
                  <w:sz w:val="16"/>
                  <w:szCs w:val="16"/>
                </w:rPr>
                <w:t>prebiehajúce skúmani</w:t>
              </w:r>
              <w:r>
                <w:rPr>
                  <w:bCs/>
                  <w:color w:val="000000"/>
                  <w:sz w:val="16"/>
                  <w:szCs w:val="16"/>
                </w:rPr>
                <w:t>e</w:t>
              </w:r>
              <w:r w:rsidRPr="00DF769D">
                <w:rPr>
                  <w:bCs/>
                  <w:color w:val="000000"/>
                  <w:sz w:val="16"/>
                  <w:szCs w:val="16"/>
                </w:rPr>
                <w:t xml:space="preserve"> sa jedná</w:t>
              </w:r>
              <w:r>
                <w:rPr>
                  <w:bCs/>
                  <w:color w:val="000000"/>
                  <w:sz w:val="16"/>
                  <w:szCs w:val="16"/>
                </w:rPr>
                <w:t xml:space="preserve"> a ktorých výdavkov sa  týka.</w:t>
              </w:r>
            </w:ins>
          </w:p>
        </w:tc>
      </w:tr>
      <w:tr w:rsidR="008400CF" w:rsidRPr="00F426CF" w14:paraId="6CD922ED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</w:tcPr>
          <w:p w14:paraId="30F4916C" w14:textId="0D250AA4" w:rsidR="008400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4A.2.1.</w:t>
            </w:r>
            <w:del w:id="2145" w:author="Autor">
              <w:r w:rsidR="00A65887">
                <w:rPr>
                  <w:color w:val="000000"/>
                  <w:sz w:val="20"/>
                  <w:szCs w:val="20"/>
                </w:rPr>
                <w:delText>11</w:delText>
              </w:r>
            </w:del>
            <w:ins w:id="2146" w:author="Autor">
              <w:r>
                <w:rPr>
                  <w:color w:val="000000"/>
                  <w:sz w:val="20"/>
                  <w:szCs w:val="20"/>
                </w:rPr>
                <w:t>10</w:t>
              </w:r>
            </w:ins>
          </w:p>
        </w:tc>
        <w:tc>
          <w:tcPr>
            <w:tcW w:w="4107" w:type="dxa"/>
            <w:gridSpan w:val="3"/>
            <w:vAlign w:val="center"/>
          </w:tcPr>
          <w:p w14:paraId="317BADD5" w14:textId="6115DE1D" w:rsidR="008400CF" w:rsidRPr="00F00D53" w:rsidRDefault="008400CF">
            <w:pPr>
              <w:jc w:val="both"/>
              <w:rPr>
                <w:color w:val="000000"/>
                <w:sz w:val="20"/>
                <w:szCs w:val="20"/>
              </w:rPr>
              <w:pPrChange w:id="2147" w:author="Autor">
                <w:pPr/>
              </w:pPrChange>
            </w:pPr>
            <w:r>
              <w:rPr>
                <w:color w:val="000000"/>
                <w:sz w:val="20"/>
                <w:szCs w:val="20"/>
              </w:rPr>
              <w:t xml:space="preserve">Bolo </w:t>
            </w:r>
            <w:del w:id="2148" w:author="Autor">
              <w:r w:rsidR="00A65887">
                <w:rPr>
                  <w:color w:val="000000"/>
                  <w:sz w:val="20"/>
                  <w:szCs w:val="20"/>
                </w:rPr>
                <w:delText>dodržané</w:delText>
              </w:r>
            </w:del>
            <w:ins w:id="2149" w:author="Autor">
              <w:r>
                <w:rPr>
                  <w:color w:val="000000"/>
                  <w:sz w:val="20"/>
                  <w:szCs w:val="20"/>
                </w:rPr>
                <w:t>zohľadnené</w:t>
              </w:r>
            </w:ins>
            <w:r>
              <w:rPr>
                <w:color w:val="000000"/>
                <w:sz w:val="20"/>
                <w:szCs w:val="20"/>
              </w:rPr>
              <w:t xml:space="preserve"> zníženie oprávnených výdavkov z dôvodu udelenej finančnej opravy</w:t>
            </w:r>
            <w:ins w:id="2150" w:author="Autor">
              <w:r>
                <w:rPr>
                  <w:color w:val="000000"/>
                  <w:sz w:val="20"/>
                  <w:szCs w:val="20"/>
                </w:rPr>
                <w:t xml:space="preserve"> k VO, resp. z dôvodu iných neoprávnených výdavkov vyplývajúcich z kontroly/auditu/overovania</w:t>
              </w:r>
            </w:ins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</w:tcPr>
          <w:p w14:paraId="70C896C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5A4E08D1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7EB52BB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75BEE7F" w14:textId="65016141" w:rsidR="008400CF" w:rsidRPr="008278FE" w:rsidRDefault="008400CF" w:rsidP="008400CF">
            <w:pPr>
              <w:jc w:val="both"/>
              <w:rPr>
                <w:color w:val="000000"/>
                <w:sz w:val="16"/>
                <w:rPrChange w:id="2151" w:author="Autor">
                  <w:rPr>
                    <w:b/>
                    <w:color w:val="000000"/>
                    <w:sz w:val="20"/>
                  </w:rPr>
                </w:rPrChange>
              </w:rPr>
            </w:pPr>
            <w:r>
              <w:rPr>
                <w:bCs/>
                <w:color w:val="000000"/>
                <w:sz w:val="16"/>
                <w:szCs w:val="16"/>
              </w:rPr>
              <w:t>U</w:t>
            </w:r>
            <w:r w:rsidRPr="00640099">
              <w:rPr>
                <w:bCs/>
                <w:color w:val="000000"/>
                <w:sz w:val="16"/>
                <w:szCs w:val="16"/>
              </w:rPr>
              <w:t>v</w:t>
            </w:r>
            <w:r>
              <w:rPr>
                <w:bCs/>
                <w:color w:val="000000"/>
                <w:sz w:val="16"/>
                <w:szCs w:val="16"/>
              </w:rPr>
              <w:t>iesť,</w:t>
            </w:r>
            <w:r w:rsidRPr="00640099">
              <w:rPr>
                <w:bCs/>
                <w:color w:val="000000"/>
                <w:sz w:val="16"/>
                <w:szCs w:val="16"/>
              </w:rPr>
              <w:t xml:space="preserve"> </w:t>
            </w:r>
            <w:del w:id="2152" w:author="Autor">
              <w:r w:rsidR="00A65887" w:rsidRPr="00640099">
                <w:rPr>
                  <w:bCs/>
                  <w:color w:val="000000"/>
                  <w:sz w:val="16"/>
                  <w:szCs w:val="16"/>
                </w:rPr>
                <w:delText>ktorý</w:delText>
              </w:r>
            </w:del>
            <w:ins w:id="2153" w:author="Autor">
              <w:r>
                <w:rPr>
                  <w:bCs/>
                  <w:color w:val="000000"/>
                  <w:sz w:val="16"/>
                  <w:szCs w:val="16"/>
                </w:rPr>
                <w:t>či</w:t>
              </w:r>
            </w:ins>
            <w:r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640099">
              <w:rPr>
                <w:bCs/>
                <w:color w:val="000000"/>
                <w:sz w:val="16"/>
                <w:szCs w:val="16"/>
              </w:rPr>
              <w:t xml:space="preserve">konkrétny audit/kontrola/certifikačné overovanie </w:t>
            </w:r>
            <w:del w:id="2154" w:author="Autor">
              <w:r w:rsidR="00A65887" w:rsidRPr="00640099">
                <w:rPr>
                  <w:bCs/>
                  <w:color w:val="000000"/>
                  <w:sz w:val="16"/>
                  <w:szCs w:val="16"/>
                </w:rPr>
                <w:delText>finančnú opravu navrhol, percentuálnu sadzbu,</w:delText>
              </w:r>
            </w:del>
            <w:ins w:id="2155" w:author="Autor">
              <w:r>
                <w:rPr>
                  <w:bCs/>
                  <w:color w:val="000000"/>
                  <w:sz w:val="16"/>
                  <w:szCs w:val="16"/>
                </w:rPr>
                <w:t>identifikoval zistenie na projekte a či uvedené zistenie má vplyv na výdavky v ŽoP (uviesť informáciu ak aj nemá vplyv) V prípade zistenia k VO uviesť</w:t>
              </w:r>
            </w:ins>
            <w:r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640099">
              <w:rPr>
                <w:bCs/>
                <w:color w:val="000000"/>
                <w:sz w:val="16"/>
                <w:szCs w:val="16"/>
              </w:rPr>
              <w:t>kód a názov verejného obstarávania</w:t>
            </w:r>
            <w:del w:id="2156" w:author="Autor">
              <w:r w:rsidR="00A65887" w:rsidRPr="00640099">
                <w:rPr>
                  <w:bCs/>
                  <w:color w:val="000000"/>
                  <w:sz w:val="16"/>
                  <w:szCs w:val="16"/>
                </w:rPr>
                <w:delText xml:space="preserve"> a informáciu</w:delText>
              </w:r>
            </w:del>
            <w:ins w:id="2157" w:author="Autor">
              <w:r>
                <w:rPr>
                  <w:bCs/>
                  <w:color w:val="000000"/>
                  <w:sz w:val="16"/>
                  <w:szCs w:val="16"/>
                </w:rPr>
                <w:t>, či sú výdavky z uvedeného VO zaradené do ŽoP, a ak áno, uviesť uplatnenie percentuálnej sadzby, a informáciu</w:t>
              </w:r>
            </w:ins>
            <w:r>
              <w:rPr>
                <w:bCs/>
                <w:color w:val="000000"/>
                <w:sz w:val="16"/>
                <w:szCs w:val="16"/>
              </w:rPr>
              <w:t xml:space="preserve">, či je </w:t>
            </w:r>
            <w:r w:rsidRPr="00640099">
              <w:rPr>
                <w:bCs/>
                <w:color w:val="000000"/>
                <w:sz w:val="16"/>
                <w:szCs w:val="16"/>
              </w:rPr>
              <w:t xml:space="preserve">finančná oprava </w:t>
            </w:r>
            <w:r>
              <w:rPr>
                <w:bCs/>
                <w:color w:val="000000"/>
                <w:sz w:val="16"/>
                <w:szCs w:val="16"/>
              </w:rPr>
              <w:t>p</w:t>
            </w:r>
            <w:r w:rsidRPr="00640099">
              <w:rPr>
                <w:bCs/>
                <w:color w:val="000000"/>
                <w:sz w:val="16"/>
                <w:szCs w:val="16"/>
              </w:rPr>
              <w:t>otvrdená/</w:t>
            </w:r>
            <w:del w:id="2158" w:author="Autor">
              <w:r w:rsidR="00A65887" w:rsidRPr="00640099">
                <w:rPr>
                  <w:bCs/>
                  <w:color w:val="000000"/>
                  <w:sz w:val="16"/>
                  <w:szCs w:val="16"/>
                </w:rPr>
                <w:delText>nepotvrdená</w:delText>
              </w:r>
            </w:del>
            <w:ins w:id="2159" w:author="Autor">
              <w:r w:rsidRPr="00640099">
                <w:rPr>
                  <w:bCs/>
                  <w:color w:val="000000"/>
                  <w:sz w:val="16"/>
                  <w:szCs w:val="16"/>
                </w:rPr>
                <w:t>ne</w:t>
              </w:r>
              <w:r>
                <w:rPr>
                  <w:bCs/>
                  <w:color w:val="000000"/>
                  <w:sz w:val="16"/>
                  <w:szCs w:val="16"/>
                </w:rPr>
                <w:t>-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>potvrdená</w:t>
              </w:r>
            </w:ins>
            <w:r w:rsidRPr="00640099">
              <w:rPr>
                <w:bCs/>
                <w:color w:val="000000"/>
                <w:sz w:val="16"/>
                <w:szCs w:val="16"/>
              </w:rPr>
              <w:t>. V prípade, že bola finančná oprava zohľadnená pri poskytnutí predfinancovania RO/SO uvedie identifikáciu predmetnej ŽoP. V prípade, že nepotvrdenú finančnú opravu RO/SO neupla</w:t>
            </w:r>
            <w:r>
              <w:rPr>
                <w:bCs/>
                <w:color w:val="000000"/>
                <w:sz w:val="16"/>
                <w:szCs w:val="16"/>
              </w:rPr>
              <w:t>t</w:t>
            </w:r>
            <w:r w:rsidRPr="00640099">
              <w:rPr>
                <w:bCs/>
                <w:color w:val="000000"/>
                <w:sz w:val="16"/>
                <w:szCs w:val="16"/>
              </w:rPr>
              <w:t>nil, je tiež potrebné uviesť predmetné informácie.</w:t>
            </w:r>
          </w:p>
        </w:tc>
      </w:tr>
      <w:tr w:rsidR="00545A28" w:rsidRPr="00F426CF" w14:paraId="75443958" w14:textId="77777777" w:rsidTr="001A775D">
        <w:trPr>
          <w:gridAfter w:val="1"/>
          <w:wAfter w:w="8" w:type="dxa"/>
          <w:trHeight w:val="765"/>
          <w:del w:id="2160" w:author="Autor"/>
        </w:trPr>
        <w:tc>
          <w:tcPr>
            <w:tcW w:w="1002" w:type="dxa"/>
            <w:vAlign w:val="center"/>
          </w:tcPr>
          <w:p w14:paraId="00FCE504" w14:textId="77777777" w:rsidR="00545A28" w:rsidRDefault="00545A28" w:rsidP="00F426CF">
            <w:pPr>
              <w:jc w:val="center"/>
              <w:rPr>
                <w:del w:id="2161" w:author="Autor"/>
                <w:color w:val="000000"/>
                <w:sz w:val="20"/>
                <w:szCs w:val="20"/>
              </w:rPr>
            </w:pPr>
            <w:del w:id="2162" w:author="Autor">
              <w:r>
                <w:rPr>
                  <w:color w:val="000000"/>
                  <w:sz w:val="20"/>
                  <w:szCs w:val="20"/>
                </w:rPr>
                <w:delText>4A.2.1.12</w:delText>
              </w:r>
            </w:del>
          </w:p>
        </w:tc>
        <w:tc>
          <w:tcPr>
            <w:tcW w:w="4107" w:type="dxa"/>
            <w:gridSpan w:val="3"/>
            <w:vAlign w:val="center"/>
          </w:tcPr>
          <w:p w14:paraId="00EA7B3C" w14:textId="77777777" w:rsidR="00545A28" w:rsidRDefault="00545A28" w:rsidP="00F426CF">
            <w:pPr>
              <w:rPr>
                <w:del w:id="2163" w:author="Autor"/>
                <w:color w:val="000000"/>
                <w:sz w:val="20"/>
                <w:szCs w:val="20"/>
              </w:rPr>
            </w:pPr>
            <w:del w:id="2164" w:author="Autor">
              <w:r w:rsidRPr="00545A28">
                <w:rPr>
                  <w:color w:val="000000"/>
                  <w:sz w:val="20"/>
                  <w:szCs w:val="20"/>
                </w:rPr>
                <w:delText>Bola správne uvedená výška finančnej opravy, o ktorú bol výdavok znížený a identifikovaná nežiadaná suma?</w:delText>
              </w:r>
            </w:del>
          </w:p>
        </w:tc>
        <w:tc>
          <w:tcPr>
            <w:tcW w:w="571" w:type="dxa"/>
            <w:vAlign w:val="center"/>
          </w:tcPr>
          <w:p w14:paraId="3E8669CA" w14:textId="77777777" w:rsidR="00545A28" w:rsidRPr="00F426CF" w:rsidRDefault="00545A28" w:rsidP="00F426CF">
            <w:pPr>
              <w:rPr>
                <w:del w:id="2165" w:author="Autor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45954A2D" w14:textId="77777777" w:rsidR="00545A28" w:rsidRPr="00F426CF" w:rsidRDefault="00545A28" w:rsidP="00F426CF">
            <w:pPr>
              <w:rPr>
                <w:del w:id="2166" w:author="Autor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0B4B7F23" w14:textId="77777777" w:rsidR="00545A28" w:rsidRPr="00F426CF" w:rsidRDefault="00545A28" w:rsidP="00F426CF">
            <w:pPr>
              <w:rPr>
                <w:del w:id="2167" w:author="Autor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A590C92" w14:textId="77777777" w:rsidR="00545A28" w:rsidRDefault="00545A28">
            <w:pPr>
              <w:jc w:val="both"/>
              <w:rPr>
                <w:del w:id="2168" w:author="Autor"/>
                <w:bCs/>
                <w:color w:val="000000"/>
                <w:sz w:val="16"/>
                <w:szCs w:val="16"/>
              </w:rPr>
            </w:pPr>
          </w:p>
        </w:tc>
      </w:tr>
      <w:tr w:rsidR="008400CF" w:rsidRPr="00F426CF" w14:paraId="68DE32B0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16CE6812" w14:textId="77777777" w:rsidR="008400CF" w:rsidRPr="00F426CF" w:rsidRDefault="008400CF" w:rsidP="008400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4A.2.2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077B3523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Časová oprávnenosť výdavku 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1CB234D7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7BA1EDA0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0E2604F2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63986817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70A13F27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F4B7F34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4A.2.2.1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E5BABA1" w14:textId="5558CBEB" w:rsidR="008400CF" w:rsidRPr="00F426CF" w:rsidRDefault="00A65887">
            <w:pPr>
              <w:jc w:val="both"/>
              <w:rPr>
                <w:color w:val="000000"/>
                <w:sz w:val="20"/>
                <w:szCs w:val="20"/>
              </w:rPr>
              <w:pPrChange w:id="2169" w:author="Autor">
                <w:pPr/>
              </w:pPrChange>
            </w:pPr>
            <w:del w:id="2170" w:author="Autor">
              <w:r w:rsidRPr="00F426CF">
                <w:rPr>
                  <w:color w:val="000000"/>
                  <w:sz w:val="20"/>
                  <w:szCs w:val="20"/>
                </w:rPr>
                <w:delText>Sú nárokované finančné prostriedky/</w:delText>
              </w:r>
            </w:del>
            <w:ins w:id="2171" w:author="Autor">
              <w:r w:rsidR="008400CF" w:rsidRPr="00F426CF">
                <w:rPr>
                  <w:color w:val="000000"/>
                  <w:sz w:val="20"/>
                  <w:szCs w:val="20"/>
                </w:rPr>
                <w:t>Sú</w:t>
              </w:r>
            </w:ins>
            <w:r w:rsidR="008400CF" w:rsidRPr="00F426CF">
              <w:rPr>
                <w:color w:val="000000"/>
                <w:sz w:val="20"/>
                <w:szCs w:val="20"/>
              </w:rPr>
              <w:t xml:space="preserve"> deklarované výdavky oprávnené vzhľadom na časovú oprávnenosť uvedenú v zmysle </w:t>
            </w:r>
            <w:r w:rsidR="008400CF">
              <w:rPr>
                <w:color w:val="000000"/>
                <w:sz w:val="20"/>
                <w:szCs w:val="20"/>
              </w:rPr>
              <w:t>Zmluv</w:t>
            </w:r>
            <w:r w:rsidR="008400CF" w:rsidRPr="00F426CF">
              <w:rPr>
                <w:color w:val="000000"/>
                <w:sz w:val="20"/>
                <w:szCs w:val="20"/>
              </w:rPr>
              <w:t>y</w:t>
            </w:r>
            <w:r w:rsidR="008400CF">
              <w:rPr>
                <w:color w:val="000000"/>
                <w:sz w:val="20"/>
                <w:szCs w:val="20"/>
              </w:rPr>
              <w:t xml:space="preserve"> o NFP</w:t>
            </w:r>
            <w:r w:rsidR="008400CF"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1DD4331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0B950C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05C9E1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C298A08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5085FC82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7500AABC" w14:textId="77777777" w:rsidR="008400CF" w:rsidRPr="00F426CF" w:rsidRDefault="008400CF" w:rsidP="008400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4A.2.3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35A2D9F8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Územná oprávnenosť výdavku 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4390D9AF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26FBD934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26C8766F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7374524B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2531782B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F34EB68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4A.2.3.1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C37C900" w14:textId="4A93E663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172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 xml:space="preserve">Vznikli </w:t>
            </w:r>
            <w:del w:id="2173" w:author="Autor">
              <w:r w:rsidR="00A65887" w:rsidRPr="00F426CF">
                <w:rPr>
                  <w:color w:val="000000"/>
                  <w:sz w:val="20"/>
                  <w:szCs w:val="20"/>
                </w:rPr>
                <w:delText>nárokované finančné prostriedky/</w:delText>
              </w:r>
            </w:del>
            <w:r w:rsidRPr="00F426CF">
              <w:rPr>
                <w:color w:val="000000"/>
                <w:sz w:val="20"/>
                <w:szCs w:val="20"/>
              </w:rPr>
              <w:t xml:space="preserve">deklarované výdavky v ŽoP na oprávnenom území v súlade so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3326E52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63124F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664DD5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68D48DF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24CC6382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75DBC57C" w14:textId="77777777" w:rsidR="008400CF" w:rsidRPr="00F426CF" w:rsidRDefault="008400CF" w:rsidP="008400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4A.2.4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0B342B46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Neoprávnené výdavky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6B6CCE68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48374B8A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0C59CC5F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6C0206D1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29FE6A6D" w14:textId="77777777" w:rsidTr="001A775D">
        <w:trPr>
          <w:gridAfter w:val="1"/>
          <w:wAfter w:w="8" w:type="dxa"/>
          <w:trHeight w:val="510"/>
        </w:trPr>
        <w:tc>
          <w:tcPr>
            <w:tcW w:w="1002" w:type="dxa"/>
            <w:shd w:val="clear" w:color="000000" w:fill="FFFFFF"/>
            <w:vAlign w:val="center"/>
            <w:hideMark/>
          </w:tcPr>
          <w:p w14:paraId="50123523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4A.2.4.1</w:t>
            </w:r>
          </w:p>
        </w:tc>
        <w:tc>
          <w:tcPr>
            <w:tcW w:w="4107" w:type="dxa"/>
            <w:gridSpan w:val="3"/>
            <w:shd w:val="clear" w:color="000000" w:fill="FFFFFF"/>
            <w:vAlign w:val="center"/>
            <w:hideMark/>
          </w:tcPr>
          <w:p w14:paraId="658D616B" w14:textId="6C4F54E8" w:rsidR="008400CF" w:rsidRPr="00C6143D" w:rsidRDefault="008400CF">
            <w:pPr>
              <w:jc w:val="both"/>
              <w:rPr>
                <w:color w:val="000000"/>
                <w:sz w:val="20"/>
                <w:szCs w:val="20"/>
              </w:rPr>
              <w:pPrChange w:id="2174" w:author="Autor">
                <w:pPr/>
              </w:pPrChange>
            </w:pPr>
            <w:r w:rsidRPr="00C6143D">
              <w:rPr>
                <w:color w:val="000000"/>
                <w:sz w:val="20"/>
                <w:szCs w:val="20"/>
              </w:rPr>
              <w:t xml:space="preserve">Sú v ŽoP </w:t>
            </w:r>
            <w:del w:id="2175" w:author="Autor">
              <w:r w:rsidR="00A65887" w:rsidRPr="00F426CF">
                <w:rPr>
                  <w:color w:val="000000"/>
                  <w:sz w:val="20"/>
                  <w:szCs w:val="20"/>
                </w:rPr>
                <w:delText>nárokované</w:delText>
              </w:r>
            </w:del>
            <w:ins w:id="2176" w:author="Autor">
              <w:r w:rsidRPr="00C6143D">
                <w:rPr>
                  <w:color w:val="000000"/>
                  <w:sz w:val="20"/>
                  <w:szCs w:val="20"/>
                </w:rPr>
                <w:t>deklarované</w:t>
              </w:r>
            </w:ins>
            <w:r w:rsidRPr="00C6143D">
              <w:rPr>
                <w:color w:val="000000"/>
                <w:sz w:val="20"/>
                <w:szCs w:val="20"/>
              </w:rPr>
              <w:t xml:space="preserve"> neoprávnené </w:t>
            </w:r>
            <w:del w:id="2177" w:author="Autor">
              <w:r w:rsidR="00A65887" w:rsidRPr="00F426CF">
                <w:rPr>
                  <w:color w:val="000000"/>
                  <w:sz w:val="20"/>
                  <w:szCs w:val="20"/>
                </w:rPr>
                <w:delText xml:space="preserve">deklarované </w:delText>
              </w:r>
            </w:del>
            <w:r w:rsidRPr="00C6143D">
              <w:rPr>
                <w:color w:val="000000"/>
                <w:sz w:val="20"/>
                <w:szCs w:val="20"/>
              </w:rPr>
              <w:t>výdavky v zmysle čl. 69 ods. 3 všeobecného nariadenia a ostatných relevantných dokumentov?</w:t>
            </w:r>
            <w:ins w:id="2178" w:author="Autor">
              <w:r w:rsidRPr="00C6143D">
                <w:rPr>
                  <w:color w:val="000000"/>
                  <w:sz w:val="20"/>
                  <w:szCs w:val="20"/>
                </w:rPr>
                <w:t xml:space="preserve"> T. j. úroky, výdavky na kúpu pozemkov alebo v časti alebo úplne odpočítaná DPH podľa zákona o DPH?</w:t>
              </w:r>
            </w:ins>
          </w:p>
        </w:tc>
        <w:tc>
          <w:tcPr>
            <w:tcW w:w="571" w:type="dxa"/>
            <w:shd w:val="clear" w:color="000000" w:fill="FFFFFF"/>
            <w:vAlign w:val="center"/>
            <w:hideMark/>
          </w:tcPr>
          <w:p w14:paraId="7BDF40A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3EC121E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  <w:hideMark/>
          </w:tcPr>
          <w:p w14:paraId="123DD0D1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880A31C" w14:textId="3A7938AD" w:rsidR="008400CF" w:rsidRPr="00F426CF" w:rsidRDefault="00A65887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del w:id="2179" w:author="Autor">
              <w:r w:rsidRPr="00F426CF"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8278FE" w:rsidRPr="00F426CF" w14:paraId="677830F7" w14:textId="77777777" w:rsidTr="008278FE">
        <w:trPr>
          <w:gridAfter w:val="1"/>
          <w:wAfter w:w="8" w:type="dxa"/>
          <w:trHeight w:val="724"/>
        </w:trPr>
        <w:tc>
          <w:tcPr>
            <w:tcW w:w="1002" w:type="dxa"/>
            <w:shd w:val="clear" w:color="000000" w:fill="FFFFFF"/>
            <w:vAlign w:val="center"/>
            <w:hideMark/>
          </w:tcPr>
          <w:p w14:paraId="204597BD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4A.2.4.2</w:t>
            </w:r>
          </w:p>
        </w:tc>
        <w:tc>
          <w:tcPr>
            <w:tcW w:w="4107" w:type="dxa"/>
            <w:gridSpan w:val="3"/>
            <w:shd w:val="clear" w:color="000000" w:fill="FFFFFF"/>
            <w:vAlign w:val="center"/>
            <w:hideMark/>
          </w:tcPr>
          <w:p w14:paraId="28DAF3B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 ŽoP nárokované neoprávnené finančné prostriedky/neoprávnené deklarované výdavky? (odpovedá sa na jednu z predložených alternatív a) - d) v závislosti od fondu, z ktorého sa financuje projekt, okrem prípadu krížového financovania, ktorý je obsiahnutý v časti A.2.5)</w:t>
            </w:r>
            <w:r w:rsidRPr="00F426CF">
              <w:rPr>
                <w:color w:val="000000"/>
                <w:sz w:val="20"/>
                <w:szCs w:val="20"/>
              </w:rPr>
              <w:br/>
              <w:t xml:space="preserve">a) v prípade projektu spolufinancovaného z </w:t>
            </w:r>
            <w:r>
              <w:rPr>
                <w:color w:val="000000"/>
                <w:sz w:val="20"/>
                <w:szCs w:val="20"/>
              </w:rPr>
              <w:t>EFRR</w:t>
            </w:r>
            <w:r w:rsidRPr="00F426CF">
              <w:rPr>
                <w:color w:val="000000"/>
                <w:sz w:val="20"/>
                <w:szCs w:val="20"/>
              </w:rPr>
              <w:t xml:space="preserve"> v zmysle čl. 3 nariadenia o EFRR,</w:t>
            </w:r>
            <w:r w:rsidRPr="00F426CF">
              <w:rPr>
                <w:color w:val="000000"/>
                <w:sz w:val="20"/>
                <w:szCs w:val="20"/>
              </w:rPr>
              <w:br/>
              <w:t>b) v prípade projektu spolufinancovaného z ESF v zmysle čl. 13 nariadenia o ESF,</w:t>
            </w:r>
            <w:r w:rsidRPr="00F426CF">
              <w:rPr>
                <w:color w:val="000000"/>
                <w:sz w:val="20"/>
                <w:szCs w:val="20"/>
              </w:rPr>
              <w:br/>
              <w:t>c) v prípade projektu spolufinancovaného z EMFF v zmysle čl. 13 nariadenia o ENRF,</w:t>
            </w:r>
            <w:r w:rsidRPr="00F426CF">
              <w:rPr>
                <w:color w:val="000000"/>
                <w:sz w:val="20"/>
                <w:szCs w:val="20"/>
              </w:rPr>
              <w:br/>
              <w:t>d) v prípade projektu spolufinancovaného z KF v zmysle čl. 2 nariadenia o KF?</w:t>
            </w:r>
          </w:p>
        </w:tc>
        <w:tc>
          <w:tcPr>
            <w:tcW w:w="571" w:type="dxa"/>
            <w:shd w:val="clear" w:color="000000" w:fill="FFFFFF"/>
            <w:vAlign w:val="center"/>
            <w:hideMark/>
          </w:tcPr>
          <w:p w14:paraId="72C4AD5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7E39BD3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  <w:hideMark/>
          </w:tcPr>
          <w:p w14:paraId="081DABA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54EB4BA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74594AF2" w14:textId="77777777" w:rsidTr="001A775D">
        <w:trPr>
          <w:gridAfter w:val="1"/>
          <w:wAfter w:w="8" w:type="dxa"/>
          <w:trHeight w:val="765"/>
        </w:trPr>
        <w:tc>
          <w:tcPr>
            <w:tcW w:w="1002" w:type="dxa"/>
            <w:shd w:val="clear" w:color="000000" w:fill="FFFFFF"/>
            <w:vAlign w:val="center"/>
            <w:hideMark/>
          </w:tcPr>
          <w:p w14:paraId="08FB5511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00D53">
              <w:rPr>
                <w:color w:val="000000"/>
                <w:sz w:val="20"/>
                <w:szCs w:val="20"/>
              </w:rPr>
              <w:lastRenderedPageBreak/>
              <w:t>4A.2.4.3</w:t>
            </w:r>
          </w:p>
        </w:tc>
        <w:tc>
          <w:tcPr>
            <w:tcW w:w="4107" w:type="dxa"/>
            <w:gridSpan w:val="3"/>
            <w:shd w:val="clear" w:color="000000" w:fill="FFFFFF"/>
            <w:vAlign w:val="center"/>
            <w:hideMark/>
          </w:tcPr>
          <w:p w14:paraId="2CFB1EC8" w14:textId="660CBB4D" w:rsidR="008400CF" w:rsidRPr="004C5D24" w:rsidRDefault="008400CF">
            <w:pPr>
              <w:jc w:val="both"/>
              <w:rPr>
                <w:color w:val="000000"/>
                <w:sz w:val="20"/>
                <w:szCs w:val="20"/>
              </w:rPr>
              <w:pPrChange w:id="2180" w:author="Autor">
                <w:pPr/>
              </w:pPrChange>
            </w:pPr>
            <w:r w:rsidRPr="004C5D24">
              <w:rPr>
                <w:color w:val="000000"/>
                <w:sz w:val="20"/>
                <w:szCs w:val="20"/>
              </w:rPr>
              <w:t xml:space="preserve">Sú v ŽoP nárokované neoprávnené finančné prostriedky/neoprávnené deklarované výdavky v zmysle nastavených národných pravidiel (operačný program, </w:t>
            </w:r>
            <w:del w:id="2181" w:author="Autor">
              <w:r w:rsidR="00A65887" w:rsidRPr="00F426CF">
                <w:rPr>
                  <w:color w:val="000000"/>
                  <w:sz w:val="20"/>
                  <w:szCs w:val="20"/>
                </w:rPr>
                <w:delText>programový manuál,</w:delText>
              </w:r>
            </w:del>
            <w:r w:rsidRPr="004C5D24">
              <w:rPr>
                <w:color w:val="000000"/>
                <w:sz w:val="20"/>
                <w:szCs w:val="20"/>
              </w:rPr>
              <w:t xml:space="preserve"> výzva/písomné vyzvanie, </w:t>
            </w:r>
            <w:r w:rsidRPr="00B75A60">
              <w:rPr>
                <w:color w:val="000000"/>
                <w:sz w:val="20"/>
                <w:szCs w:val="20"/>
              </w:rPr>
              <w:t>schéma štátnej pomoci, schéma pomoci de minimis a pod</w:t>
            </w:r>
            <w:del w:id="2182" w:author="Autor">
              <w:r w:rsidR="00A65887" w:rsidRPr="00F426CF">
                <w:rPr>
                  <w:color w:val="000000"/>
                  <w:sz w:val="20"/>
                  <w:szCs w:val="20"/>
                </w:rPr>
                <w:delText>.)</w:delText>
              </w:r>
            </w:del>
            <w:ins w:id="2183" w:author="Autor">
              <w:r w:rsidRPr="00B75A60">
                <w:rPr>
                  <w:color w:val="000000"/>
                  <w:sz w:val="20"/>
                  <w:szCs w:val="20"/>
                </w:rPr>
                <w:t>.))?</w:t>
              </w:r>
            </w:ins>
          </w:p>
        </w:tc>
        <w:tc>
          <w:tcPr>
            <w:tcW w:w="571" w:type="dxa"/>
            <w:shd w:val="clear" w:color="000000" w:fill="FFFFFF"/>
            <w:vAlign w:val="center"/>
            <w:hideMark/>
          </w:tcPr>
          <w:p w14:paraId="38D89B9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68D523B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  <w:hideMark/>
          </w:tcPr>
          <w:p w14:paraId="53C881C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E281FD0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1D2FDE3E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209D24B2" w14:textId="77777777" w:rsidR="008400CF" w:rsidRPr="00F426CF" w:rsidRDefault="008400CF" w:rsidP="008400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4A.2.5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47958107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Krížové financovanie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4D83C481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53167655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1FC6832E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1DA34F8F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15EFBA47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06DBA54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4A.2.5.1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C91FF23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184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 xml:space="preserve">Sú v prípade krížového financovania </w:t>
            </w:r>
            <w:r>
              <w:rPr>
                <w:color w:val="000000"/>
                <w:sz w:val="20"/>
                <w:szCs w:val="20"/>
              </w:rPr>
              <w:t>EFRR</w:t>
            </w:r>
            <w:r w:rsidRPr="00F426CF">
              <w:rPr>
                <w:color w:val="000000"/>
                <w:sz w:val="20"/>
                <w:szCs w:val="20"/>
              </w:rPr>
              <w:t xml:space="preserve"> a ESF splnené podmienky oprávnenosti druhého fondu?</w:t>
            </w:r>
          </w:p>
        </w:tc>
        <w:tc>
          <w:tcPr>
            <w:tcW w:w="571" w:type="dxa"/>
            <w:vAlign w:val="center"/>
            <w:hideMark/>
          </w:tcPr>
          <w:p w14:paraId="27F5944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346CC0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E0DE6A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656AB20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0E6DE65F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8C9EC7E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4A.2.5.2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582682D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185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Sú výdavky z krížového financovania potrebné na uspokojivé vykonávanie projektu a sú s ním priamo spojené?</w:t>
            </w:r>
          </w:p>
        </w:tc>
        <w:tc>
          <w:tcPr>
            <w:tcW w:w="571" w:type="dxa"/>
            <w:vAlign w:val="center"/>
            <w:hideMark/>
          </w:tcPr>
          <w:p w14:paraId="56E36E5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E0D2AA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A2AAFE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2AAD303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7A265ED9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92B7A8B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4A.2.5.3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408EA89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186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 xml:space="preserve">Je v prípade krížového financovania </w:t>
            </w:r>
            <w:r>
              <w:rPr>
                <w:color w:val="000000"/>
                <w:sz w:val="20"/>
                <w:szCs w:val="20"/>
              </w:rPr>
              <w:t>EFRR</w:t>
            </w:r>
            <w:r w:rsidRPr="00F426CF">
              <w:rPr>
                <w:color w:val="000000"/>
                <w:sz w:val="20"/>
                <w:szCs w:val="20"/>
              </w:rPr>
              <w:t xml:space="preserve"> a ESF dodržaný limit určený RO, resp. limit určený všeobecným nariadením?</w:t>
            </w:r>
          </w:p>
        </w:tc>
        <w:tc>
          <w:tcPr>
            <w:tcW w:w="571" w:type="dxa"/>
            <w:vAlign w:val="center"/>
            <w:hideMark/>
          </w:tcPr>
          <w:p w14:paraId="651A3A8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A44F03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1C0424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7BB5E88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6DEBAD5B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2D119AB4" w14:textId="77777777" w:rsidR="008400CF" w:rsidRPr="00F426CF" w:rsidRDefault="008400CF" w:rsidP="008400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4A.2.6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1768A636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Programy Európskej územnej spolupráce 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24BD2FA6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08D9B878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238679CF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78FBC619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01B4DB3A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5667B11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4A.2.6.1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78BEA28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187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Sú v prípade projektu EÚS  dodržané špecifické pravidlá oprávnenosti výdavkov stanovené v nariadení o EÚS a v delegovanom akte k pravidlám oprávnenosti výdavkov pre programy EÚS?</w:t>
            </w:r>
          </w:p>
        </w:tc>
        <w:tc>
          <w:tcPr>
            <w:tcW w:w="571" w:type="dxa"/>
            <w:vAlign w:val="center"/>
            <w:hideMark/>
          </w:tcPr>
          <w:p w14:paraId="5DA2D61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AFC678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01D90B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944DBE7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5474D52B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124AFD4A" w14:textId="77777777" w:rsidR="008400CF" w:rsidRPr="00F426CF" w:rsidRDefault="008400CF" w:rsidP="008400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4A.2.7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61E3C2B8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Dokladovanie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79B1FE95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3C808FFE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2B20D279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25374593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15CD8239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122B860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C0807FA" w14:textId="117A6B3E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188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 xml:space="preserve">Boli </w:t>
            </w:r>
            <w:del w:id="2189" w:author="Autor">
              <w:r w:rsidR="00A65887" w:rsidRPr="00F426CF">
                <w:rPr>
                  <w:color w:val="000000"/>
                  <w:sz w:val="20"/>
                  <w:szCs w:val="20"/>
                </w:rPr>
                <w:delText>nárokované finančné prostriedky/</w:delText>
              </w:r>
            </w:del>
            <w:r>
              <w:rPr>
                <w:color w:val="000000"/>
                <w:sz w:val="20"/>
                <w:szCs w:val="20"/>
              </w:rPr>
              <w:t>d</w:t>
            </w:r>
            <w:r w:rsidRPr="00F426CF">
              <w:rPr>
                <w:color w:val="000000"/>
                <w:sz w:val="20"/>
                <w:szCs w:val="20"/>
              </w:rPr>
              <w:t>eklaro</w:t>
            </w:r>
            <w:r>
              <w:rPr>
                <w:color w:val="000000"/>
                <w:sz w:val="20"/>
                <w:szCs w:val="20"/>
              </w:rPr>
              <w:t>v</w:t>
            </w:r>
            <w:r w:rsidRPr="00F426CF">
              <w:rPr>
                <w:color w:val="000000"/>
                <w:sz w:val="20"/>
                <w:szCs w:val="20"/>
              </w:rPr>
              <w:t>ané výdavky v ŽoP doložené požadovanými dokladmi v zmysle podmienok stanovených RO a</w:t>
            </w:r>
            <w:r>
              <w:rPr>
                <w:color w:val="000000"/>
                <w:sz w:val="20"/>
                <w:szCs w:val="20"/>
              </w:rPr>
              <w:t> Zmluv</w:t>
            </w:r>
            <w:r w:rsidRPr="00F426CF">
              <w:rPr>
                <w:color w:val="000000"/>
                <w:sz w:val="20"/>
                <w:szCs w:val="20"/>
              </w:rPr>
              <w:t>ou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6B26D82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C3E9A2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8AC58C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6D6B43E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1FFA0C7D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8097411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DB65BDB" w14:textId="5DC9FBB4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190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Spĺňajú príslušné účtovné doklady predpísané náležitosti účtovného dokladu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 xml:space="preserve">v zmysle § 10 zákona o účtovníctve (s výnimkou bodu f))?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71" w:type="dxa"/>
            <w:vAlign w:val="center"/>
            <w:hideMark/>
          </w:tcPr>
          <w:p w14:paraId="07EEDCC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199118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841D08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FE93098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307B0054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6BDE602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E2DC95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faktúra náležitosti podľa § 74 zákona o DPH?</w:t>
            </w:r>
          </w:p>
        </w:tc>
        <w:tc>
          <w:tcPr>
            <w:tcW w:w="571" w:type="dxa"/>
            <w:vAlign w:val="center"/>
            <w:hideMark/>
          </w:tcPr>
          <w:p w14:paraId="4D912C8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565F36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338D29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5F41949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34398903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79C86543" w14:textId="636D62A1" w:rsidR="008400CF" w:rsidRPr="00F426CF" w:rsidRDefault="008400CF" w:rsidP="002D08F1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</w:t>
            </w:r>
            <w:r w:rsidR="002D08F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7E1B7E0" w14:textId="2070DD14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191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 xml:space="preserve">Sú </w:t>
            </w:r>
            <w:del w:id="2192" w:author="Autor">
              <w:r w:rsidR="00A65887" w:rsidRPr="00F426CF">
                <w:rPr>
                  <w:color w:val="000000"/>
                  <w:sz w:val="20"/>
                  <w:szCs w:val="20"/>
                </w:rPr>
                <w:delText>nárokované finančné prostriedky/</w:delText>
              </w:r>
            </w:del>
            <w:r w:rsidRPr="00F426CF">
              <w:rPr>
                <w:color w:val="000000"/>
                <w:sz w:val="20"/>
                <w:szCs w:val="20"/>
              </w:rPr>
              <w:t xml:space="preserve">deklarované výdavky doložené dokladom o úhrade? </w:t>
            </w:r>
          </w:p>
        </w:tc>
        <w:tc>
          <w:tcPr>
            <w:tcW w:w="571" w:type="dxa"/>
            <w:vAlign w:val="center"/>
            <w:hideMark/>
          </w:tcPr>
          <w:p w14:paraId="4957BBA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5C6E71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A9CF72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2C2BF80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0C9A1266" w14:textId="77777777" w:rsidTr="008278FE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193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82"/>
          <w:trPrChange w:id="2194" w:author="Autor">
            <w:trPr>
              <w:gridAfter w:val="1"/>
              <w:wAfter w:w="8" w:type="dxa"/>
              <w:trHeight w:val="1020"/>
            </w:trPr>
          </w:trPrChange>
        </w:trPr>
        <w:tc>
          <w:tcPr>
            <w:tcW w:w="1002" w:type="dxa"/>
            <w:vAlign w:val="center"/>
            <w:hideMark/>
            <w:tcPrChange w:id="2195" w:author="Autor">
              <w:tcPr>
                <w:tcW w:w="1002" w:type="dxa"/>
                <w:vAlign w:val="center"/>
                <w:hideMark/>
              </w:tcPr>
            </w:tcPrChange>
          </w:tcPr>
          <w:p w14:paraId="1E4A0724" w14:textId="24DDFA8B" w:rsidR="008400CF" w:rsidRPr="00F426CF" w:rsidRDefault="00A65887" w:rsidP="002D08F1">
            <w:pPr>
              <w:jc w:val="center"/>
              <w:rPr>
                <w:color w:val="000000"/>
                <w:sz w:val="20"/>
                <w:szCs w:val="20"/>
              </w:rPr>
            </w:pPr>
            <w:del w:id="2196" w:author="Autor">
              <w:r w:rsidRPr="00F426CF">
                <w:rPr>
                  <w:color w:val="000000"/>
                  <w:sz w:val="20"/>
                  <w:szCs w:val="20"/>
                </w:rPr>
                <w:delText>4A</w:delText>
              </w:r>
            </w:del>
            <w:ins w:id="2197" w:author="Autor">
              <w:r w:rsidR="008400CF">
                <w:rPr>
                  <w:color w:val="000000"/>
                  <w:sz w:val="20"/>
                  <w:szCs w:val="20"/>
                </w:rPr>
                <w:t>4.A</w:t>
              </w:r>
            </w:ins>
            <w:r w:rsidR="008400CF">
              <w:rPr>
                <w:color w:val="000000"/>
                <w:sz w:val="20"/>
                <w:szCs w:val="20"/>
              </w:rPr>
              <w:t>.2.7.</w:t>
            </w:r>
            <w:r w:rsidR="002D08F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107" w:type="dxa"/>
            <w:gridSpan w:val="3"/>
            <w:vAlign w:val="center"/>
            <w:hideMark/>
            <w:tcPrChange w:id="2198" w:author="Autor">
              <w:tcPr>
                <w:tcW w:w="4107" w:type="dxa"/>
                <w:gridSpan w:val="3"/>
                <w:vAlign w:val="center"/>
                <w:hideMark/>
              </w:tcPr>
            </w:tcPrChange>
          </w:tcPr>
          <w:p w14:paraId="1900BBC2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199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Boli dodržané všetky nasledovné podmienky v prípade úhrad výdavkov v hotovosti?</w:t>
            </w:r>
            <w:r w:rsidRPr="00F426CF">
              <w:rPr>
                <w:color w:val="000000"/>
                <w:sz w:val="20"/>
                <w:szCs w:val="20"/>
              </w:rPr>
              <w:br/>
              <w:t>- hotovostné platby za spotrebný materiál neprekročili jednotlivo sumu 500 EUR vrátane DPH,</w:t>
            </w:r>
            <w:r w:rsidRPr="00F426CF">
              <w:rPr>
                <w:color w:val="000000"/>
                <w:sz w:val="20"/>
                <w:szCs w:val="20"/>
              </w:rPr>
              <w:br/>
              <w:t>- maximálna hodnota realizovaných úhrad v hotovosti v jednom mesiaci nepresiahli 1 500 EUR vrátane DPH.</w:t>
            </w:r>
          </w:p>
        </w:tc>
        <w:tc>
          <w:tcPr>
            <w:tcW w:w="571" w:type="dxa"/>
            <w:vAlign w:val="center"/>
            <w:hideMark/>
            <w:tcPrChange w:id="2200" w:author="Autor">
              <w:tcPr>
                <w:tcW w:w="571" w:type="dxa"/>
                <w:vAlign w:val="center"/>
                <w:hideMark/>
              </w:tcPr>
            </w:tcPrChange>
          </w:tcPr>
          <w:p w14:paraId="4C2FC67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201" w:author="Autor">
              <w:tcPr>
                <w:tcW w:w="570" w:type="dxa"/>
                <w:vAlign w:val="center"/>
                <w:hideMark/>
              </w:tcPr>
            </w:tcPrChange>
          </w:tcPr>
          <w:p w14:paraId="5FDE680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202" w:author="Autor">
              <w:tcPr>
                <w:tcW w:w="852" w:type="dxa"/>
                <w:vAlign w:val="center"/>
                <w:hideMark/>
              </w:tcPr>
            </w:tcPrChange>
          </w:tcPr>
          <w:p w14:paraId="724A8ED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203" w:author="Autor">
              <w:tcPr>
                <w:tcW w:w="1985" w:type="dxa"/>
                <w:vAlign w:val="center"/>
                <w:hideMark/>
              </w:tcPr>
            </w:tcPrChange>
          </w:tcPr>
          <w:p w14:paraId="3157B3D0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13CD04B5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0DC092BF" w14:textId="77777777" w:rsidR="008400CF" w:rsidRPr="00F426CF" w:rsidRDefault="008400CF" w:rsidP="008400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4A.3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2FCA6C00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Hospodárnosť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039E01D6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5FB92D4E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5E0BFCE0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0CF0FAAA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5DFCF0B6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B3A4907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4A.3.1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6107100" w14:textId="72E17BC3" w:rsidR="008400CF" w:rsidRPr="00F426CF" w:rsidRDefault="004819CA">
            <w:pPr>
              <w:jc w:val="both"/>
              <w:rPr>
                <w:color w:val="000000"/>
                <w:sz w:val="20"/>
                <w:szCs w:val="20"/>
              </w:rPr>
              <w:pPrChange w:id="2204" w:author="Autor">
                <w:pPr/>
              </w:pPrChange>
            </w:pPr>
            <w:r>
              <w:rPr>
                <w:color w:val="000000"/>
                <w:sz w:val="20"/>
                <w:szCs w:val="20"/>
              </w:rPr>
              <w:t xml:space="preserve">Bola v súvislosti s </w:t>
            </w:r>
            <w:del w:id="2205" w:author="Autor">
              <w:r w:rsidR="00A65887" w:rsidRPr="00F426CF">
                <w:rPr>
                  <w:color w:val="000000"/>
                  <w:sz w:val="20"/>
                  <w:szCs w:val="20"/>
                </w:rPr>
                <w:delText>nárokovanými finančnými prostriedkami/</w:delText>
              </w:r>
            </w:del>
            <w:r w:rsidR="008400CF" w:rsidRPr="00F426CF">
              <w:rPr>
                <w:color w:val="000000"/>
                <w:sz w:val="20"/>
                <w:szCs w:val="20"/>
              </w:rPr>
              <w:t>deklarovanými výdavkami v ŽoP vykonaná kontrola verejného obstarávania/</w:t>
            </w:r>
            <w:ins w:id="2206" w:author="Autor">
              <w:r w:rsidR="008400CF">
                <w:rPr>
                  <w:color w:val="000000"/>
                  <w:sz w:val="20"/>
                  <w:szCs w:val="20"/>
                </w:rPr>
                <w:t xml:space="preserve"> </w:t>
              </w:r>
            </w:ins>
            <w:r w:rsidR="008400CF" w:rsidRPr="00F426CF">
              <w:rPr>
                <w:color w:val="000000"/>
                <w:sz w:val="20"/>
                <w:szCs w:val="20"/>
              </w:rPr>
              <w:t>obstarávania?</w:t>
            </w:r>
          </w:p>
        </w:tc>
        <w:tc>
          <w:tcPr>
            <w:tcW w:w="571" w:type="dxa"/>
            <w:vAlign w:val="center"/>
            <w:hideMark/>
          </w:tcPr>
          <w:p w14:paraId="7FCBF69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EBF3C9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98563B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D4F8062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34E6EA21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BAB7066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4A.3.2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B03E3AE" w14:textId="2EF30283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207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Je v rámci záverov kontroly verejného obstarávania/obstarávania konštatované pripustenie nárokovaných finančných prostriedkov/deklarovaných výdavkov do financovania?</w:t>
            </w:r>
          </w:p>
        </w:tc>
        <w:tc>
          <w:tcPr>
            <w:tcW w:w="571" w:type="dxa"/>
            <w:vAlign w:val="center"/>
            <w:hideMark/>
          </w:tcPr>
          <w:p w14:paraId="2F424FE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DFFDB3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B886F7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C2A114F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0FC6ADAD" w14:textId="77777777" w:rsidTr="00675C58">
        <w:trPr>
          <w:gridAfter w:val="1"/>
          <w:wAfter w:w="8" w:type="dxa"/>
          <w:trHeight w:val="510"/>
          <w:ins w:id="2208" w:author="Autor"/>
        </w:trPr>
        <w:tc>
          <w:tcPr>
            <w:tcW w:w="1002" w:type="dxa"/>
            <w:vAlign w:val="center"/>
            <w:hideMark/>
          </w:tcPr>
          <w:p w14:paraId="27AC2759" w14:textId="6DF80442" w:rsidR="008400CF" w:rsidRPr="00F426CF" w:rsidRDefault="008400CF" w:rsidP="008400CF">
            <w:pPr>
              <w:jc w:val="center"/>
              <w:rPr>
                <w:ins w:id="2209" w:author="Autor"/>
                <w:color w:val="000000"/>
                <w:sz w:val="20"/>
                <w:szCs w:val="20"/>
              </w:rPr>
            </w:pPr>
            <w:ins w:id="2210" w:author="Autor">
              <w:r w:rsidRPr="00F426CF">
                <w:rPr>
                  <w:color w:val="000000"/>
                  <w:sz w:val="20"/>
                  <w:szCs w:val="20"/>
                </w:rPr>
                <w:t>4A.3.</w:t>
              </w:r>
              <w:r>
                <w:rPr>
                  <w:color w:val="000000"/>
                  <w:sz w:val="20"/>
                  <w:szCs w:val="20"/>
                </w:rPr>
                <w:t>3</w:t>
              </w:r>
            </w:ins>
          </w:p>
        </w:tc>
        <w:tc>
          <w:tcPr>
            <w:tcW w:w="4107" w:type="dxa"/>
            <w:gridSpan w:val="3"/>
            <w:vAlign w:val="center"/>
            <w:hideMark/>
          </w:tcPr>
          <w:p w14:paraId="126E40CD" w14:textId="6D1C57D0" w:rsidR="008400CF" w:rsidRPr="00F426CF" w:rsidRDefault="008400CF" w:rsidP="008400CF">
            <w:pPr>
              <w:jc w:val="both"/>
              <w:rPr>
                <w:ins w:id="2211" w:author="Autor"/>
                <w:color w:val="000000"/>
                <w:sz w:val="20"/>
                <w:szCs w:val="20"/>
              </w:rPr>
            </w:pPr>
            <w:ins w:id="2212" w:author="Autor">
              <w:r w:rsidRPr="00F426CF">
                <w:rPr>
                  <w:color w:val="000000"/>
                  <w:sz w:val="20"/>
                  <w:szCs w:val="20"/>
                </w:rPr>
                <w:t xml:space="preserve">Sú </w:t>
              </w:r>
              <w:r>
                <w:rPr>
                  <w:color w:val="000000"/>
                  <w:sz w:val="20"/>
                  <w:szCs w:val="20"/>
                </w:rPr>
                <w:t>d</w:t>
              </w:r>
              <w:r w:rsidRPr="00F426CF">
                <w:rPr>
                  <w:color w:val="000000"/>
                  <w:sz w:val="20"/>
                  <w:szCs w:val="20"/>
                </w:rPr>
                <w:t>eklarované výdavky projektu primerané, t.</w:t>
              </w:r>
              <w:r>
                <w:rPr>
                  <w:color w:val="000000"/>
                  <w:sz w:val="20"/>
                  <w:szCs w:val="20"/>
                </w:rPr>
                <w:t xml:space="preserve"> </w:t>
              </w:r>
              <w:r w:rsidRPr="00F426CF">
                <w:rPr>
                  <w:color w:val="000000"/>
                  <w:sz w:val="20"/>
                  <w:szCs w:val="20"/>
                </w:rPr>
                <w:t xml:space="preserve">j. zodpovedajú obvyklým cenám v danom mieste a čase? </w:t>
              </w:r>
            </w:ins>
          </w:p>
        </w:tc>
        <w:tc>
          <w:tcPr>
            <w:tcW w:w="571" w:type="dxa"/>
            <w:vAlign w:val="center"/>
            <w:hideMark/>
          </w:tcPr>
          <w:p w14:paraId="2AB8A62E" w14:textId="77777777" w:rsidR="008400CF" w:rsidRPr="00F426CF" w:rsidRDefault="008400CF" w:rsidP="008400CF">
            <w:pPr>
              <w:rPr>
                <w:ins w:id="2213" w:author="Autor"/>
                <w:color w:val="000000"/>
                <w:sz w:val="20"/>
                <w:szCs w:val="20"/>
              </w:rPr>
            </w:pPr>
            <w:ins w:id="2214" w:author="Autor">
              <w:r w:rsidRPr="00F426CF">
                <w:rPr>
                  <w:color w:val="000000"/>
                  <w:sz w:val="20"/>
                  <w:szCs w:val="20"/>
                </w:rPr>
                <w:t> </w:t>
              </w:r>
            </w:ins>
          </w:p>
        </w:tc>
        <w:tc>
          <w:tcPr>
            <w:tcW w:w="570" w:type="dxa"/>
            <w:vAlign w:val="center"/>
            <w:hideMark/>
          </w:tcPr>
          <w:p w14:paraId="08CC04E9" w14:textId="77777777" w:rsidR="008400CF" w:rsidRPr="00F426CF" w:rsidRDefault="008400CF" w:rsidP="008400CF">
            <w:pPr>
              <w:rPr>
                <w:ins w:id="2215" w:author="Autor"/>
                <w:color w:val="000000"/>
                <w:sz w:val="20"/>
                <w:szCs w:val="20"/>
              </w:rPr>
            </w:pPr>
            <w:ins w:id="2216" w:author="Autor">
              <w:r w:rsidRPr="00F426CF">
                <w:rPr>
                  <w:color w:val="000000"/>
                  <w:sz w:val="20"/>
                  <w:szCs w:val="20"/>
                </w:rPr>
                <w:t> </w:t>
              </w:r>
            </w:ins>
          </w:p>
        </w:tc>
        <w:tc>
          <w:tcPr>
            <w:tcW w:w="852" w:type="dxa"/>
            <w:vAlign w:val="center"/>
            <w:hideMark/>
          </w:tcPr>
          <w:p w14:paraId="15E51C17" w14:textId="77777777" w:rsidR="008400CF" w:rsidRPr="00F426CF" w:rsidRDefault="008400CF" w:rsidP="008400CF">
            <w:pPr>
              <w:rPr>
                <w:ins w:id="2217" w:author="Autor"/>
                <w:color w:val="000000"/>
                <w:sz w:val="20"/>
                <w:szCs w:val="20"/>
              </w:rPr>
            </w:pPr>
            <w:ins w:id="2218" w:author="Autor">
              <w:r w:rsidRPr="00F426CF">
                <w:rPr>
                  <w:color w:val="000000"/>
                  <w:sz w:val="20"/>
                  <w:szCs w:val="20"/>
                </w:rPr>
                <w:t> </w:t>
              </w:r>
            </w:ins>
          </w:p>
        </w:tc>
        <w:tc>
          <w:tcPr>
            <w:tcW w:w="1985" w:type="dxa"/>
            <w:vAlign w:val="center"/>
            <w:hideMark/>
          </w:tcPr>
          <w:p w14:paraId="11734FBD" w14:textId="77777777" w:rsidR="008400CF" w:rsidRPr="00F426CF" w:rsidRDefault="008400CF" w:rsidP="008400CF">
            <w:pPr>
              <w:jc w:val="both"/>
              <w:rPr>
                <w:ins w:id="2219" w:author="Autor"/>
                <w:b/>
                <w:bCs/>
                <w:color w:val="000000"/>
              </w:rPr>
            </w:pPr>
            <w:ins w:id="2220" w:author="Autor">
              <w:r w:rsidRPr="00F426CF">
                <w:rPr>
                  <w:b/>
                  <w:bCs/>
                  <w:color w:val="000000"/>
                </w:rPr>
                <w:t> </w:t>
              </w:r>
            </w:ins>
          </w:p>
        </w:tc>
      </w:tr>
      <w:tr w:rsidR="008400CF" w:rsidRPr="00F426CF" w14:paraId="4883B0EA" w14:textId="77777777" w:rsidTr="00675C58">
        <w:trPr>
          <w:gridAfter w:val="1"/>
          <w:wAfter w:w="8" w:type="dxa"/>
          <w:trHeight w:val="510"/>
          <w:ins w:id="2221" w:author="Autor"/>
        </w:trPr>
        <w:tc>
          <w:tcPr>
            <w:tcW w:w="1002" w:type="dxa"/>
            <w:vAlign w:val="center"/>
          </w:tcPr>
          <w:p w14:paraId="5401792C" w14:textId="5EC8436C" w:rsidR="008400CF" w:rsidRPr="00F426CF" w:rsidRDefault="008400CF" w:rsidP="008400CF">
            <w:pPr>
              <w:jc w:val="center"/>
              <w:rPr>
                <w:ins w:id="2222" w:author="Autor"/>
                <w:color w:val="000000"/>
                <w:sz w:val="20"/>
                <w:szCs w:val="20"/>
              </w:rPr>
            </w:pPr>
            <w:ins w:id="2223" w:author="Autor">
              <w:r>
                <w:rPr>
                  <w:color w:val="000000"/>
                  <w:sz w:val="20"/>
                  <w:szCs w:val="20"/>
                </w:rPr>
                <w:lastRenderedPageBreak/>
                <w:t>4A.3.4</w:t>
              </w:r>
            </w:ins>
          </w:p>
        </w:tc>
        <w:tc>
          <w:tcPr>
            <w:tcW w:w="4107" w:type="dxa"/>
            <w:gridSpan w:val="3"/>
            <w:vAlign w:val="center"/>
          </w:tcPr>
          <w:p w14:paraId="57927715" w14:textId="43CF725B" w:rsidR="008400CF" w:rsidRPr="00F426CF" w:rsidRDefault="008400CF" w:rsidP="008400CF">
            <w:pPr>
              <w:jc w:val="both"/>
              <w:rPr>
                <w:ins w:id="2224" w:author="Autor"/>
                <w:color w:val="000000"/>
                <w:sz w:val="20"/>
                <w:szCs w:val="20"/>
              </w:rPr>
            </w:pPr>
            <w:ins w:id="2225" w:author="Autor">
              <w:r>
                <w:rPr>
                  <w:color w:val="000000"/>
                  <w:sz w:val="20"/>
                  <w:szCs w:val="20"/>
                </w:rPr>
                <w:t>Boli výdavky prijímateľa vynaložené v správnom čase,</w:t>
              </w:r>
              <w:r>
                <w:rPr>
                  <w:rStyle w:val="Odkaznapoznmkupodiarou"/>
                  <w:color w:val="000000"/>
                  <w:sz w:val="20"/>
                  <w:szCs w:val="20"/>
                </w:rPr>
                <w:footnoteReference w:id="30"/>
              </w:r>
              <w:r>
                <w:rPr>
                  <w:color w:val="000000"/>
                  <w:sz w:val="20"/>
                  <w:szCs w:val="20"/>
                </w:rPr>
                <w:t xml:space="preserve"> vhodnom množstve</w:t>
              </w:r>
              <w:r>
                <w:rPr>
                  <w:rStyle w:val="Odkaznapoznmkupodiarou"/>
                  <w:color w:val="000000"/>
                  <w:sz w:val="20"/>
                  <w:szCs w:val="20"/>
                </w:rPr>
                <w:footnoteReference w:id="31"/>
              </w:r>
              <w:r>
                <w:rPr>
                  <w:color w:val="000000"/>
                  <w:sz w:val="20"/>
                  <w:szCs w:val="20"/>
                </w:rPr>
                <w:t xml:space="preserve"> a kvalite</w:t>
              </w:r>
              <w:r>
                <w:rPr>
                  <w:rStyle w:val="Odkaznapoznmkupodiarou"/>
                  <w:color w:val="000000"/>
                  <w:sz w:val="20"/>
                  <w:szCs w:val="20"/>
                </w:rPr>
                <w:footnoteReference w:id="32"/>
              </w:r>
              <w:r>
                <w:rPr>
                  <w:color w:val="000000"/>
                  <w:sz w:val="20"/>
                  <w:szCs w:val="20"/>
                </w:rPr>
                <w:t>?</w:t>
              </w:r>
            </w:ins>
          </w:p>
        </w:tc>
        <w:tc>
          <w:tcPr>
            <w:tcW w:w="571" w:type="dxa"/>
            <w:vAlign w:val="center"/>
          </w:tcPr>
          <w:p w14:paraId="28EF4243" w14:textId="77777777" w:rsidR="008400CF" w:rsidRPr="00F426CF" w:rsidRDefault="008400CF" w:rsidP="008400CF">
            <w:pPr>
              <w:rPr>
                <w:ins w:id="2232" w:author="Autor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7DCDD1D0" w14:textId="77777777" w:rsidR="008400CF" w:rsidRPr="00F426CF" w:rsidRDefault="008400CF" w:rsidP="008400CF">
            <w:pPr>
              <w:rPr>
                <w:ins w:id="2233" w:author="Autor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5BF711B8" w14:textId="77777777" w:rsidR="008400CF" w:rsidRPr="00F426CF" w:rsidRDefault="008400CF" w:rsidP="008400CF">
            <w:pPr>
              <w:rPr>
                <w:ins w:id="2234" w:author="Autor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06FB51C" w14:textId="77777777" w:rsidR="008400CF" w:rsidRPr="00F426CF" w:rsidRDefault="008400CF" w:rsidP="008400CF">
            <w:pPr>
              <w:jc w:val="both"/>
              <w:rPr>
                <w:ins w:id="2235" w:author="Autor"/>
                <w:b/>
                <w:bCs/>
                <w:color w:val="000000"/>
              </w:rPr>
            </w:pPr>
          </w:p>
        </w:tc>
      </w:tr>
      <w:tr w:rsidR="008400CF" w:rsidRPr="00F426CF" w14:paraId="19D1B7D0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</w:tcPr>
          <w:p w14:paraId="587C817A" w14:textId="4F55DCCD" w:rsidR="008400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4A.3.</w:t>
            </w:r>
            <w:del w:id="2236" w:author="Autor">
              <w:r w:rsidR="00A65887" w:rsidRPr="00F426CF">
                <w:rPr>
                  <w:color w:val="000000"/>
                  <w:sz w:val="20"/>
                  <w:szCs w:val="20"/>
                </w:rPr>
                <w:delText>3</w:delText>
              </w:r>
            </w:del>
            <w:ins w:id="2237" w:author="Autor">
              <w:r>
                <w:rPr>
                  <w:color w:val="000000"/>
                  <w:sz w:val="20"/>
                  <w:szCs w:val="20"/>
                </w:rPr>
                <w:t>5</w:t>
              </w:r>
            </w:ins>
          </w:p>
        </w:tc>
        <w:tc>
          <w:tcPr>
            <w:tcW w:w="4107" w:type="dxa"/>
            <w:gridSpan w:val="3"/>
            <w:vAlign w:val="center"/>
          </w:tcPr>
          <w:p w14:paraId="3B800B4C" w14:textId="468DB0C8" w:rsidR="008400CF" w:rsidRDefault="008400CF">
            <w:pPr>
              <w:jc w:val="both"/>
              <w:rPr>
                <w:color w:val="000000"/>
                <w:sz w:val="20"/>
                <w:szCs w:val="20"/>
              </w:rPr>
              <w:pPrChange w:id="2238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 xml:space="preserve">Bola správne vyčíslená hodnota nárokovaných </w:t>
            </w:r>
            <w:del w:id="2239" w:author="Autor">
              <w:r w:rsidR="00A65887" w:rsidRPr="00F426CF">
                <w:rPr>
                  <w:color w:val="000000"/>
                  <w:sz w:val="20"/>
                  <w:szCs w:val="20"/>
                </w:rPr>
                <w:delText>výdavkov</w:delText>
              </w:r>
            </w:del>
            <w:ins w:id="2240" w:author="Autor">
              <w:r w:rsidRPr="00F426CF">
                <w:rPr>
                  <w:color w:val="000000"/>
                  <w:sz w:val="20"/>
                  <w:szCs w:val="20"/>
                </w:rPr>
                <w:t>finančných prostriedkov/deklarovaných vý</w:t>
              </w:r>
              <w:r>
                <w:rPr>
                  <w:color w:val="000000"/>
                  <w:sz w:val="20"/>
                  <w:szCs w:val="20"/>
                </w:rPr>
                <w:t>-</w:t>
              </w:r>
              <w:r w:rsidRPr="00F426CF">
                <w:rPr>
                  <w:color w:val="000000"/>
                  <w:sz w:val="20"/>
                  <w:szCs w:val="20"/>
                </w:rPr>
                <w:t>davkov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s</w:t>
            </w:r>
            <w:del w:id="2241" w:author="Autor">
              <w:r w:rsidR="00A65887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ins w:id="2242" w:author="Autor">
              <w:r>
                <w:rPr>
                  <w:color w:val="000000"/>
                  <w:sz w:val="20"/>
                  <w:szCs w:val="20"/>
                </w:rPr>
                <w:t> </w:t>
              </w:r>
            </w:ins>
            <w:r w:rsidRPr="00F426CF">
              <w:rPr>
                <w:color w:val="000000"/>
                <w:sz w:val="20"/>
                <w:szCs w:val="20"/>
              </w:rPr>
              <w:t>ohľadom na uloženú finančnú korekciu za nedostatky pri verejnom obstarávaní/</w:t>
            </w:r>
            <w:ins w:id="2243" w:author="Autor">
              <w:r>
                <w:rPr>
                  <w:color w:val="000000"/>
                  <w:sz w:val="20"/>
                  <w:szCs w:val="20"/>
                </w:rPr>
                <w:t xml:space="preserve"> </w:t>
              </w:r>
            </w:ins>
            <w:r w:rsidRPr="00F426CF">
              <w:rPr>
                <w:color w:val="000000"/>
                <w:sz w:val="20"/>
                <w:szCs w:val="20"/>
              </w:rPr>
              <w:t>obstarávaní, resp. inú finančnú korekciu?</w:t>
            </w:r>
          </w:p>
        </w:tc>
        <w:tc>
          <w:tcPr>
            <w:tcW w:w="571" w:type="dxa"/>
            <w:vAlign w:val="center"/>
          </w:tcPr>
          <w:p w14:paraId="3A3E449E" w14:textId="44C3C74A" w:rsidR="008400CF" w:rsidRPr="00F426CF" w:rsidRDefault="00A65887" w:rsidP="008400CF">
            <w:pPr>
              <w:rPr>
                <w:color w:val="000000"/>
                <w:sz w:val="20"/>
                <w:szCs w:val="20"/>
              </w:rPr>
            </w:pPr>
            <w:del w:id="2244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70" w:type="dxa"/>
            <w:vAlign w:val="center"/>
          </w:tcPr>
          <w:p w14:paraId="01DB2B5B" w14:textId="25C14B89" w:rsidR="008400CF" w:rsidRPr="00F426CF" w:rsidRDefault="00A65887" w:rsidP="008400CF">
            <w:pPr>
              <w:rPr>
                <w:color w:val="000000"/>
                <w:sz w:val="20"/>
                <w:szCs w:val="20"/>
              </w:rPr>
            </w:pPr>
            <w:del w:id="2245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852" w:type="dxa"/>
            <w:vAlign w:val="center"/>
          </w:tcPr>
          <w:p w14:paraId="501B0040" w14:textId="037B7E98" w:rsidR="008400CF" w:rsidRPr="00F426CF" w:rsidRDefault="00A65887" w:rsidP="008400CF">
            <w:pPr>
              <w:rPr>
                <w:color w:val="000000"/>
                <w:sz w:val="20"/>
                <w:szCs w:val="20"/>
              </w:rPr>
            </w:pPr>
            <w:del w:id="2246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985" w:type="dxa"/>
            <w:vAlign w:val="center"/>
          </w:tcPr>
          <w:p w14:paraId="36E567F3" w14:textId="33B44D0F" w:rsidR="008400CF" w:rsidRPr="00F426CF" w:rsidRDefault="00A65887" w:rsidP="008400CF">
            <w:pPr>
              <w:jc w:val="both"/>
              <w:rPr>
                <w:b/>
                <w:bCs/>
                <w:color w:val="000000"/>
              </w:rPr>
            </w:pPr>
            <w:del w:id="2247" w:author="Autor">
              <w:r w:rsidRPr="00F426CF"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A65887" w:rsidRPr="00F426CF" w14:paraId="73CADE77" w14:textId="77777777" w:rsidTr="00675C58">
        <w:trPr>
          <w:gridAfter w:val="1"/>
          <w:wAfter w:w="8" w:type="dxa"/>
          <w:trHeight w:val="510"/>
          <w:del w:id="2248" w:author="Autor"/>
        </w:trPr>
        <w:tc>
          <w:tcPr>
            <w:tcW w:w="1002" w:type="dxa"/>
            <w:vAlign w:val="center"/>
            <w:hideMark/>
          </w:tcPr>
          <w:p w14:paraId="26FD0900" w14:textId="77777777" w:rsidR="00A65887" w:rsidRPr="00F426CF" w:rsidRDefault="00A65887" w:rsidP="00F426CF">
            <w:pPr>
              <w:jc w:val="center"/>
              <w:rPr>
                <w:del w:id="2249" w:author="Autor"/>
                <w:color w:val="000000"/>
                <w:sz w:val="20"/>
                <w:szCs w:val="20"/>
              </w:rPr>
            </w:pPr>
            <w:del w:id="2250" w:author="Autor">
              <w:r w:rsidRPr="00F426CF">
                <w:rPr>
                  <w:color w:val="000000"/>
                  <w:sz w:val="20"/>
                  <w:szCs w:val="20"/>
                </w:rPr>
                <w:delText>4A.3.4</w:delText>
              </w:r>
            </w:del>
          </w:p>
        </w:tc>
        <w:tc>
          <w:tcPr>
            <w:tcW w:w="4107" w:type="dxa"/>
            <w:gridSpan w:val="3"/>
            <w:vAlign w:val="center"/>
            <w:hideMark/>
          </w:tcPr>
          <w:p w14:paraId="544F0297" w14:textId="77777777" w:rsidR="00A65887" w:rsidRPr="00F426CF" w:rsidRDefault="00A65887" w:rsidP="00F426CF">
            <w:pPr>
              <w:rPr>
                <w:del w:id="2251" w:author="Autor"/>
                <w:color w:val="000000"/>
                <w:sz w:val="20"/>
                <w:szCs w:val="20"/>
              </w:rPr>
            </w:pPr>
            <w:del w:id="2252" w:author="Autor">
              <w:r w:rsidRPr="00F426CF">
                <w:rPr>
                  <w:color w:val="000000"/>
                  <w:sz w:val="20"/>
                  <w:szCs w:val="20"/>
                </w:rPr>
                <w:delText xml:space="preserve">Sú nárokované finančné prostriedky/deklarované výdavky projektu primerané, t.j. zodpovedajú obvyklým cenám v danom mieste a čase? </w:delText>
              </w:r>
            </w:del>
          </w:p>
        </w:tc>
        <w:tc>
          <w:tcPr>
            <w:tcW w:w="571" w:type="dxa"/>
            <w:vAlign w:val="center"/>
            <w:hideMark/>
          </w:tcPr>
          <w:p w14:paraId="76234088" w14:textId="77777777" w:rsidR="00A65887" w:rsidRPr="00F426CF" w:rsidRDefault="00A65887" w:rsidP="00F426CF">
            <w:pPr>
              <w:rPr>
                <w:del w:id="2253" w:author="Autor"/>
                <w:color w:val="000000"/>
                <w:sz w:val="20"/>
                <w:szCs w:val="20"/>
              </w:rPr>
            </w:pPr>
            <w:del w:id="2254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70" w:type="dxa"/>
            <w:vAlign w:val="center"/>
            <w:hideMark/>
          </w:tcPr>
          <w:p w14:paraId="416F8DE7" w14:textId="77777777" w:rsidR="00A65887" w:rsidRPr="00F426CF" w:rsidRDefault="00A65887" w:rsidP="00F426CF">
            <w:pPr>
              <w:rPr>
                <w:del w:id="2255" w:author="Autor"/>
                <w:color w:val="000000"/>
                <w:sz w:val="20"/>
                <w:szCs w:val="20"/>
              </w:rPr>
            </w:pPr>
            <w:del w:id="2256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852" w:type="dxa"/>
            <w:vAlign w:val="center"/>
            <w:hideMark/>
          </w:tcPr>
          <w:p w14:paraId="6FA3B15B" w14:textId="77777777" w:rsidR="00A65887" w:rsidRPr="00F426CF" w:rsidRDefault="00A65887" w:rsidP="00F426CF">
            <w:pPr>
              <w:rPr>
                <w:del w:id="2257" w:author="Autor"/>
                <w:color w:val="000000"/>
                <w:sz w:val="20"/>
                <w:szCs w:val="20"/>
              </w:rPr>
            </w:pPr>
            <w:del w:id="2258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985" w:type="dxa"/>
            <w:vAlign w:val="center"/>
            <w:hideMark/>
          </w:tcPr>
          <w:p w14:paraId="75D7D31C" w14:textId="77777777" w:rsidR="00A65887" w:rsidRPr="00F426CF" w:rsidRDefault="00A65887" w:rsidP="00F426CF">
            <w:pPr>
              <w:jc w:val="both"/>
              <w:rPr>
                <w:del w:id="2259" w:author="Autor"/>
                <w:b/>
                <w:bCs/>
                <w:color w:val="000000"/>
              </w:rPr>
            </w:pPr>
            <w:del w:id="2260" w:author="Autor">
              <w:r w:rsidRPr="00F426CF"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A65887" w:rsidRPr="00F426CF" w14:paraId="364D9430" w14:textId="77777777" w:rsidTr="00675C58">
        <w:trPr>
          <w:gridAfter w:val="1"/>
          <w:wAfter w:w="8" w:type="dxa"/>
          <w:trHeight w:val="510"/>
          <w:del w:id="2261" w:author="Autor"/>
        </w:trPr>
        <w:tc>
          <w:tcPr>
            <w:tcW w:w="1002" w:type="dxa"/>
            <w:vAlign w:val="center"/>
          </w:tcPr>
          <w:p w14:paraId="48C580D4" w14:textId="77777777" w:rsidR="00A65887" w:rsidRPr="00F426CF" w:rsidRDefault="00A65887" w:rsidP="00F426CF">
            <w:pPr>
              <w:jc w:val="center"/>
              <w:rPr>
                <w:del w:id="2262" w:author="Autor"/>
                <w:color w:val="000000"/>
                <w:sz w:val="20"/>
                <w:szCs w:val="20"/>
              </w:rPr>
            </w:pPr>
            <w:del w:id="2263" w:author="Autor">
              <w:r>
                <w:rPr>
                  <w:color w:val="000000"/>
                  <w:sz w:val="20"/>
                  <w:szCs w:val="20"/>
                </w:rPr>
                <w:delText>4A.3.5</w:delText>
              </w:r>
            </w:del>
          </w:p>
        </w:tc>
        <w:tc>
          <w:tcPr>
            <w:tcW w:w="4107" w:type="dxa"/>
            <w:gridSpan w:val="3"/>
            <w:vAlign w:val="center"/>
          </w:tcPr>
          <w:p w14:paraId="5BEC19C2" w14:textId="77777777" w:rsidR="00A65887" w:rsidRPr="00F426CF" w:rsidRDefault="00A65887" w:rsidP="00F426CF">
            <w:pPr>
              <w:rPr>
                <w:del w:id="2264" w:author="Autor"/>
                <w:color w:val="000000"/>
                <w:sz w:val="20"/>
                <w:szCs w:val="20"/>
              </w:rPr>
            </w:pPr>
            <w:del w:id="2265" w:author="Autor">
              <w:r>
                <w:rPr>
                  <w:color w:val="000000"/>
                  <w:sz w:val="20"/>
                  <w:szCs w:val="20"/>
                </w:rPr>
                <w:delText>Boli výdavky prijímateľa vynaložené v správnom čase</w:delText>
              </w:r>
              <w:r>
                <w:rPr>
                  <w:rStyle w:val="Odkaznapoznmkupodiarou"/>
                  <w:color w:val="000000"/>
                  <w:sz w:val="20"/>
                  <w:szCs w:val="20"/>
                </w:rPr>
                <w:footnoteReference w:id="33"/>
              </w:r>
              <w:r>
                <w:rPr>
                  <w:color w:val="000000"/>
                  <w:sz w:val="20"/>
                  <w:szCs w:val="20"/>
                </w:rPr>
                <w:delText>, vhodnom množstve</w:delText>
              </w:r>
              <w:r>
                <w:rPr>
                  <w:rStyle w:val="Odkaznapoznmkupodiarou"/>
                  <w:color w:val="000000"/>
                  <w:sz w:val="20"/>
                  <w:szCs w:val="20"/>
                </w:rPr>
                <w:footnoteReference w:id="34"/>
              </w:r>
              <w:r>
                <w:rPr>
                  <w:color w:val="000000"/>
                  <w:sz w:val="20"/>
                  <w:szCs w:val="20"/>
                </w:rPr>
                <w:delText xml:space="preserve"> a kvalite</w:delText>
              </w:r>
              <w:r>
                <w:rPr>
                  <w:rStyle w:val="Odkaznapoznmkupodiarou"/>
                  <w:color w:val="000000"/>
                  <w:sz w:val="20"/>
                  <w:szCs w:val="20"/>
                </w:rPr>
                <w:footnoteReference w:id="35"/>
              </w:r>
              <w:r>
                <w:rPr>
                  <w:color w:val="000000"/>
                  <w:sz w:val="20"/>
                  <w:szCs w:val="20"/>
                </w:rPr>
                <w:delText>?</w:delText>
              </w:r>
            </w:del>
          </w:p>
        </w:tc>
        <w:tc>
          <w:tcPr>
            <w:tcW w:w="571" w:type="dxa"/>
            <w:vAlign w:val="center"/>
          </w:tcPr>
          <w:p w14:paraId="0BA51207" w14:textId="77777777" w:rsidR="00A65887" w:rsidRPr="00F426CF" w:rsidRDefault="00A65887" w:rsidP="00F426CF">
            <w:pPr>
              <w:rPr>
                <w:del w:id="2272" w:author="Autor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56B15542" w14:textId="77777777" w:rsidR="00A65887" w:rsidRPr="00F426CF" w:rsidRDefault="00A65887" w:rsidP="00F426CF">
            <w:pPr>
              <w:rPr>
                <w:del w:id="2273" w:author="Autor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6C20A016" w14:textId="77777777" w:rsidR="00A65887" w:rsidRPr="00F426CF" w:rsidRDefault="00A65887" w:rsidP="00F426CF">
            <w:pPr>
              <w:rPr>
                <w:del w:id="2274" w:author="Autor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AAA6766" w14:textId="77777777" w:rsidR="00A65887" w:rsidRPr="00F426CF" w:rsidRDefault="00A65887" w:rsidP="00F426CF">
            <w:pPr>
              <w:jc w:val="both"/>
              <w:rPr>
                <w:del w:id="2275" w:author="Autor"/>
                <w:b/>
                <w:bCs/>
                <w:color w:val="000000"/>
              </w:rPr>
            </w:pPr>
          </w:p>
        </w:tc>
      </w:tr>
      <w:tr w:rsidR="008400CF" w:rsidRPr="00F426CF" w14:paraId="10888861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7F26CE41" w14:textId="77777777" w:rsidR="008400CF" w:rsidRPr="00F426CF" w:rsidRDefault="008400CF" w:rsidP="008400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4A.4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0EC39E3C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Účelnosť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019A18C6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0FB52785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33B9C6A6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7906AF85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31544703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60E4A144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4A.4.1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E0B981A" w14:textId="137800BC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276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 xml:space="preserve">Je </w:t>
            </w:r>
            <w:del w:id="2277" w:author="Autor">
              <w:r w:rsidR="00A65887" w:rsidRPr="00F426CF">
                <w:rPr>
                  <w:color w:val="000000"/>
                  <w:sz w:val="20"/>
                  <w:szCs w:val="20"/>
                </w:rPr>
                <w:delText>preukázaná väzba</w:delText>
              </w:r>
            </w:del>
            <w:ins w:id="2278" w:author="Autor">
              <w:r w:rsidRPr="00F426CF">
                <w:rPr>
                  <w:color w:val="000000"/>
                  <w:sz w:val="20"/>
                  <w:szCs w:val="20"/>
                </w:rPr>
                <w:t>preukázan</w:t>
              </w:r>
              <w:r>
                <w:rPr>
                  <w:color w:val="000000"/>
                  <w:sz w:val="20"/>
                  <w:szCs w:val="20"/>
                </w:rPr>
                <w:t>ý vzťah medzi určeným účelom</w:t>
              </w:r>
            </w:ins>
            <w:r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>nárokovaných finančných prostriedkov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del w:id="2279" w:author="Autor">
              <w:r w:rsidR="00A65887" w:rsidRPr="00F426CF">
                <w:rPr>
                  <w:color w:val="000000"/>
                  <w:sz w:val="20"/>
                  <w:szCs w:val="20"/>
                </w:rPr>
                <w:delText>/</w:delText>
              </w:r>
            </w:del>
            <w:ins w:id="2280" w:author="Autor">
              <w:r>
                <w:rPr>
                  <w:color w:val="000000"/>
                  <w:sz w:val="20"/>
                  <w:szCs w:val="20"/>
                </w:rPr>
                <w:t xml:space="preserve">a skutoč-ným účelom použitia </w:t>
              </w:r>
              <w:r w:rsidRPr="00F426CF">
                <w:rPr>
                  <w:color w:val="000000"/>
                  <w:sz w:val="20"/>
                  <w:szCs w:val="20"/>
                </w:rPr>
                <w:t>finančných prostriedkov</w:t>
              </w:r>
              <w:r>
                <w:rPr>
                  <w:color w:val="000000"/>
                  <w:sz w:val="20"/>
                  <w:szCs w:val="20"/>
                </w:rPr>
                <w:t xml:space="preserve"> na základe</w:t>
              </w:r>
            </w:ins>
            <w:r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>deklarovaných výdavkov na projekt</w:t>
            </w:r>
            <w:del w:id="2281" w:author="Autor">
              <w:r w:rsidR="00A65887" w:rsidRPr="00F426CF">
                <w:rPr>
                  <w:color w:val="000000"/>
                  <w:sz w:val="20"/>
                  <w:szCs w:val="20"/>
                </w:rPr>
                <w:delText xml:space="preserve"> a jeho nevyhnutnosť pri realizácii projektu</w:delText>
              </w:r>
            </w:del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5DD6F49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A7201D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2BDB621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300D0B9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24D873AD" w14:textId="77777777" w:rsidTr="00675C58">
        <w:trPr>
          <w:gridAfter w:val="1"/>
          <w:wAfter w:w="8" w:type="dxa"/>
          <w:trHeight w:val="510"/>
          <w:ins w:id="2282" w:author="Autor"/>
        </w:trPr>
        <w:tc>
          <w:tcPr>
            <w:tcW w:w="1002" w:type="dxa"/>
            <w:vAlign w:val="center"/>
          </w:tcPr>
          <w:p w14:paraId="3AFF80EA" w14:textId="0FC60890" w:rsidR="008400CF" w:rsidRPr="00F426CF" w:rsidRDefault="008400CF" w:rsidP="008400CF">
            <w:pPr>
              <w:jc w:val="center"/>
              <w:rPr>
                <w:ins w:id="2283" w:author="Autor"/>
                <w:color w:val="000000"/>
                <w:sz w:val="20"/>
                <w:szCs w:val="20"/>
              </w:rPr>
            </w:pPr>
            <w:ins w:id="2284" w:author="Autor">
              <w:r>
                <w:rPr>
                  <w:color w:val="000000"/>
                  <w:sz w:val="20"/>
                  <w:szCs w:val="20"/>
                </w:rPr>
                <w:t>4A.4.2</w:t>
              </w:r>
            </w:ins>
          </w:p>
        </w:tc>
        <w:tc>
          <w:tcPr>
            <w:tcW w:w="4107" w:type="dxa"/>
            <w:gridSpan w:val="3"/>
            <w:vAlign w:val="center"/>
          </w:tcPr>
          <w:p w14:paraId="77016825" w14:textId="41BBDFE3" w:rsidR="008400CF" w:rsidRPr="00F426CF" w:rsidRDefault="008400CF" w:rsidP="008400CF">
            <w:pPr>
              <w:jc w:val="both"/>
              <w:rPr>
                <w:ins w:id="2285" w:author="Autor"/>
                <w:color w:val="000000"/>
                <w:sz w:val="20"/>
                <w:szCs w:val="20"/>
              </w:rPr>
            </w:pPr>
            <w:ins w:id="2286" w:author="Autor">
              <w:r>
                <w:rPr>
                  <w:color w:val="000000"/>
                  <w:sz w:val="20"/>
                  <w:szCs w:val="20"/>
                </w:rPr>
                <w:t>Je preukázaná nevyhnutnosť deklarovaných vý-davkov na projekt?</w:t>
              </w:r>
            </w:ins>
          </w:p>
        </w:tc>
        <w:tc>
          <w:tcPr>
            <w:tcW w:w="571" w:type="dxa"/>
            <w:vAlign w:val="center"/>
          </w:tcPr>
          <w:p w14:paraId="0C055D2A" w14:textId="18B4DA04" w:rsidR="008400CF" w:rsidRPr="00F426CF" w:rsidRDefault="008400CF" w:rsidP="008400CF">
            <w:pPr>
              <w:rPr>
                <w:ins w:id="2287" w:author="Autor"/>
                <w:color w:val="000000"/>
                <w:sz w:val="20"/>
                <w:szCs w:val="20"/>
              </w:rPr>
            </w:pPr>
            <w:ins w:id="2288" w:author="Autor">
              <w:r w:rsidRPr="00F426CF">
                <w:rPr>
                  <w:b/>
                  <w:bCs/>
                  <w:color w:val="000000"/>
                  <w:sz w:val="22"/>
                  <w:szCs w:val="22"/>
                </w:rPr>
                <w:t> </w:t>
              </w:r>
            </w:ins>
          </w:p>
        </w:tc>
        <w:tc>
          <w:tcPr>
            <w:tcW w:w="570" w:type="dxa"/>
            <w:vAlign w:val="center"/>
          </w:tcPr>
          <w:p w14:paraId="44D3C257" w14:textId="6D1C866B" w:rsidR="008400CF" w:rsidRPr="00F426CF" w:rsidRDefault="008400CF" w:rsidP="008400CF">
            <w:pPr>
              <w:rPr>
                <w:ins w:id="2289" w:author="Autor"/>
                <w:color w:val="000000"/>
                <w:sz w:val="20"/>
                <w:szCs w:val="20"/>
              </w:rPr>
            </w:pPr>
            <w:ins w:id="2290" w:author="Autor">
              <w:r w:rsidRPr="00F426CF">
                <w:rPr>
                  <w:b/>
                  <w:bCs/>
                  <w:color w:val="000000"/>
                  <w:sz w:val="22"/>
                  <w:szCs w:val="22"/>
                </w:rPr>
                <w:t> </w:t>
              </w:r>
            </w:ins>
          </w:p>
        </w:tc>
        <w:tc>
          <w:tcPr>
            <w:tcW w:w="852" w:type="dxa"/>
            <w:vAlign w:val="center"/>
          </w:tcPr>
          <w:p w14:paraId="0AD35249" w14:textId="7A5DB532" w:rsidR="008400CF" w:rsidRPr="00F426CF" w:rsidRDefault="008400CF" w:rsidP="008400CF">
            <w:pPr>
              <w:rPr>
                <w:ins w:id="2291" w:author="Autor"/>
                <w:color w:val="000000"/>
                <w:sz w:val="20"/>
                <w:szCs w:val="20"/>
              </w:rPr>
            </w:pPr>
            <w:ins w:id="2292" w:author="Autor">
              <w:r w:rsidRPr="00F426CF">
                <w:rPr>
                  <w:b/>
                  <w:bCs/>
                  <w:color w:val="000000"/>
                  <w:sz w:val="22"/>
                  <w:szCs w:val="22"/>
                </w:rPr>
                <w:t> </w:t>
              </w:r>
            </w:ins>
          </w:p>
        </w:tc>
        <w:tc>
          <w:tcPr>
            <w:tcW w:w="1985" w:type="dxa"/>
            <w:vAlign w:val="center"/>
          </w:tcPr>
          <w:p w14:paraId="6808635A" w14:textId="77FD48F4" w:rsidR="008400CF" w:rsidRPr="00F426CF" w:rsidRDefault="008400CF" w:rsidP="008400CF">
            <w:pPr>
              <w:jc w:val="both"/>
              <w:rPr>
                <w:ins w:id="2293" w:author="Autor"/>
                <w:b/>
                <w:bCs/>
                <w:color w:val="000000"/>
              </w:rPr>
            </w:pPr>
            <w:ins w:id="2294" w:author="Autor">
              <w:r w:rsidRPr="00F426CF">
                <w:rPr>
                  <w:b/>
                  <w:bCs/>
                  <w:color w:val="000000"/>
                  <w:sz w:val="22"/>
                  <w:szCs w:val="22"/>
                </w:rPr>
                <w:t> </w:t>
              </w:r>
            </w:ins>
          </w:p>
        </w:tc>
      </w:tr>
      <w:tr w:rsidR="008400CF" w:rsidRPr="00F426CF" w14:paraId="5C497580" w14:textId="77777777" w:rsidTr="007F2DF0">
        <w:trPr>
          <w:gridAfter w:val="1"/>
          <w:wAfter w:w="8" w:type="dxa"/>
          <w:trHeight w:val="510"/>
          <w:ins w:id="2295" w:author="Autor"/>
        </w:trPr>
        <w:tc>
          <w:tcPr>
            <w:tcW w:w="1002" w:type="dxa"/>
            <w:shd w:val="clear" w:color="auto" w:fill="B2A1C7" w:themeFill="accent4" w:themeFillTint="99"/>
            <w:vAlign w:val="center"/>
          </w:tcPr>
          <w:p w14:paraId="1D32C5FE" w14:textId="1285A474" w:rsidR="008400CF" w:rsidRPr="007F2DF0" w:rsidRDefault="008400CF" w:rsidP="008400CF">
            <w:pPr>
              <w:jc w:val="center"/>
              <w:rPr>
                <w:ins w:id="2296" w:author="Autor"/>
                <w:b/>
                <w:bCs/>
                <w:color w:val="000000"/>
                <w:sz w:val="22"/>
                <w:szCs w:val="22"/>
              </w:rPr>
            </w:pPr>
            <w:ins w:id="2297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t>4A.5</w:t>
              </w:r>
            </w:ins>
          </w:p>
        </w:tc>
        <w:tc>
          <w:tcPr>
            <w:tcW w:w="4107" w:type="dxa"/>
            <w:gridSpan w:val="3"/>
            <w:shd w:val="clear" w:color="auto" w:fill="B2A1C7" w:themeFill="accent4" w:themeFillTint="99"/>
            <w:vAlign w:val="center"/>
          </w:tcPr>
          <w:p w14:paraId="3FE261B6" w14:textId="702750D2" w:rsidR="008400CF" w:rsidRPr="007F2DF0" w:rsidRDefault="008400CF" w:rsidP="008400CF">
            <w:pPr>
              <w:jc w:val="both"/>
              <w:rPr>
                <w:ins w:id="2298" w:author="Autor"/>
                <w:b/>
                <w:bCs/>
                <w:color w:val="000000"/>
                <w:sz w:val="22"/>
                <w:szCs w:val="22"/>
              </w:rPr>
            </w:pPr>
            <w:moveToRangeStart w:id="2299" w:author="Autor" w:name="move70408827"/>
            <w:moveTo w:id="2300" w:author="Autor">
              <w:r w:rsidRPr="00F426CF">
                <w:rPr>
                  <w:b/>
                  <w:bCs/>
                  <w:color w:val="000000"/>
                  <w:sz w:val="22"/>
                  <w:szCs w:val="22"/>
                </w:rPr>
                <w:t>Efektívnosť</w:t>
              </w:r>
            </w:moveTo>
            <w:moveToRangeEnd w:id="2299"/>
          </w:p>
        </w:tc>
        <w:tc>
          <w:tcPr>
            <w:tcW w:w="571" w:type="dxa"/>
            <w:shd w:val="clear" w:color="auto" w:fill="B2A1C7" w:themeFill="accent4" w:themeFillTint="99"/>
            <w:vAlign w:val="center"/>
          </w:tcPr>
          <w:p w14:paraId="6ACB650C" w14:textId="2F547127" w:rsidR="008400CF" w:rsidRPr="007F2DF0" w:rsidRDefault="008400CF" w:rsidP="008400CF">
            <w:pPr>
              <w:rPr>
                <w:ins w:id="2301" w:author="Autor"/>
                <w:b/>
                <w:bCs/>
                <w:color w:val="000000"/>
                <w:sz w:val="22"/>
                <w:szCs w:val="22"/>
              </w:rPr>
            </w:pPr>
            <w:ins w:id="2302" w:author="Autor">
              <w:r w:rsidRPr="00F426CF">
                <w:rPr>
                  <w:b/>
                  <w:bCs/>
                  <w:color w:val="000000"/>
                  <w:sz w:val="22"/>
                  <w:szCs w:val="22"/>
                </w:rPr>
                <w:t> </w:t>
              </w:r>
            </w:ins>
          </w:p>
        </w:tc>
        <w:tc>
          <w:tcPr>
            <w:tcW w:w="570" w:type="dxa"/>
            <w:shd w:val="clear" w:color="auto" w:fill="B2A1C7" w:themeFill="accent4" w:themeFillTint="99"/>
            <w:vAlign w:val="center"/>
          </w:tcPr>
          <w:p w14:paraId="17F066B6" w14:textId="5585B3C4" w:rsidR="008400CF" w:rsidRPr="007F2DF0" w:rsidRDefault="008400CF" w:rsidP="008400CF">
            <w:pPr>
              <w:rPr>
                <w:ins w:id="2303" w:author="Autor"/>
                <w:b/>
                <w:bCs/>
                <w:color w:val="000000"/>
                <w:sz w:val="22"/>
                <w:szCs w:val="22"/>
              </w:rPr>
            </w:pPr>
            <w:ins w:id="2304" w:author="Autor">
              <w:r w:rsidRPr="00F426CF">
                <w:rPr>
                  <w:b/>
                  <w:bCs/>
                  <w:color w:val="000000"/>
                  <w:sz w:val="22"/>
                  <w:szCs w:val="22"/>
                </w:rPr>
                <w:t> </w:t>
              </w:r>
            </w:ins>
          </w:p>
        </w:tc>
        <w:tc>
          <w:tcPr>
            <w:tcW w:w="852" w:type="dxa"/>
            <w:shd w:val="clear" w:color="auto" w:fill="B2A1C7" w:themeFill="accent4" w:themeFillTint="99"/>
            <w:vAlign w:val="center"/>
          </w:tcPr>
          <w:p w14:paraId="7CA11693" w14:textId="054E54CD" w:rsidR="008400CF" w:rsidRPr="007F2DF0" w:rsidRDefault="008400CF" w:rsidP="008400CF">
            <w:pPr>
              <w:rPr>
                <w:ins w:id="2305" w:author="Autor"/>
                <w:b/>
                <w:bCs/>
                <w:color w:val="000000"/>
                <w:sz w:val="22"/>
                <w:szCs w:val="22"/>
              </w:rPr>
            </w:pPr>
            <w:ins w:id="2306" w:author="Autor">
              <w:r w:rsidRPr="00F426CF">
                <w:rPr>
                  <w:b/>
                  <w:bCs/>
                  <w:color w:val="000000"/>
                  <w:sz w:val="22"/>
                  <w:szCs w:val="22"/>
                </w:rPr>
                <w:t> </w:t>
              </w:r>
            </w:ins>
          </w:p>
        </w:tc>
        <w:tc>
          <w:tcPr>
            <w:tcW w:w="1985" w:type="dxa"/>
            <w:shd w:val="clear" w:color="auto" w:fill="B2A1C7" w:themeFill="accent4" w:themeFillTint="99"/>
            <w:vAlign w:val="center"/>
          </w:tcPr>
          <w:p w14:paraId="4AEC0A06" w14:textId="2917F3D9" w:rsidR="008400CF" w:rsidRPr="007F2DF0" w:rsidRDefault="008400CF" w:rsidP="008400CF">
            <w:pPr>
              <w:jc w:val="both"/>
              <w:rPr>
                <w:ins w:id="2307" w:author="Autor"/>
                <w:b/>
                <w:bCs/>
                <w:color w:val="000000"/>
                <w:sz w:val="22"/>
                <w:szCs w:val="22"/>
              </w:rPr>
            </w:pPr>
            <w:ins w:id="2308" w:author="Autor">
              <w:r w:rsidRPr="00F426CF">
                <w:rPr>
                  <w:b/>
                  <w:bCs/>
                  <w:color w:val="000000"/>
                  <w:sz w:val="22"/>
                  <w:szCs w:val="22"/>
                </w:rPr>
                <w:t> </w:t>
              </w:r>
            </w:ins>
          </w:p>
        </w:tc>
      </w:tr>
      <w:tr w:rsidR="008400CF" w:rsidRPr="00F426CF" w14:paraId="6911E755" w14:textId="77777777" w:rsidTr="00675C58">
        <w:trPr>
          <w:gridAfter w:val="1"/>
          <w:wAfter w:w="8" w:type="dxa"/>
          <w:trHeight w:val="510"/>
          <w:ins w:id="2309" w:author="Autor"/>
        </w:trPr>
        <w:tc>
          <w:tcPr>
            <w:tcW w:w="1002" w:type="dxa"/>
            <w:vAlign w:val="center"/>
          </w:tcPr>
          <w:p w14:paraId="735CFDBD" w14:textId="101A2948" w:rsidR="008400CF" w:rsidRPr="00F426CF" w:rsidRDefault="008400CF" w:rsidP="008400CF">
            <w:pPr>
              <w:jc w:val="center"/>
              <w:rPr>
                <w:ins w:id="2310" w:author="Autor"/>
                <w:color w:val="000000"/>
                <w:sz w:val="20"/>
                <w:szCs w:val="20"/>
              </w:rPr>
            </w:pPr>
            <w:ins w:id="2311" w:author="Autor">
              <w:r>
                <w:rPr>
                  <w:color w:val="000000"/>
                  <w:sz w:val="20"/>
                  <w:szCs w:val="20"/>
                </w:rPr>
                <w:t>4A.5.1</w:t>
              </w:r>
            </w:ins>
          </w:p>
        </w:tc>
        <w:tc>
          <w:tcPr>
            <w:tcW w:w="4107" w:type="dxa"/>
            <w:gridSpan w:val="3"/>
            <w:vAlign w:val="center"/>
          </w:tcPr>
          <w:p w14:paraId="517F278E" w14:textId="6AA2CC6E" w:rsidR="008400CF" w:rsidRPr="00F426CF" w:rsidRDefault="008400CF" w:rsidP="008400CF">
            <w:pPr>
              <w:jc w:val="both"/>
              <w:rPr>
                <w:ins w:id="2312" w:author="Autor"/>
                <w:color w:val="000000"/>
                <w:sz w:val="20"/>
                <w:szCs w:val="20"/>
              </w:rPr>
            </w:pPr>
            <w:ins w:id="2313" w:author="Autor">
              <w:r w:rsidRPr="00F426CF">
                <w:rPr>
                  <w:color w:val="000000"/>
                  <w:sz w:val="20"/>
                  <w:szCs w:val="20"/>
                </w:rPr>
                <w:t>Je výstup, na ktorý bol vynaložený výdavok primeraný vynaloženým finančným prostried</w:t>
              </w:r>
              <w:r>
                <w:rPr>
                  <w:color w:val="000000"/>
                  <w:sz w:val="20"/>
                  <w:szCs w:val="20"/>
                </w:rPr>
                <w:t>-</w:t>
              </w:r>
              <w:r w:rsidRPr="00F426CF">
                <w:rPr>
                  <w:color w:val="000000"/>
                  <w:sz w:val="20"/>
                  <w:szCs w:val="20"/>
                </w:rPr>
                <w:t>kom, t.</w:t>
              </w:r>
              <w:r>
                <w:rPr>
                  <w:color w:val="000000"/>
                  <w:sz w:val="20"/>
                  <w:szCs w:val="20"/>
                </w:rPr>
                <w:t xml:space="preserve"> </w:t>
              </w:r>
              <w:r w:rsidRPr="00F426CF">
                <w:rPr>
                  <w:color w:val="000000"/>
                  <w:sz w:val="20"/>
                  <w:szCs w:val="20"/>
                </w:rPr>
                <w:t xml:space="preserve">j. bola dodržaná zásada „value for </w:t>
              </w:r>
              <w:r>
                <w:rPr>
                  <w:color w:val="000000"/>
                  <w:sz w:val="20"/>
                  <w:szCs w:val="20"/>
                </w:rPr>
                <w:t>money</w:t>
              </w:r>
              <w:r w:rsidRPr="00F426CF">
                <w:rPr>
                  <w:color w:val="000000"/>
                  <w:sz w:val="20"/>
                  <w:szCs w:val="20"/>
                </w:rPr>
                <w:t>/hodnota za peniaze“?</w:t>
              </w:r>
              <w:r>
                <w:rPr>
                  <w:color w:val="000000"/>
                  <w:sz w:val="20"/>
                  <w:szCs w:val="20"/>
                </w:rPr>
                <w:t xml:space="preserve"> (Relevantné, len pri ŽoP kde už nejaký výstup existuje. V ostatných prípadoch sa zaškrtáva „netýka sa.“)</w:t>
              </w:r>
            </w:ins>
          </w:p>
        </w:tc>
        <w:tc>
          <w:tcPr>
            <w:tcW w:w="571" w:type="dxa"/>
            <w:vAlign w:val="center"/>
          </w:tcPr>
          <w:p w14:paraId="161D6202" w14:textId="2BE40DE4" w:rsidR="008400CF" w:rsidRPr="00F426CF" w:rsidRDefault="008400CF" w:rsidP="008400CF">
            <w:pPr>
              <w:rPr>
                <w:ins w:id="2314" w:author="Autor"/>
                <w:color w:val="000000"/>
                <w:sz w:val="20"/>
                <w:szCs w:val="20"/>
              </w:rPr>
            </w:pPr>
            <w:ins w:id="2315" w:author="Autor">
              <w:r w:rsidRPr="00F426CF">
                <w:rPr>
                  <w:color w:val="000000"/>
                  <w:sz w:val="20"/>
                  <w:szCs w:val="20"/>
                </w:rPr>
                <w:t> </w:t>
              </w:r>
            </w:ins>
          </w:p>
        </w:tc>
        <w:tc>
          <w:tcPr>
            <w:tcW w:w="570" w:type="dxa"/>
            <w:vAlign w:val="center"/>
          </w:tcPr>
          <w:p w14:paraId="00459E07" w14:textId="66F5B845" w:rsidR="008400CF" w:rsidRPr="00F426CF" w:rsidRDefault="008400CF" w:rsidP="008400CF">
            <w:pPr>
              <w:rPr>
                <w:ins w:id="2316" w:author="Autor"/>
                <w:color w:val="000000"/>
                <w:sz w:val="20"/>
                <w:szCs w:val="20"/>
              </w:rPr>
            </w:pPr>
            <w:ins w:id="2317" w:author="Autor">
              <w:r w:rsidRPr="00F426CF">
                <w:rPr>
                  <w:color w:val="000000"/>
                  <w:sz w:val="20"/>
                  <w:szCs w:val="20"/>
                </w:rPr>
                <w:t> </w:t>
              </w:r>
            </w:ins>
          </w:p>
        </w:tc>
        <w:tc>
          <w:tcPr>
            <w:tcW w:w="852" w:type="dxa"/>
            <w:vAlign w:val="center"/>
          </w:tcPr>
          <w:p w14:paraId="09CC27F8" w14:textId="7BAB241A" w:rsidR="008400CF" w:rsidRPr="00F426CF" w:rsidRDefault="008400CF" w:rsidP="008400CF">
            <w:pPr>
              <w:rPr>
                <w:ins w:id="2318" w:author="Autor"/>
                <w:color w:val="000000"/>
                <w:sz w:val="20"/>
                <w:szCs w:val="20"/>
              </w:rPr>
            </w:pPr>
            <w:ins w:id="2319" w:author="Autor">
              <w:r w:rsidRPr="00F426CF">
                <w:rPr>
                  <w:color w:val="000000"/>
                  <w:sz w:val="20"/>
                  <w:szCs w:val="20"/>
                </w:rPr>
                <w:t> </w:t>
              </w:r>
            </w:ins>
          </w:p>
        </w:tc>
        <w:tc>
          <w:tcPr>
            <w:tcW w:w="1985" w:type="dxa"/>
            <w:vAlign w:val="center"/>
          </w:tcPr>
          <w:p w14:paraId="78261C20" w14:textId="6F94EF01" w:rsidR="008400CF" w:rsidRPr="00F426CF" w:rsidRDefault="008400CF" w:rsidP="008400CF">
            <w:pPr>
              <w:jc w:val="both"/>
              <w:rPr>
                <w:ins w:id="2320" w:author="Autor"/>
                <w:b/>
                <w:bCs/>
                <w:color w:val="000000"/>
              </w:rPr>
            </w:pPr>
            <w:ins w:id="2321" w:author="Autor">
              <w:r w:rsidRPr="00F426CF">
                <w:rPr>
                  <w:b/>
                  <w:bCs/>
                  <w:color w:val="000000"/>
                </w:rPr>
                <w:t> </w:t>
              </w:r>
            </w:ins>
          </w:p>
        </w:tc>
      </w:tr>
      <w:tr w:rsidR="008400CF" w:rsidRPr="00F426CF" w14:paraId="59131292" w14:textId="77777777" w:rsidTr="00E648F9">
        <w:trPr>
          <w:gridAfter w:val="1"/>
          <w:wAfter w:w="8" w:type="dxa"/>
          <w:trHeight w:val="510"/>
          <w:ins w:id="2322" w:author="Autor"/>
        </w:trPr>
        <w:tc>
          <w:tcPr>
            <w:tcW w:w="1002" w:type="dxa"/>
            <w:shd w:val="clear" w:color="auto" w:fill="B2A1C7" w:themeFill="accent4" w:themeFillTint="99"/>
            <w:vAlign w:val="center"/>
          </w:tcPr>
          <w:p w14:paraId="020210A5" w14:textId="5C29B54A" w:rsidR="008400CF" w:rsidRPr="00F426CF" w:rsidRDefault="008400CF" w:rsidP="008400CF">
            <w:pPr>
              <w:jc w:val="center"/>
              <w:rPr>
                <w:ins w:id="2323" w:author="Autor"/>
                <w:color w:val="000000"/>
                <w:sz w:val="20"/>
                <w:szCs w:val="20"/>
              </w:rPr>
            </w:pPr>
            <w:ins w:id="2324" w:author="Autor">
              <w:r>
                <w:rPr>
                  <w:b/>
                  <w:bCs/>
                  <w:color w:val="000000"/>
                  <w:sz w:val="22"/>
                  <w:szCs w:val="22"/>
                </w:rPr>
                <w:t>4A.6</w:t>
              </w:r>
            </w:ins>
          </w:p>
        </w:tc>
        <w:tc>
          <w:tcPr>
            <w:tcW w:w="4107" w:type="dxa"/>
            <w:gridSpan w:val="3"/>
            <w:shd w:val="clear" w:color="auto" w:fill="B2A1C7" w:themeFill="accent4" w:themeFillTint="99"/>
            <w:vAlign w:val="center"/>
          </w:tcPr>
          <w:p w14:paraId="24453CF9" w14:textId="376FE7D6" w:rsidR="008400CF" w:rsidRPr="00F426CF" w:rsidRDefault="008400CF" w:rsidP="008400CF">
            <w:pPr>
              <w:jc w:val="both"/>
              <w:rPr>
                <w:ins w:id="2325" w:author="Autor"/>
                <w:color w:val="000000"/>
                <w:sz w:val="20"/>
                <w:szCs w:val="20"/>
              </w:rPr>
            </w:pPr>
            <w:ins w:id="2326" w:author="Autor">
              <w:r w:rsidRPr="00F426CF">
                <w:rPr>
                  <w:b/>
                  <w:bCs/>
                  <w:color w:val="000000"/>
                  <w:sz w:val="22"/>
                  <w:szCs w:val="22"/>
                </w:rPr>
                <w:t>Účinnosť</w:t>
              </w:r>
            </w:ins>
          </w:p>
        </w:tc>
        <w:tc>
          <w:tcPr>
            <w:tcW w:w="571" w:type="dxa"/>
            <w:shd w:val="clear" w:color="auto" w:fill="B2A1C7" w:themeFill="accent4" w:themeFillTint="99"/>
            <w:vAlign w:val="center"/>
          </w:tcPr>
          <w:p w14:paraId="0F40D1FA" w14:textId="5B1DD7C7" w:rsidR="008400CF" w:rsidRPr="00F426CF" w:rsidRDefault="008400CF" w:rsidP="008400CF">
            <w:pPr>
              <w:rPr>
                <w:ins w:id="2327" w:author="Autor"/>
                <w:color w:val="000000"/>
                <w:sz w:val="20"/>
                <w:szCs w:val="20"/>
              </w:rPr>
            </w:pPr>
            <w:ins w:id="2328" w:author="Autor">
              <w:r w:rsidRPr="00F426CF">
                <w:rPr>
                  <w:b/>
                  <w:bCs/>
                  <w:color w:val="000000"/>
                  <w:sz w:val="22"/>
                  <w:szCs w:val="22"/>
                </w:rPr>
                <w:t> </w:t>
              </w:r>
            </w:ins>
          </w:p>
        </w:tc>
        <w:tc>
          <w:tcPr>
            <w:tcW w:w="570" w:type="dxa"/>
            <w:shd w:val="clear" w:color="auto" w:fill="B2A1C7" w:themeFill="accent4" w:themeFillTint="99"/>
            <w:vAlign w:val="center"/>
          </w:tcPr>
          <w:p w14:paraId="44C429F4" w14:textId="22EBE1BC" w:rsidR="008400CF" w:rsidRPr="00F426CF" w:rsidRDefault="008400CF" w:rsidP="008400CF">
            <w:pPr>
              <w:rPr>
                <w:ins w:id="2329" w:author="Autor"/>
                <w:color w:val="000000"/>
                <w:sz w:val="20"/>
                <w:szCs w:val="20"/>
              </w:rPr>
            </w:pPr>
            <w:ins w:id="2330" w:author="Autor">
              <w:r w:rsidRPr="00F426CF">
                <w:rPr>
                  <w:b/>
                  <w:bCs/>
                  <w:color w:val="000000"/>
                  <w:sz w:val="22"/>
                  <w:szCs w:val="22"/>
                </w:rPr>
                <w:t> </w:t>
              </w:r>
            </w:ins>
          </w:p>
        </w:tc>
        <w:tc>
          <w:tcPr>
            <w:tcW w:w="852" w:type="dxa"/>
            <w:shd w:val="clear" w:color="auto" w:fill="B2A1C7" w:themeFill="accent4" w:themeFillTint="99"/>
            <w:vAlign w:val="center"/>
          </w:tcPr>
          <w:p w14:paraId="348A5015" w14:textId="4E3FA71D" w:rsidR="008400CF" w:rsidRPr="00F426CF" w:rsidRDefault="008400CF" w:rsidP="008400CF">
            <w:pPr>
              <w:rPr>
                <w:ins w:id="2331" w:author="Autor"/>
                <w:color w:val="000000"/>
                <w:sz w:val="20"/>
                <w:szCs w:val="20"/>
              </w:rPr>
            </w:pPr>
            <w:ins w:id="2332" w:author="Autor">
              <w:r w:rsidRPr="00F426CF">
                <w:rPr>
                  <w:b/>
                  <w:bCs/>
                  <w:color w:val="000000"/>
                  <w:sz w:val="22"/>
                  <w:szCs w:val="22"/>
                </w:rPr>
                <w:t> </w:t>
              </w:r>
            </w:ins>
          </w:p>
        </w:tc>
        <w:tc>
          <w:tcPr>
            <w:tcW w:w="1985" w:type="dxa"/>
            <w:shd w:val="clear" w:color="auto" w:fill="B2A1C7" w:themeFill="accent4" w:themeFillTint="99"/>
            <w:vAlign w:val="center"/>
          </w:tcPr>
          <w:p w14:paraId="392EF252" w14:textId="7AFAD7C0" w:rsidR="008400CF" w:rsidRPr="00F426CF" w:rsidRDefault="008400CF" w:rsidP="008400CF">
            <w:pPr>
              <w:jc w:val="both"/>
              <w:rPr>
                <w:ins w:id="2333" w:author="Autor"/>
                <w:b/>
                <w:bCs/>
                <w:color w:val="000000"/>
              </w:rPr>
            </w:pPr>
            <w:ins w:id="2334" w:author="Autor">
              <w:r w:rsidRPr="00F426CF">
                <w:rPr>
                  <w:b/>
                  <w:bCs/>
                  <w:color w:val="000000"/>
                  <w:sz w:val="22"/>
                  <w:szCs w:val="22"/>
                </w:rPr>
                <w:t> </w:t>
              </w:r>
            </w:ins>
          </w:p>
        </w:tc>
      </w:tr>
      <w:tr w:rsidR="008400CF" w:rsidRPr="00F426CF" w14:paraId="33A3237C" w14:textId="77777777" w:rsidTr="00675C58">
        <w:trPr>
          <w:gridAfter w:val="1"/>
          <w:wAfter w:w="8" w:type="dxa"/>
          <w:trHeight w:val="510"/>
          <w:ins w:id="2335" w:author="Autor"/>
        </w:trPr>
        <w:tc>
          <w:tcPr>
            <w:tcW w:w="1002" w:type="dxa"/>
            <w:vAlign w:val="center"/>
          </w:tcPr>
          <w:p w14:paraId="133384D3" w14:textId="58E12793" w:rsidR="008400CF" w:rsidRPr="00F426CF" w:rsidRDefault="008400CF" w:rsidP="008400CF">
            <w:pPr>
              <w:jc w:val="center"/>
              <w:rPr>
                <w:ins w:id="2336" w:author="Autor"/>
                <w:color w:val="000000"/>
                <w:sz w:val="20"/>
                <w:szCs w:val="20"/>
              </w:rPr>
            </w:pPr>
            <w:ins w:id="2337" w:author="Autor">
              <w:r>
                <w:rPr>
                  <w:color w:val="000000"/>
                  <w:sz w:val="20"/>
                  <w:szCs w:val="20"/>
                </w:rPr>
                <w:t>4A.6.</w:t>
              </w:r>
              <w:r w:rsidRPr="00F426CF">
                <w:rPr>
                  <w:color w:val="000000"/>
                  <w:sz w:val="20"/>
                  <w:szCs w:val="20"/>
                </w:rPr>
                <w:t>1</w:t>
              </w:r>
            </w:ins>
          </w:p>
        </w:tc>
        <w:tc>
          <w:tcPr>
            <w:tcW w:w="4107" w:type="dxa"/>
            <w:gridSpan w:val="3"/>
            <w:vAlign w:val="center"/>
          </w:tcPr>
          <w:p w14:paraId="3A7B42FB" w14:textId="6C95299F" w:rsidR="008400CF" w:rsidRPr="00F426CF" w:rsidRDefault="008400CF" w:rsidP="008400CF">
            <w:pPr>
              <w:jc w:val="both"/>
              <w:rPr>
                <w:ins w:id="2338" w:author="Autor"/>
                <w:color w:val="000000"/>
                <w:sz w:val="20"/>
                <w:szCs w:val="20"/>
              </w:rPr>
            </w:pPr>
            <w:moveToRangeStart w:id="2339" w:author="Autor" w:name="move70408828"/>
            <w:moveTo w:id="2340" w:author="Autor">
              <w:r w:rsidRPr="00F426CF">
                <w:rPr>
                  <w:color w:val="000000"/>
                  <w:sz w:val="20"/>
                  <w:szCs w:val="20"/>
                </w:rPr>
                <w:t>Napĺňa prijímateľ merateľné ukazovatele v</w:t>
              </w:r>
              <w:r>
                <w:rPr>
                  <w:color w:val="000000"/>
                  <w:sz w:val="20"/>
                  <w:szCs w:val="20"/>
                </w:rPr>
                <w:t> </w:t>
              </w:r>
              <w:r w:rsidRPr="00F426CF">
                <w:rPr>
                  <w:color w:val="000000"/>
                  <w:sz w:val="20"/>
                  <w:szCs w:val="20"/>
                </w:rPr>
                <w:t xml:space="preserve">zmysle </w:t>
              </w:r>
              <w:r>
                <w:rPr>
                  <w:color w:val="000000"/>
                  <w:sz w:val="20"/>
                  <w:szCs w:val="20"/>
                </w:rPr>
                <w:t>Zmluv</w:t>
              </w:r>
              <w:r w:rsidRPr="00F426CF">
                <w:rPr>
                  <w:color w:val="000000"/>
                  <w:sz w:val="20"/>
                  <w:szCs w:val="20"/>
                </w:rPr>
                <w:t>y o</w:t>
              </w:r>
              <w:r>
                <w:rPr>
                  <w:color w:val="000000"/>
                  <w:sz w:val="20"/>
                  <w:szCs w:val="20"/>
                </w:rPr>
                <w:t> </w:t>
              </w:r>
              <w:r w:rsidRPr="00F426CF">
                <w:rPr>
                  <w:color w:val="000000"/>
                  <w:sz w:val="20"/>
                  <w:szCs w:val="20"/>
                </w:rPr>
                <w:t>NFP?</w:t>
              </w:r>
            </w:moveTo>
            <w:moveToRangeEnd w:id="2339"/>
          </w:p>
        </w:tc>
        <w:tc>
          <w:tcPr>
            <w:tcW w:w="571" w:type="dxa"/>
            <w:vAlign w:val="center"/>
          </w:tcPr>
          <w:p w14:paraId="25C57718" w14:textId="38CDEF24" w:rsidR="008400CF" w:rsidRPr="00F426CF" w:rsidRDefault="008400CF" w:rsidP="008400CF">
            <w:pPr>
              <w:rPr>
                <w:ins w:id="2341" w:author="Autor"/>
                <w:color w:val="000000"/>
                <w:sz w:val="20"/>
                <w:szCs w:val="20"/>
              </w:rPr>
            </w:pPr>
            <w:ins w:id="2342" w:author="Autor">
              <w:r w:rsidRPr="00F426CF">
                <w:rPr>
                  <w:color w:val="000000"/>
                  <w:sz w:val="20"/>
                  <w:szCs w:val="20"/>
                </w:rPr>
                <w:t> </w:t>
              </w:r>
            </w:ins>
          </w:p>
        </w:tc>
        <w:tc>
          <w:tcPr>
            <w:tcW w:w="570" w:type="dxa"/>
            <w:vAlign w:val="center"/>
          </w:tcPr>
          <w:p w14:paraId="23769A61" w14:textId="4F5BFB4A" w:rsidR="008400CF" w:rsidRPr="00F426CF" w:rsidRDefault="008400CF" w:rsidP="008400CF">
            <w:pPr>
              <w:rPr>
                <w:ins w:id="2343" w:author="Autor"/>
                <w:color w:val="000000"/>
                <w:sz w:val="20"/>
                <w:szCs w:val="20"/>
              </w:rPr>
            </w:pPr>
            <w:ins w:id="2344" w:author="Autor">
              <w:r w:rsidRPr="00F426CF">
                <w:rPr>
                  <w:color w:val="000000"/>
                  <w:sz w:val="20"/>
                  <w:szCs w:val="20"/>
                </w:rPr>
                <w:t> </w:t>
              </w:r>
            </w:ins>
          </w:p>
        </w:tc>
        <w:tc>
          <w:tcPr>
            <w:tcW w:w="852" w:type="dxa"/>
            <w:vAlign w:val="center"/>
          </w:tcPr>
          <w:p w14:paraId="180D39BB" w14:textId="16C41D1A" w:rsidR="008400CF" w:rsidRPr="00F426CF" w:rsidRDefault="008400CF" w:rsidP="008400CF">
            <w:pPr>
              <w:rPr>
                <w:ins w:id="2345" w:author="Autor"/>
                <w:color w:val="000000"/>
                <w:sz w:val="20"/>
                <w:szCs w:val="20"/>
              </w:rPr>
            </w:pPr>
            <w:ins w:id="2346" w:author="Autor">
              <w:r w:rsidRPr="00F426CF">
                <w:rPr>
                  <w:color w:val="000000"/>
                  <w:sz w:val="20"/>
                  <w:szCs w:val="20"/>
                </w:rPr>
                <w:t> </w:t>
              </w:r>
            </w:ins>
          </w:p>
        </w:tc>
        <w:tc>
          <w:tcPr>
            <w:tcW w:w="1985" w:type="dxa"/>
            <w:vAlign w:val="center"/>
          </w:tcPr>
          <w:p w14:paraId="4E6C8124" w14:textId="7C9D3267" w:rsidR="008400CF" w:rsidRPr="00F426CF" w:rsidRDefault="008400CF" w:rsidP="008400CF">
            <w:pPr>
              <w:jc w:val="both"/>
              <w:rPr>
                <w:ins w:id="2347" w:author="Autor"/>
                <w:b/>
                <w:bCs/>
                <w:color w:val="000000"/>
              </w:rPr>
            </w:pPr>
            <w:ins w:id="2348" w:author="Autor">
              <w:r w:rsidRPr="00F426CF">
                <w:rPr>
                  <w:b/>
                  <w:bCs/>
                  <w:color w:val="000000"/>
                </w:rPr>
                <w:t> </w:t>
              </w:r>
            </w:ins>
          </w:p>
        </w:tc>
      </w:tr>
      <w:tr w:rsidR="008400CF" w:rsidRPr="00F426CF" w14:paraId="3585BCB2" w14:textId="77777777" w:rsidTr="00675C58">
        <w:trPr>
          <w:gridAfter w:val="1"/>
          <w:wAfter w:w="8" w:type="dxa"/>
          <w:trHeight w:val="510"/>
          <w:ins w:id="2349" w:author="Autor"/>
        </w:trPr>
        <w:tc>
          <w:tcPr>
            <w:tcW w:w="1002" w:type="dxa"/>
            <w:vAlign w:val="center"/>
          </w:tcPr>
          <w:p w14:paraId="2BAB6F48" w14:textId="20E8BB19" w:rsidR="008400CF" w:rsidRPr="00F426CF" w:rsidRDefault="008400CF" w:rsidP="008400CF">
            <w:pPr>
              <w:jc w:val="center"/>
              <w:rPr>
                <w:ins w:id="2350" w:author="Autor"/>
                <w:color w:val="000000"/>
                <w:sz w:val="20"/>
                <w:szCs w:val="20"/>
              </w:rPr>
            </w:pPr>
            <w:ins w:id="2351" w:author="Autor">
              <w:r>
                <w:rPr>
                  <w:color w:val="000000"/>
                  <w:sz w:val="20"/>
                  <w:szCs w:val="20"/>
                </w:rPr>
                <w:t>4A.6</w:t>
              </w:r>
              <w:r w:rsidRPr="00F426CF">
                <w:rPr>
                  <w:color w:val="000000"/>
                  <w:sz w:val="20"/>
                  <w:szCs w:val="20"/>
                </w:rPr>
                <w:t>.2</w:t>
              </w:r>
            </w:ins>
          </w:p>
        </w:tc>
        <w:tc>
          <w:tcPr>
            <w:tcW w:w="4107" w:type="dxa"/>
            <w:gridSpan w:val="3"/>
            <w:vAlign w:val="center"/>
          </w:tcPr>
          <w:p w14:paraId="6AD8F3BC" w14:textId="316AA3B0" w:rsidR="008400CF" w:rsidRPr="00F426CF" w:rsidRDefault="008400CF" w:rsidP="008400CF">
            <w:pPr>
              <w:jc w:val="both"/>
              <w:rPr>
                <w:ins w:id="2352" w:author="Autor"/>
                <w:color w:val="000000"/>
                <w:sz w:val="20"/>
                <w:szCs w:val="20"/>
              </w:rPr>
            </w:pPr>
            <w:moveToRangeStart w:id="2353" w:author="Autor" w:name="move70408829"/>
            <w:moveTo w:id="2354" w:author="Autor">
              <w:r w:rsidRPr="00F426CF">
                <w:rPr>
                  <w:color w:val="000000"/>
                  <w:sz w:val="20"/>
                  <w:szCs w:val="20"/>
                </w:rPr>
                <w:t>Je dodržaný časový harmonogram realizácie aktivít a</w:t>
              </w:r>
              <w:r>
                <w:rPr>
                  <w:color w:val="000000"/>
                  <w:sz w:val="20"/>
                  <w:szCs w:val="20"/>
                </w:rPr>
                <w:t> </w:t>
              </w:r>
              <w:r w:rsidRPr="00F426CF">
                <w:rPr>
                  <w:color w:val="000000"/>
                  <w:sz w:val="20"/>
                  <w:szCs w:val="20"/>
                </w:rPr>
                <w:t>nadväznosť jednotlivých procesov?</w:t>
              </w:r>
            </w:moveTo>
            <w:moveToRangeEnd w:id="2353"/>
          </w:p>
        </w:tc>
        <w:tc>
          <w:tcPr>
            <w:tcW w:w="571" w:type="dxa"/>
            <w:vAlign w:val="center"/>
          </w:tcPr>
          <w:p w14:paraId="200B5BF0" w14:textId="62DDF18F" w:rsidR="008400CF" w:rsidRPr="00F426CF" w:rsidRDefault="008400CF" w:rsidP="008400CF">
            <w:pPr>
              <w:rPr>
                <w:ins w:id="2355" w:author="Autor"/>
                <w:color w:val="000000"/>
                <w:sz w:val="20"/>
                <w:szCs w:val="20"/>
              </w:rPr>
            </w:pPr>
            <w:ins w:id="2356" w:author="Autor">
              <w:r w:rsidRPr="00F426CF">
                <w:rPr>
                  <w:color w:val="000000"/>
                  <w:sz w:val="20"/>
                  <w:szCs w:val="20"/>
                </w:rPr>
                <w:t> </w:t>
              </w:r>
            </w:ins>
          </w:p>
        </w:tc>
        <w:tc>
          <w:tcPr>
            <w:tcW w:w="570" w:type="dxa"/>
            <w:vAlign w:val="center"/>
          </w:tcPr>
          <w:p w14:paraId="6ED2BFF4" w14:textId="7788DD54" w:rsidR="008400CF" w:rsidRPr="00F426CF" w:rsidRDefault="008400CF" w:rsidP="008400CF">
            <w:pPr>
              <w:rPr>
                <w:ins w:id="2357" w:author="Autor"/>
                <w:color w:val="000000"/>
                <w:sz w:val="20"/>
                <w:szCs w:val="20"/>
              </w:rPr>
            </w:pPr>
            <w:ins w:id="2358" w:author="Autor">
              <w:r w:rsidRPr="00F426CF">
                <w:rPr>
                  <w:color w:val="000000"/>
                  <w:sz w:val="20"/>
                  <w:szCs w:val="20"/>
                </w:rPr>
                <w:t> </w:t>
              </w:r>
            </w:ins>
          </w:p>
        </w:tc>
        <w:tc>
          <w:tcPr>
            <w:tcW w:w="852" w:type="dxa"/>
            <w:vAlign w:val="center"/>
          </w:tcPr>
          <w:p w14:paraId="261AF591" w14:textId="589FCC4F" w:rsidR="008400CF" w:rsidRPr="00F426CF" w:rsidRDefault="008400CF" w:rsidP="008400CF">
            <w:pPr>
              <w:rPr>
                <w:ins w:id="2359" w:author="Autor"/>
                <w:color w:val="000000"/>
                <w:sz w:val="20"/>
                <w:szCs w:val="20"/>
              </w:rPr>
            </w:pPr>
            <w:ins w:id="2360" w:author="Autor">
              <w:r w:rsidRPr="00F426CF">
                <w:rPr>
                  <w:color w:val="000000"/>
                  <w:sz w:val="20"/>
                  <w:szCs w:val="20"/>
                </w:rPr>
                <w:t> </w:t>
              </w:r>
            </w:ins>
          </w:p>
        </w:tc>
        <w:tc>
          <w:tcPr>
            <w:tcW w:w="1985" w:type="dxa"/>
            <w:vAlign w:val="center"/>
          </w:tcPr>
          <w:p w14:paraId="734B9450" w14:textId="056DE904" w:rsidR="008400CF" w:rsidRPr="00F426CF" w:rsidRDefault="008400CF" w:rsidP="008400CF">
            <w:pPr>
              <w:jc w:val="both"/>
              <w:rPr>
                <w:ins w:id="2361" w:author="Autor"/>
                <w:b/>
                <w:bCs/>
                <w:color w:val="000000"/>
              </w:rPr>
            </w:pPr>
            <w:ins w:id="2362" w:author="Autor">
              <w:r w:rsidRPr="00F426CF">
                <w:rPr>
                  <w:b/>
                  <w:bCs/>
                  <w:color w:val="000000"/>
                </w:rPr>
                <w:t> </w:t>
              </w:r>
            </w:ins>
          </w:p>
        </w:tc>
      </w:tr>
      <w:tr w:rsidR="008400CF" w:rsidRPr="00F426CF" w14:paraId="6087CD75" w14:textId="77777777" w:rsidTr="00675C58">
        <w:trPr>
          <w:gridAfter w:val="1"/>
          <w:wAfter w:w="8" w:type="dxa"/>
          <w:trHeight w:val="510"/>
          <w:ins w:id="2363" w:author="Autor"/>
        </w:trPr>
        <w:tc>
          <w:tcPr>
            <w:tcW w:w="1002" w:type="dxa"/>
            <w:vAlign w:val="center"/>
          </w:tcPr>
          <w:p w14:paraId="7EAA2FD6" w14:textId="60EF328E" w:rsidR="008400CF" w:rsidRPr="00F426CF" w:rsidRDefault="008400CF" w:rsidP="008400CF">
            <w:pPr>
              <w:jc w:val="center"/>
              <w:rPr>
                <w:ins w:id="2364" w:author="Autor"/>
                <w:color w:val="000000"/>
                <w:sz w:val="20"/>
                <w:szCs w:val="20"/>
              </w:rPr>
            </w:pPr>
            <w:ins w:id="2365" w:author="Autor">
              <w:r>
                <w:rPr>
                  <w:color w:val="000000"/>
                  <w:sz w:val="20"/>
                  <w:szCs w:val="20"/>
                </w:rPr>
                <w:t>4A.6</w:t>
              </w:r>
              <w:r w:rsidRPr="00F426CF">
                <w:rPr>
                  <w:color w:val="000000"/>
                  <w:sz w:val="20"/>
                  <w:szCs w:val="20"/>
                </w:rPr>
                <w:t>.3</w:t>
              </w:r>
            </w:ins>
          </w:p>
        </w:tc>
        <w:tc>
          <w:tcPr>
            <w:tcW w:w="4107" w:type="dxa"/>
            <w:gridSpan w:val="3"/>
            <w:vAlign w:val="center"/>
          </w:tcPr>
          <w:p w14:paraId="61FA1462" w14:textId="63165234" w:rsidR="008400CF" w:rsidRPr="00F426CF" w:rsidRDefault="008400CF" w:rsidP="008400CF">
            <w:pPr>
              <w:jc w:val="both"/>
              <w:rPr>
                <w:ins w:id="2366" w:author="Autor"/>
                <w:color w:val="000000"/>
                <w:sz w:val="20"/>
                <w:szCs w:val="20"/>
              </w:rPr>
            </w:pPr>
            <w:moveToRangeStart w:id="2367" w:author="Autor" w:name="move70408830"/>
            <w:moveTo w:id="2368" w:author="Autor">
              <w:r w:rsidRPr="00F426CF">
                <w:rPr>
                  <w:color w:val="000000"/>
                  <w:sz w:val="20"/>
                  <w:szCs w:val="20"/>
                </w:rPr>
                <w:t>Bol preukázaný súlad realizácie aktivít projektu s</w:t>
              </w:r>
              <w:r>
                <w:rPr>
                  <w:color w:val="000000"/>
                  <w:sz w:val="20"/>
                  <w:szCs w:val="20"/>
                </w:rPr>
                <w:t> </w:t>
              </w:r>
              <w:r w:rsidRPr="00F426CF">
                <w:rPr>
                  <w:color w:val="000000"/>
                  <w:sz w:val="20"/>
                  <w:szCs w:val="20"/>
                </w:rPr>
                <w:t xml:space="preserve">podmienkami </w:t>
              </w:r>
              <w:r>
                <w:rPr>
                  <w:color w:val="000000"/>
                  <w:sz w:val="20"/>
                  <w:szCs w:val="20"/>
                </w:rPr>
                <w:t>Zmluv</w:t>
              </w:r>
              <w:r w:rsidRPr="00F426CF">
                <w:rPr>
                  <w:color w:val="000000"/>
                  <w:sz w:val="20"/>
                  <w:szCs w:val="20"/>
                </w:rPr>
                <w:t xml:space="preserve">y </w:t>
              </w:r>
              <w:r>
                <w:rPr>
                  <w:color w:val="000000"/>
                  <w:sz w:val="20"/>
                  <w:szCs w:val="20"/>
                </w:rPr>
                <w:t xml:space="preserve">o NFP </w:t>
              </w:r>
              <w:r w:rsidRPr="00F426CF">
                <w:rPr>
                  <w:color w:val="000000"/>
                  <w:sz w:val="20"/>
                  <w:szCs w:val="20"/>
                </w:rPr>
                <w:t>(s cieľmi projektu vyjadrenými ukazovateľmi, rozpočtom, časovým harmonogramom realizácie aktivít projektu a</w:t>
              </w:r>
              <w:r>
                <w:rPr>
                  <w:color w:val="000000"/>
                  <w:sz w:val="20"/>
                  <w:szCs w:val="20"/>
                </w:rPr>
                <w:t> </w:t>
              </w:r>
              <w:r w:rsidRPr="00F426CF">
                <w:rPr>
                  <w:color w:val="000000"/>
                  <w:sz w:val="20"/>
                  <w:szCs w:val="20"/>
                </w:rPr>
                <w:t>pod.)?</w:t>
              </w:r>
            </w:moveTo>
            <w:moveToRangeEnd w:id="2367"/>
          </w:p>
        </w:tc>
        <w:tc>
          <w:tcPr>
            <w:tcW w:w="571" w:type="dxa"/>
            <w:vAlign w:val="center"/>
          </w:tcPr>
          <w:p w14:paraId="51ECE651" w14:textId="2C231759" w:rsidR="008400CF" w:rsidRPr="00F426CF" w:rsidRDefault="008400CF" w:rsidP="008400CF">
            <w:pPr>
              <w:rPr>
                <w:ins w:id="2369" w:author="Autor"/>
                <w:color w:val="000000"/>
                <w:sz w:val="20"/>
                <w:szCs w:val="20"/>
              </w:rPr>
            </w:pPr>
            <w:ins w:id="2370" w:author="Autor">
              <w:r w:rsidRPr="00F426CF">
                <w:rPr>
                  <w:color w:val="000000"/>
                  <w:sz w:val="20"/>
                  <w:szCs w:val="20"/>
                </w:rPr>
                <w:t> </w:t>
              </w:r>
            </w:ins>
          </w:p>
        </w:tc>
        <w:tc>
          <w:tcPr>
            <w:tcW w:w="570" w:type="dxa"/>
            <w:vAlign w:val="center"/>
          </w:tcPr>
          <w:p w14:paraId="084C8ECA" w14:textId="59438194" w:rsidR="008400CF" w:rsidRPr="00F426CF" w:rsidRDefault="008400CF" w:rsidP="008400CF">
            <w:pPr>
              <w:rPr>
                <w:ins w:id="2371" w:author="Autor"/>
                <w:color w:val="000000"/>
                <w:sz w:val="20"/>
                <w:szCs w:val="20"/>
              </w:rPr>
            </w:pPr>
            <w:ins w:id="2372" w:author="Autor">
              <w:r w:rsidRPr="00F426CF">
                <w:rPr>
                  <w:color w:val="000000"/>
                  <w:sz w:val="20"/>
                  <w:szCs w:val="20"/>
                </w:rPr>
                <w:t> </w:t>
              </w:r>
            </w:ins>
          </w:p>
        </w:tc>
        <w:tc>
          <w:tcPr>
            <w:tcW w:w="852" w:type="dxa"/>
            <w:vAlign w:val="center"/>
          </w:tcPr>
          <w:p w14:paraId="7C0E9B4B" w14:textId="0DCEF937" w:rsidR="008400CF" w:rsidRPr="00F426CF" w:rsidRDefault="008400CF" w:rsidP="008400CF">
            <w:pPr>
              <w:rPr>
                <w:ins w:id="2373" w:author="Autor"/>
                <w:color w:val="000000"/>
                <w:sz w:val="20"/>
                <w:szCs w:val="20"/>
              </w:rPr>
            </w:pPr>
            <w:ins w:id="2374" w:author="Autor">
              <w:r w:rsidRPr="00F426CF">
                <w:rPr>
                  <w:color w:val="000000"/>
                  <w:sz w:val="20"/>
                  <w:szCs w:val="20"/>
                </w:rPr>
                <w:t> </w:t>
              </w:r>
            </w:ins>
          </w:p>
        </w:tc>
        <w:tc>
          <w:tcPr>
            <w:tcW w:w="1985" w:type="dxa"/>
            <w:vAlign w:val="center"/>
          </w:tcPr>
          <w:p w14:paraId="57688A20" w14:textId="583B5C6A" w:rsidR="008400CF" w:rsidRPr="00F426CF" w:rsidRDefault="008400CF" w:rsidP="008400CF">
            <w:pPr>
              <w:jc w:val="both"/>
              <w:rPr>
                <w:ins w:id="2375" w:author="Autor"/>
                <w:b/>
                <w:bCs/>
                <w:color w:val="000000"/>
              </w:rPr>
            </w:pPr>
            <w:ins w:id="2376" w:author="Autor">
              <w:r w:rsidRPr="00F426CF">
                <w:rPr>
                  <w:b/>
                  <w:bCs/>
                  <w:color w:val="000000"/>
                </w:rPr>
                <w:t> </w:t>
              </w:r>
            </w:ins>
          </w:p>
        </w:tc>
      </w:tr>
      <w:tr w:rsidR="008400CF" w:rsidRPr="00F96882" w:rsidDel="000D1F76" w14:paraId="73A0E751" w14:textId="77777777" w:rsidTr="001A775D">
        <w:trPr>
          <w:gridAfter w:val="1"/>
          <w:wAfter w:w="8" w:type="dxa"/>
          <w:trHeight w:val="315"/>
        </w:trPr>
        <w:tc>
          <w:tcPr>
            <w:tcW w:w="1002" w:type="dxa"/>
            <w:shd w:val="clear" w:color="auto" w:fill="B2A1C7" w:themeFill="accent4" w:themeFillTint="99"/>
            <w:vAlign w:val="center"/>
          </w:tcPr>
          <w:p w14:paraId="40AE612B" w14:textId="7DC0F98B" w:rsidR="008400CF" w:rsidRPr="00D27A14" w:rsidRDefault="008400CF" w:rsidP="008400C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27A14">
              <w:rPr>
                <w:b/>
                <w:color w:val="000000"/>
                <w:sz w:val="20"/>
                <w:szCs w:val="20"/>
              </w:rPr>
              <w:t>4A.</w:t>
            </w:r>
            <w:del w:id="2377" w:author="Autor">
              <w:r w:rsidR="0022201C" w:rsidRPr="00B27AA9">
                <w:rPr>
                  <w:b/>
                  <w:color w:val="000000"/>
                  <w:sz w:val="20"/>
                  <w:szCs w:val="20"/>
                </w:rPr>
                <w:delText>5</w:delText>
              </w:r>
            </w:del>
            <w:ins w:id="2378" w:author="Autor">
              <w:r>
                <w:rPr>
                  <w:b/>
                  <w:color w:val="000000"/>
                  <w:sz w:val="20"/>
                  <w:szCs w:val="20"/>
                </w:rPr>
                <w:t>7</w:t>
              </w:r>
            </w:ins>
          </w:p>
        </w:tc>
        <w:tc>
          <w:tcPr>
            <w:tcW w:w="4107" w:type="dxa"/>
            <w:gridSpan w:val="3"/>
            <w:shd w:val="clear" w:color="auto" w:fill="B2A1C7" w:themeFill="accent4" w:themeFillTint="99"/>
            <w:vAlign w:val="center"/>
          </w:tcPr>
          <w:p w14:paraId="7CD27460" w14:textId="39F8F72D" w:rsidR="008400CF" w:rsidRPr="00D27A14" w:rsidDel="00A65887" w:rsidRDefault="008400CF" w:rsidP="008400CF">
            <w:pPr>
              <w:rPr>
                <w:b/>
                <w:color w:val="000000"/>
                <w:sz w:val="20"/>
                <w:szCs w:val="20"/>
              </w:rPr>
            </w:pPr>
            <w:r w:rsidRPr="00D27A14">
              <w:rPr>
                <w:b/>
                <w:color w:val="000000"/>
                <w:sz w:val="20"/>
                <w:szCs w:val="20"/>
              </w:rPr>
              <w:t>Doplňujúce monitorovacie údaje</w:t>
            </w:r>
          </w:p>
        </w:tc>
        <w:tc>
          <w:tcPr>
            <w:tcW w:w="571" w:type="dxa"/>
            <w:shd w:val="clear" w:color="auto" w:fill="B2A1C7" w:themeFill="accent4" w:themeFillTint="99"/>
            <w:vAlign w:val="center"/>
          </w:tcPr>
          <w:p w14:paraId="30C78B33" w14:textId="1F2F3C56" w:rsidR="008400CF" w:rsidRPr="00D27A14" w:rsidDel="00A65887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B2A1C7" w:themeFill="accent4" w:themeFillTint="99"/>
            <w:vAlign w:val="center"/>
          </w:tcPr>
          <w:p w14:paraId="7233F4D2" w14:textId="722A718D" w:rsidR="008400CF" w:rsidRPr="00D27A14" w:rsidDel="00A65887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B2A1C7" w:themeFill="accent4" w:themeFillTint="99"/>
            <w:vAlign w:val="center"/>
          </w:tcPr>
          <w:p w14:paraId="4E441F90" w14:textId="615324E8" w:rsidR="008400CF" w:rsidRPr="00D27A14" w:rsidDel="00A65887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B2A1C7" w:themeFill="accent4" w:themeFillTint="99"/>
            <w:vAlign w:val="center"/>
          </w:tcPr>
          <w:p w14:paraId="267BBA25" w14:textId="3ED4AD1B" w:rsidR="008400CF" w:rsidRPr="00D27A14" w:rsidDel="000D1F76" w:rsidRDefault="008400CF" w:rsidP="008400CF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8400CF" w:rsidRPr="00F96882" w:rsidDel="000D1F76" w14:paraId="096FFEF9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</w:tcPr>
          <w:p w14:paraId="7ED7125F" w14:textId="6F32541C" w:rsidR="008400CF" w:rsidRPr="00D27A14" w:rsidRDefault="0022201C" w:rsidP="008400CF">
            <w:pPr>
              <w:jc w:val="center"/>
              <w:rPr>
                <w:color w:val="000000"/>
                <w:sz w:val="20"/>
                <w:szCs w:val="20"/>
              </w:rPr>
            </w:pPr>
            <w:del w:id="2379" w:author="Autor">
              <w:r>
                <w:rPr>
                  <w:color w:val="000000"/>
                  <w:sz w:val="20"/>
                  <w:szCs w:val="20"/>
                </w:rPr>
                <w:delText>4A5</w:delText>
              </w:r>
            </w:del>
            <w:ins w:id="2380" w:author="Autor">
              <w:r w:rsidR="008400CF" w:rsidRPr="00D27A14">
                <w:rPr>
                  <w:color w:val="000000"/>
                  <w:sz w:val="20"/>
                  <w:szCs w:val="20"/>
                </w:rPr>
                <w:t>4A</w:t>
              </w:r>
              <w:r w:rsidR="008400CF">
                <w:rPr>
                  <w:color w:val="000000"/>
                  <w:sz w:val="20"/>
                  <w:szCs w:val="20"/>
                </w:rPr>
                <w:t>7</w:t>
              </w:r>
            </w:ins>
            <w:r w:rsidR="008400CF" w:rsidRPr="00D27A14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4107" w:type="dxa"/>
            <w:gridSpan w:val="3"/>
            <w:vAlign w:val="center"/>
          </w:tcPr>
          <w:p w14:paraId="1BE8C1C5" w14:textId="119ECAB9" w:rsidR="008400CF" w:rsidRPr="00D27A14" w:rsidDel="00A65887" w:rsidRDefault="008400CF">
            <w:pPr>
              <w:jc w:val="both"/>
              <w:rPr>
                <w:color w:val="000000"/>
                <w:sz w:val="20"/>
                <w:szCs w:val="20"/>
              </w:rPr>
              <w:pPrChange w:id="2381" w:author="Autor">
                <w:pPr/>
              </w:pPrChange>
            </w:pPr>
            <w:r w:rsidRPr="00D27A14">
              <w:rPr>
                <w:color w:val="000000"/>
                <w:sz w:val="20"/>
                <w:szCs w:val="20"/>
              </w:rPr>
              <w:t>Sú tabuľky 1 a 2 s hodnotami merateľných ukazovateľov vyplnené formálne správne?</w:t>
            </w:r>
          </w:p>
        </w:tc>
        <w:tc>
          <w:tcPr>
            <w:tcW w:w="571" w:type="dxa"/>
            <w:vAlign w:val="center"/>
          </w:tcPr>
          <w:p w14:paraId="4B5E74C3" w14:textId="7F4038D2" w:rsidR="008400CF" w:rsidRPr="00D27A14" w:rsidDel="00A65887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01B240A6" w14:textId="5DD0CACC" w:rsidR="008400CF" w:rsidRPr="00D27A14" w:rsidDel="00A65887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2E66D1AF" w14:textId="2E00CD5A" w:rsidR="008400CF" w:rsidRPr="00D27A14" w:rsidDel="00A65887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986F4F4" w14:textId="4F994BF5" w:rsidR="008400CF" w:rsidRPr="00D27A14" w:rsidDel="000D1F76" w:rsidRDefault="008400CF" w:rsidP="008400CF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8400CF" w:rsidRPr="00F96882" w:rsidDel="000D1F76" w14:paraId="736C7F69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</w:tcPr>
          <w:p w14:paraId="28955121" w14:textId="78D1B7DF" w:rsidR="008400CF" w:rsidRPr="00D27A14" w:rsidRDefault="0022201C" w:rsidP="008400CF">
            <w:pPr>
              <w:jc w:val="center"/>
              <w:rPr>
                <w:color w:val="000000"/>
                <w:sz w:val="20"/>
                <w:szCs w:val="20"/>
              </w:rPr>
            </w:pPr>
            <w:del w:id="2382" w:author="Autor">
              <w:r>
                <w:rPr>
                  <w:color w:val="000000"/>
                  <w:sz w:val="20"/>
                  <w:szCs w:val="20"/>
                </w:rPr>
                <w:delText>4A5</w:delText>
              </w:r>
            </w:del>
            <w:ins w:id="2383" w:author="Autor">
              <w:r w:rsidR="008400CF" w:rsidRPr="00D27A14">
                <w:rPr>
                  <w:color w:val="000000"/>
                  <w:sz w:val="20"/>
                  <w:szCs w:val="20"/>
                </w:rPr>
                <w:t>4A</w:t>
              </w:r>
              <w:r w:rsidR="008400CF">
                <w:rPr>
                  <w:color w:val="000000"/>
                  <w:sz w:val="20"/>
                  <w:szCs w:val="20"/>
                </w:rPr>
                <w:t>7</w:t>
              </w:r>
            </w:ins>
            <w:r w:rsidR="008400CF" w:rsidRPr="00D27A14">
              <w:rPr>
                <w:color w:val="000000"/>
                <w:sz w:val="20"/>
                <w:szCs w:val="20"/>
              </w:rPr>
              <w:t>.2</w:t>
            </w:r>
          </w:p>
        </w:tc>
        <w:tc>
          <w:tcPr>
            <w:tcW w:w="4107" w:type="dxa"/>
            <w:gridSpan w:val="3"/>
            <w:vAlign w:val="center"/>
          </w:tcPr>
          <w:p w14:paraId="03561B16" w14:textId="543319D8" w:rsidR="008400CF" w:rsidRPr="00D27A14" w:rsidDel="00A65887" w:rsidRDefault="008400CF">
            <w:pPr>
              <w:jc w:val="both"/>
              <w:rPr>
                <w:color w:val="000000"/>
                <w:sz w:val="20"/>
                <w:szCs w:val="20"/>
              </w:rPr>
              <w:pPrChange w:id="2384" w:author="Autor">
                <w:pPr/>
              </w:pPrChange>
            </w:pPr>
            <w:r w:rsidRPr="00D27A14">
              <w:rPr>
                <w:color w:val="000000"/>
                <w:sz w:val="20"/>
                <w:szCs w:val="20"/>
              </w:rPr>
              <w:t>Sú v tabuľke č. 3 uvedené identifikované problémy, riziká a ďalšie informácie v súvislosti s realizáciou projektu?</w:t>
            </w:r>
          </w:p>
        </w:tc>
        <w:tc>
          <w:tcPr>
            <w:tcW w:w="571" w:type="dxa"/>
            <w:vAlign w:val="center"/>
          </w:tcPr>
          <w:p w14:paraId="1959C208" w14:textId="77777777" w:rsidR="008400CF" w:rsidRPr="00D27A14" w:rsidDel="00A65887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237578BC" w14:textId="77777777" w:rsidR="008400CF" w:rsidRPr="00D27A14" w:rsidDel="00A65887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6CA5973D" w14:textId="77777777" w:rsidR="008400CF" w:rsidRPr="00D27A14" w:rsidDel="00A65887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7A80249" w14:textId="12AB584C" w:rsidR="008400CF" w:rsidRPr="008278FE" w:rsidDel="000D1F76" w:rsidRDefault="008400CF" w:rsidP="008400CF">
            <w:pPr>
              <w:jc w:val="both"/>
              <w:rPr>
                <w:color w:val="000000"/>
                <w:sz w:val="16"/>
                <w:rPrChange w:id="2385" w:author="Autor">
                  <w:rPr>
                    <w:color w:val="000000"/>
                  </w:rPr>
                </w:rPrChange>
              </w:rPr>
            </w:pPr>
            <w:ins w:id="2386" w:author="Autor">
              <w:r w:rsidRPr="00B75A60">
                <w:rPr>
                  <w:bCs/>
                  <w:color w:val="000000"/>
                  <w:sz w:val="16"/>
                  <w:szCs w:val="16"/>
                </w:rPr>
                <w:t>Ak áno, uveďte ako ste s tieto informácie vyhodnotili a čo ste na základe nich ako RO/SO vykonali.</w:t>
              </w:r>
            </w:ins>
          </w:p>
        </w:tc>
      </w:tr>
      <w:tr w:rsidR="008400CF" w:rsidRPr="00F426CF" w14:paraId="582BB4DB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0B084AD6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4B - Žiadosť o platbu - poskytnutie zálohovej platby</w:t>
            </w:r>
          </w:p>
        </w:tc>
      </w:tr>
      <w:tr w:rsidR="008400CF" w:rsidRPr="00F426CF" w14:paraId="6D8A86E5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1FC6097B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0B6677F2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75144498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5987893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655674E5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40CF58B2" w14:textId="2087D00A" w:rsidR="008400CF" w:rsidRPr="00F426CF" w:rsidRDefault="00A65887" w:rsidP="006D7D48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2387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delText>2</w:delText>
              </w:r>
            </w:del>
            <w:ins w:id="2388" w:author="Autor">
              <w:r w:rsidR="008400CF"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</w:t>
              </w:r>
              <w:r w:rsidR="008400CF" w:rsidRPr="00B07939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a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begin"/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NOTEREF _Ref65827975 \h </w:instrText>
              </w:r>
              <w:r w:rsid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\* MERGEFORMAT </w:instrText>
              </w:r>
            </w:ins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ins w:id="2389" w:author="Autor"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separate"/>
              </w:r>
              <w:r w:rsidR="005F1B2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7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end"/>
              </w:r>
            </w:ins>
          </w:p>
        </w:tc>
      </w:tr>
      <w:tr w:rsidR="008400CF" w:rsidRPr="00F426CF" w14:paraId="47AC3557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7665DE0C" w14:textId="77777777" w:rsidR="008400CF" w:rsidRPr="00F426CF" w:rsidRDefault="008400CF" w:rsidP="008400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4B.1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3D047110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6E7252A5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32D969FF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59C41E66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53CF02D3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5887" w:rsidRPr="00F426CF" w14:paraId="1095D7D6" w14:textId="77777777" w:rsidTr="00675C58">
        <w:trPr>
          <w:gridAfter w:val="1"/>
          <w:wAfter w:w="8" w:type="dxa"/>
          <w:trHeight w:val="510"/>
          <w:del w:id="2390" w:author="Autor"/>
        </w:trPr>
        <w:tc>
          <w:tcPr>
            <w:tcW w:w="1002" w:type="dxa"/>
            <w:vAlign w:val="center"/>
            <w:hideMark/>
          </w:tcPr>
          <w:p w14:paraId="1544C403" w14:textId="77777777" w:rsidR="00A65887" w:rsidRPr="00F426CF" w:rsidRDefault="00A65887" w:rsidP="00F426CF">
            <w:pPr>
              <w:jc w:val="center"/>
              <w:rPr>
                <w:del w:id="2391" w:author="Autor"/>
                <w:color w:val="000000"/>
                <w:sz w:val="20"/>
                <w:szCs w:val="20"/>
              </w:rPr>
            </w:pPr>
            <w:del w:id="2392" w:author="Autor">
              <w:r w:rsidRPr="00F426CF">
                <w:rPr>
                  <w:color w:val="000000"/>
                  <w:sz w:val="20"/>
                  <w:szCs w:val="20"/>
                </w:rPr>
                <w:delText>4B.1.1</w:delText>
              </w:r>
            </w:del>
          </w:p>
        </w:tc>
        <w:tc>
          <w:tcPr>
            <w:tcW w:w="4107" w:type="dxa"/>
            <w:gridSpan w:val="3"/>
            <w:vAlign w:val="center"/>
            <w:hideMark/>
          </w:tcPr>
          <w:p w14:paraId="0A20594C" w14:textId="77777777" w:rsidR="00A65887" w:rsidRPr="004E4A29" w:rsidRDefault="00A65887" w:rsidP="0024400F">
            <w:pPr>
              <w:pStyle w:val="Default"/>
              <w:rPr>
                <w:del w:id="2393" w:author="Autor"/>
                <w:sz w:val="20"/>
              </w:rPr>
            </w:pPr>
            <w:del w:id="2394" w:author="Autor">
              <w:r w:rsidRPr="0024400F">
                <w:rPr>
                  <w:rFonts w:ascii="Times New Roman" w:hAnsi="Times New Roman"/>
                  <w:sz w:val="20"/>
                </w:rPr>
                <w:delText xml:space="preserve">Sú údaje v ŽoP predloženej cez verejný portál identické s údajmi, ktoré sú uvedené v tlačenej verzii ŽoP? </w:delText>
              </w:r>
              <w:r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(</w:delText>
              </w:r>
              <w:r w:rsidRPr="00D52705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 xml:space="preserve">V prípade, ak sa ŽoP predkladá </w:delText>
              </w:r>
              <w:r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 xml:space="preserve">prostredníctvom elektronického podania priamo cez </w:delText>
              </w:r>
              <w:r w:rsidRPr="00D52705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verejný portál ITMS 2014+, túto skutočnosť RO nekontroluje.</w:delText>
              </w:r>
              <w:r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 xml:space="preserve">) </w:delText>
              </w:r>
            </w:del>
          </w:p>
        </w:tc>
        <w:tc>
          <w:tcPr>
            <w:tcW w:w="571" w:type="dxa"/>
            <w:vAlign w:val="center"/>
            <w:hideMark/>
          </w:tcPr>
          <w:p w14:paraId="160E608D" w14:textId="77777777" w:rsidR="00A65887" w:rsidRPr="00F426CF" w:rsidRDefault="00A65887" w:rsidP="00F426CF">
            <w:pPr>
              <w:rPr>
                <w:del w:id="2395" w:author="Autor"/>
                <w:color w:val="000000"/>
                <w:sz w:val="20"/>
                <w:szCs w:val="20"/>
              </w:rPr>
            </w:pPr>
            <w:del w:id="2396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70" w:type="dxa"/>
            <w:vAlign w:val="center"/>
            <w:hideMark/>
          </w:tcPr>
          <w:p w14:paraId="409AAD95" w14:textId="77777777" w:rsidR="00A65887" w:rsidRPr="00F426CF" w:rsidRDefault="00A65887" w:rsidP="00F426CF">
            <w:pPr>
              <w:rPr>
                <w:del w:id="2397" w:author="Autor"/>
                <w:color w:val="000000"/>
                <w:sz w:val="20"/>
                <w:szCs w:val="20"/>
              </w:rPr>
            </w:pPr>
            <w:del w:id="2398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852" w:type="dxa"/>
            <w:vAlign w:val="center"/>
            <w:hideMark/>
          </w:tcPr>
          <w:p w14:paraId="0901F4FD" w14:textId="77777777" w:rsidR="00A65887" w:rsidRPr="00F426CF" w:rsidRDefault="00A65887" w:rsidP="00F426CF">
            <w:pPr>
              <w:rPr>
                <w:del w:id="2399" w:author="Autor"/>
                <w:color w:val="000000"/>
                <w:sz w:val="20"/>
                <w:szCs w:val="20"/>
              </w:rPr>
            </w:pPr>
            <w:del w:id="2400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985" w:type="dxa"/>
            <w:vAlign w:val="center"/>
            <w:hideMark/>
          </w:tcPr>
          <w:p w14:paraId="2B2048CE" w14:textId="77777777" w:rsidR="00A65887" w:rsidRPr="00F426CF" w:rsidRDefault="00A65887" w:rsidP="00F426CF">
            <w:pPr>
              <w:jc w:val="both"/>
              <w:rPr>
                <w:del w:id="2401" w:author="Autor"/>
                <w:b/>
                <w:bCs/>
                <w:color w:val="000000"/>
              </w:rPr>
            </w:pPr>
            <w:del w:id="2402" w:author="Autor">
              <w:r w:rsidRPr="00F426CF"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8400CF" w:rsidRPr="00F426CF" w14:paraId="092693C8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3988F222" w14:textId="5F85EDC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</w:t>
            </w:r>
            <w:del w:id="2403" w:author="Autor">
              <w:r w:rsidR="00A65887" w:rsidRPr="00F426CF">
                <w:rPr>
                  <w:color w:val="000000"/>
                  <w:sz w:val="20"/>
                  <w:szCs w:val="20"/>
                </w:rPr>
                <w:delText>2</w:delText>
              </w:r>
            </w:del>
            <w:ins w:id="2404" w:author="Autor">
              <w:r>
                <w:rPr>
                  <w:color w:val="000000"/>
                  <w:sz w:val="20"/>
                  <w:szCs w:val="20"/>
                </w:rPr>
                <w:t>1</w:t>
              </w:r>
            </w:ins>
          </w:p>
        </w:tc>
        <w:tc>
          <w:tcPr>
            <w:tcW w:w="4107" w:type="dxa"/>
            <w:gridSpan w:val="3"/>
            <w:vAlign w:val="center"/>
            <w:hideMark/>
          </w:tcPr>
          <w:p w14:paraId="55BDE615" w14:textId="2FFFDE9C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405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Je identifikácia prijímateľa/partnera a projektu zhodná s údajmi v</w:t>
            </w:r>
            <w:r>
              <w:rPr>
                <w:color w:val="000000"/>
                <w:sz w:val="20"/>
                <w:szCs w:val="20"/>
              </w:rPr>
              <w:t> Zmluv</w:t>
            </w:r>
            <w:r w:rsidRPr="00F426CF"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del w:id="2406" w:author="Autor">
              <w:r w:rsidR="00A65887" w:rsidRPr="00F426CF">
                <w:rPr>
                  <w:color w:val="000000"/>
                  <w:sz w:val="20"/>
                  <w:szCs w:val="20"/>
                </w:rPr>
                <w:delText>?</w:delText>
              </w:r>
            </w:del>
            <w:ins w:id="2407" w:author="Autor">
              <w:r w:rsidRPr="00F426CF">
                <w:rPr>
                  <w:color w:val="000000"/>
                  <w:sz w:val="20"/>
                  <w:szCs w:val="20"/>
                </w:rPr>
                <w:t>?</w:t>
              </w:r>
              <w:r w:rsidR="00DC6714" w:rsidRPr="00DC6714">
                <w:rPr>
                  <w:color w:val="000000"/>
                  <w:sz w:val="20"/>
                  <w:szCs w:val="20"/>
                  <w:vertAlign w:val="superscript"/>
                </w:rPr>
                <w:fldChar w:fldCharType="begin"/>
              </w:r>
              <w:r w:rsidR="00DC6714" w:rsidRPr="00DC6714">
                <w:rPr>
                  <w:color w:val="000000"/>
                  <w:sz w:val="20"/>
                  <w:szCs w:val="20"/>
                  <w:vertAlign w:val="superscript"/>
                </w:rPr>
                <w:instrText xml:space="preserve"> NOTEREF _Ref68861266 \h </w:instrText>
              </w:r>
              <w:r w:rsidR="00DC6714">
                <w:rPr>
                  <w:color w:val="000000"/>
                  <w:sz w:val="20"/>
                  <w:szCs w:val="20"/>
                  <w:vertAlign w:val="superscript"/>
                </w:rPr>
                <w:instrText xml:space="preserve"> \* MERGEFORMAT </w:instrText>
              </w:r>
            </w:ins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</w:r>
            <w:ins w:id="2408" w:author="Autor">
              <w:r w:rsidR="00DC6714" w:rsidRPr="00DC6714">
                <w:rPr>
                  <w:color w:val="000000"/>
                  <w:sz w:val="20"/>
                  <w:szCs w:val="20"/>
                  <w:vertAlign w:val="superscript"/>
                </w:rPr>
                <w:fldChar w:fldCharType="separate"/>
              </w:r>
              <w:r w:rsidR="005F1B2F">
                <w:rPr>
                  <w:color w:val="000000"/>
                  <w:sz w:val="20"/>
                  <w:szCs w:val="20"/>
                  <w:vertAlign w:val="superscript"/>
                </w:rPr>
                <w:t>9</w:t>
              </w:r>
              <w:r w:rsidR="00DC6714" w:rsidRPr="00DC6714">
                <w:rPr>
                  <w:color w:val="000000"/>
                  <w:sz w:val="20"/>
                  <w:szCs w:val="20"/>
                  <w:vertAlign w:val="superscript"/>
                </w:rPr>
                <w:fldChar w:fldCharType="end"/>
              </w:r>
            </w:ins>
          </w:p>
        </w:tc>
        <w:tc>
          <w:tcPr>
            <w:tcW w:w="571" w:type="dxa"/>
            <w:vAlign w:val="center"/>
            <w:hideMark/>
          </w:tcPr>
          <w:p w14:paraId="7130846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D5435E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2A52B6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57EB65B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7216B094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8002784" w14:textId="060BCF0E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</w:t>
            </w:r>
            <w:del w:id="2409" w:author="Autor">
              <w:r w:rsidR="00A65887" w:rsidRPr="00F426CF">
                <w:rPr>
                  <w:color w:val="000000"/>
                  <w:sz w:val="20"/>
                  <w:szCs w:val="20"/>
                </w:rPr>
                <w:delText>3</w:delText>
              </w:r>
            </w:del>
            <w:ins w:id="2410" w:author="Autor">
              <w:r>
                <w:rPr>
                  <w:color w:val="000000"/>
                  <w:sz w:val="20"/>
                  <w:szCs w:val="20"/>
                </w:rPr>
                <w:t>2</w:t>
              </w:r>
            </w:ins>
          </w:p>
        </w:tc>
        <w:tc>
          <w:tcPr>
            <w:tcW w:w="4107" w:type="dxa"/>
            <w:gridSpan w:val="3"/>
            <w:vAlign w:val="center"/>
            <w:hideMark/>
          </w:tcPr>
          <w:p w14:paraId="28F8ADD9" w14:textId="0E131166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411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 xml:space="preserve">Je identifikačný údaj banky a číslo účtu vo forme IBAN zhodný s údajmi v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 xml:space="preserve">e </w:t>
            </w:r>
            <w:r>
              <w:rPr>
                <w:color w:val="000000"/>
                <w:sz w:val="20"/>
                <w:szCs w:val="20"/>
              </w:rPr>
              <w:t xml:space="preserve">o NFP </w:t>
            </w:r>
            <w:r w:rsidRPr="00F426CF">
              <w:rPr>
                <w:color w:val="000000"/>
                <w:sz w:val="20"/>
                <w:szCs w:val="20"/>
              </w:rPr>
              <w:t xml:space="preserve">v platnom </w:t>
            </w:r>
            <w:r w:rsidRPr="00D27A14">
              <w:rPr>
                <w:color w:val="000000"/>
                <w:sz w:val="20"/>
                <w:szCs w:val="20"/>
              </w:rPr>
              <w:t>znení</w:t>
            </w:r>
            <w:del w:id="2412" w:author="Autor">
              <w:r w:rsidR="00A65887" w:rsidRPr="00F426CF">
                <w:rPr>
                  <w:color w:val="000000"/>
                  <w:sz w:val="20"/>
                  <w:szCs w:val="20"/>
                </w:rPr>
                <w:delText>?</w:delText>
              </w:r>
            </w:del>
            <w:ins w:id="2413" w:author="Autor">
              <w:r w:rsidRPr="00D27A14">
                <w:rPr>
                  <w:color w:val="000000"/>
                  <w:sz w:val="20"/>
                  <w:szCs w:val="20"/>
                </w:rPr>
                <w:t>?</w:t>
              </w:r>
              <w:r w:rsidR="00DC6714" w:rsidRPr="00DC6714">
                <w:rPr>
                  <w:color w:val="000000"/>
                  <w:sz w:val="20"/>
                  <w:szCs w:val="20"/>
                  <w:vertAlign w:val="superscript"/>
                </w:rPr>
                <w:fldChar w:fldCharType="begin"/>
              </w:r>
              <w:r w:rsidR="00DC6714" w:rsidRPr="00DC6714">
                <w:rPr>
                  <w:color w:val="000000"/>
                  <w:sz w:val="20"/>
                  <w:szCs w:val="20"/>
                  <w:vertAlign w:val="superscript"/>
                </w:rPr>
                <w:instrText xml:space="preserve"> NOTEREF _Ref68861266 \h </w:instrText>
              </w:r>
              <w:r w:rsidR="00DC6714">
                <w:rPr>
                  <w:color w:val="000000"/>
                  <w:sz w:val="20"/>
                  <w:szCs w:val="20"/>
                  <w:vertAlign w:val="superscript"/>
                </w:rPr>
                <w:instrText xml:space="preserve"> \* MERGEFORMAT </w:instrText>
              </w:r>
            </w:ins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</w:r>
            <w:ins w:id="2414" w:author="Autor">
              <w:r w:rsidR="00DC6714" w:rsidRPr="00DC6714">
                <w:rPr>
                  <w:color w:val="000000"/>
                  <w:sz w:val="20"/>
                  <w:szCs w:val="20"/>
                  <w:vertAlign w:val="superscript"/>
                </w:rPr>
                <w:fldChar w:fldCharType="separate"/>
              </w:r>
              <w:r w:rsidR="005F1B2F">
                <w:rPr>
                  <w:color w:val="000000"/>
                  <w:sz w:val="20"/>
                  <w:szCs w:val="20"/>
                  <w:vertAlign w:val="superscript"/>
                </w:rPr>
                <w:t>9</w:t>
              </w:r>
              <w:r w:rsidR="00DC6714" w:rsidRPr="00DC6714">
                <w:rPr>
                  <w:color w:val="000000"/>
                  <w:sz w:val="20"/>
                  <w:szCs w:val="20"/>
                  <w:vertAlign w:val="superscript"/>
                </w:rPr>
                <w:fldChar w:fldCharType="end"/>
              </w:r>
              <w:r w:rsidRPr="00770B52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571" w:type="dxa"/>
            <w:vAlign w:val="center"/>
            <w:hideMark/>
          </w:tcPr>
          <w:p w14:paraId="67322ED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B3B626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03B6FD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33DBA0A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2C2CB7C5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</w:tcPr>
          <w:p w14:paraId="06A14311" w14:textId="0C8F2A35" w:rsidR="008400CF" w:rsidRPr="008278FE" w:rsidRDefault="008400CF" w:rsidP="008400CF">
            <w:pPr>
              <w:pStyle w:val="Default"/>
              <w:jc w:val="center"/>
              <w:rPr>
                <w:rFonts w:ascii="Times New Roman" w:hAnsi="Times New Roman"/>
                <w:sz w:val="20"/>
                <w:rPrChange w:id="2415" w:author="Autor">
                  <w:rPr>
                    <w:sz w:val="20"/>
                  </w:rPr>
                </w:rPrChange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4B.1.</w:t>
            </w:r>
            <w:del w:id="2416" w:author="Autor">
              <w:r w:rsidR="00A65887" w:rsidRPr="0024400F">
                <w:rPr>
                  <w:rFonts w:ascii="Times New Roman" w:hAnsi="Times New Roman"/>
                  <w:sz w:val="20"/>
                </w:rPr>
                <w:delText>4</w:delText>
              </w:r>
            </w:del>
            <w:ins w:id="2417" w:author="Autor">
              <w:r>
                <w:rPr>
                  <w:rFonts w:ascii="Times New Roman" w:hAnsi="Times New Roman" w:cs="Times New Roman"/>
                  <w:sz w:val="20"/>
                  <w:szCs w:val="20"/>
                </w:rPr>
                <w:t>3</w:t>
              </w:r>
            </w:ins>
          </w:p>
        </w:tc>
        <w:tc>
          <w:tcPr>
            <w:tcW w:w="4107" w:type="dxa"/>
            <w:gridSpan w:val="3"/>
            <w:vAlign w:val="center"/>
          </w:tcPr>
          <w:p w14:paraId="73968A96" w14:textId="6B52F6E9" w:rsidR="008400CF" w:rsidRPr="0024400F" w:rsidRDefault="00A65887">
            <w:pPr>
              <w:jc w:val="both"/>
              <w:rPr>
                <w:sz w:val="20"/>
              </w:rPr>
              <w:pPrChange w:id="2418" w:author="Autor">
                <w:pPr>
                  <w:pStyle w:val="Default"/>
                </w:pPr>
              </w:pPrChange>
            </w:pPr>
            <w:del w:id="2419" w:author="Autor">
              <w:r w:rsidRPr="0024400F">
                <w:rPr>
                  <w:sz w:val="20"/>
                </w:rPr>
                <w:delText xml:space="preserve">Je ŽoP spracovaná na predpísanom formulári, vyplnená vo všetkých povinných poliach v súlade s platnými pokynmi k vypĺňaniu ŽoP? </w:delText>
              </w:r>
            </w:del>
            <w:ins w:id="2420" w:author="Autor">
              <w:r w:rsidR="008400CF" w:rsidRPr="00E97FC4">
                <w:rPr>
                  <w:color w:val="000000" w:themeColor="text1"/>
                  <w:sz w:val="20"/>
                  <w:szCs w:val="20"/>
                </w:rPr>
                <w:t>Spĺňa prijímateľ podmienk</w:t>
              </w:r>
              <w:r w:rsidR="00451B8F">
                <w:rPr>
                  <w:color w:val="000000" w:themeColor="text1"/>
                  <w:sz w:val="20"/>
                  <w:szCs w:val="20"/>
                </w:rPr>
                <w:t>u</w:t>
              </w:r>
              <w:r w:rsidR="008400CF" w:rsidRPr="00E97FC4">
                <w:rPr>
                  <w:color w:val="000000" w:themeColor="text1"/>
                  <w:sz w:val="20"/>
                  <w:szCs w:val="20"/>
                </w:rPr>
                <w:t xml:space="preserve"> k poskytnutiu príspevku</w:t>
              </w:r>
              <w:r w:rsidR="008400CF">
                <w:rPr>
                  <w:color w:val="000000" w:themeColor="text1"/>
                  <w:sz w:val="20"/>
                  <w:szCs w:val="20"/>
                </w:rPr>
                <w:t xml:space="preserve"> byť </w:t>
              </w:r>
              <w:r w:rsidR="008400CF" w:rsidRPr="00E97FC4">
                <w:rPr>
                  <w:color w:val="000000" w:themeColor="text1"/>
                  <w:sz w:val="20"/>
                  <w:szCs w:val="20"/>
                  <w:shd w:val="clear" w:color="auto" w:fill="FFFFFF"/>
                </w:rPr>
                <w:t xml:space="preserve">zapísaný v registri partnerov </w:t>
              </w:r>
              <w:r w:rsidR="008400CF" w:rsidRPr="00E97FC4">
                <w:rPr>
                  <w:color w:val="000000" w:themeColor="text1"/>
                  <w:sz w:val="20"/>
                  <w:szCs w:val="20"/>
                  <w:shd w:val="clear" w:color="auto" w:fill="FFFFFF"/>
                </w:rPr>
                <w:lastRenderedPageBreak/>
                <w:t>verejného sektora</w:t>
              </w:r>
              <w:r w:rsidR="008400CF" w:rsidRPr="00E97FC4">
                <w:rPr>
                  <w:color w:val="000000" w:themeColor="text1"/>
                  <w:sz w:val="20"/>
                  <w:szCs w:val="20"/>
                </w:rPr>
                <w:t xml:space="preserve"> podľa z. č. 315/2016 Z. z. v znení nesk. predpisov?</w:t>
              </w:r>
            </w:ins>
          </w:p>
        </w:tc>
        <w:tc>
          <w:tcPr>
            <w:tcW w:w="571" w:type="dxa"/>
            <w:vAlign w:val="center"/>
          </w:tcPr>
          <w:p w14:paraId="714F8B29" w14:textId="68D749AB" w:rsidR="008400CF" w:rsidRPr="00F426CF" w:rsidRDefault="00A65887" w:rsidP="008400CF">
            <w:pPr>
              <w:rPr>
                <w:color w:val="000000"/>
                <w:sz w:val="20"/>
                <w:szCs w:val="20"/>
              </w:rPr>
            </w:pPr>
            <w:del w:id="2421" w:author="Autor">
              <w:r w:rsidRPr="00F426CF">
                <w:rPr>
                  <w:color w:val="000000"/>
                  <w:sz w:val="20"/>
                  <w:szCs w:val="20"/>
                </w:rPr>
                <w:lastRenderedPageBreak/>
                <w:delText> </w:delText>
              </w:r>
            </w:del>
          </w:p>
        </w:tc>
        <w:tc>
          <w:tcPr>
            <w:tcW w:w="570" w:type="dxa"/>
            <w:vAlign w:val="center"/>
          </w:tcPr>
          <w:p w14:paraId="139A88AD" w14:textId="26321D3C" w:rsidR="008400CF" w:rsidRPr="00F426CF" w:rsidRDefault="00A65887" w:rsidP="008400CF">
            <w:pPr>
              <w:rPr>
                <w:color w:val="000000"/>
                <w:sz w:val="20"/>
                <w:szCs w:val="20"/>
              </w:rPr>
            </w:pPr>
            <w:del w:id="2422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852" w:type="dxa"/>
            <w:vAlign w:val="center"/>
          </w:tcPr>
          <w:p w14:paraId="2A7A142A" w14:textId="6B9840CA" w:rsidR="008400CF" w:rsidRPr="00F426CF" w:rsidRDefault="00A65887" w:rsidP="008400CF">
            <w:pPr>
              <w:rPr>
                <w:color w:val="000000"/>
                <w:sz w:val="20"/>
                <w:szCs w:val="20"/>
              </w:rPr>
            </w:pPr>
            <w:del w:id="2423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985" w:type="dxa"/>
            <w:vAlign w:val="center"/>
          </w:tcPr>
          <w:p w14:paraId="28645564" w14:textId="4AFA75DA" w:rsidR="008400CF" w:rsidRPr="00F426CF" w:rsidRDefault="00A65887" w:rsidP="008400CF">
            <w:pPr>
              <w:jc w:val="both"/>
              <w:rPr>
                <w:b/>
                <w:bCs/>
                <w:color w:val="000000"/>
              </w:rPr>
            </w:pPr>
            <w:del w:id="2424" w:author="Autor">
              <w:r w:rsidRPr="00F426CF"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8400CF" w:rsidRPr="00F426CF" w14:paraId="17AE8AAD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9D0AD60" w14:textId="0587F86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</w:t>
            </w:r>
            <w:del w:id="2425" w:author="Autor">
              <w:r w:rsidR="00A65887" w:rsidRPr="00F426CF">
                <w:rPr>
                  <w:color w:val="000000"/>
                  <w:sz w:val="20"/>
                  <w:szCs w:val="20"/>
                </w:rPr>
                <w:delText>5</w:delText>
              </w:r>
            </w:del>
            <w:ins w:id="2426" w:author="Autor">
              <w:r>
                <w:rPr>
                  <w:color w:val="000000"/>
                  <w:sz w:val="20"/>
                  <w:szCs w:val="20"/>
                </w:rPr>
                <w:t>4</w:t>
              </w:r>
            </w:ins>
          </w:p>
        </w:tc>
        <w:tc>
          <w:tcPr>
            <w:tcW w:w="4107" w:type="dxa"/>
            <w:gridSpan w:val="3"/>
            <w:vAlign w:val="center"/>
            <w:hideMark/>
          </w:tcPr>
          <w:p w14:paraId="65981650" w14:textId="5B5848B1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427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 xml:space="preserve">Nárokuje si prijímateľ výšku zálohovej platby v zmysle podmienok stanovených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 xml:space="preserve">ou o NFP? </w:t>
            </w:r>
          </w:p>
        </w:tc>
        <w:tc>
          <w:tcPr>
            <w:tcW w:w="571" w:type="dxa"/>
            <w:vAlign w:val="center"/>
            <w:hideMark/>
          </w:tcPr>
          <w:p w14:paraId="169CDE1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B0203A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75421C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1A1650E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60508323" w14:textId="77777777" w:rsidTr="00675C58">
        <w:trPr>
          <w:gridAfter w:val="1"/>
          <w:wAfter w:w="8" w:type="dxa"/>
          <w:trHeight w:val="2295"/>
          <w:del w:id="2428" w:author="Autor"/>
        </w:trPr>
        <w:tc>
          <w:tcPr>
            <w:tcW w:w="1002" w:type="dxa"/>
            <w:vAlign w:val="center"/>
            <w:hideMark/>
          </w:tcPr>
          <w:p w14:paraId="4C51307A" w14:textId="77777777" w:rsidR="00A65887" w:rsidRPr="00F426CF" w:rsidRDefault="00A65887" w:rsidP="00F426CF">
            <w:pPr>
              <w:jc w:val="center"/>
              <w:rPr>
                <w:del w:id="2429" w:author="Autor"/>
                <w:color w:val="000000"/>
                <w:sz w:val="20"/>
                <w:szCs w:val="20"/>
              </w:rPr>
            </w:pPr>
            <w:del w:id="2430" w:author="Autor">
              <w:r w:rsidRPr="00F426CF">
                <w:rPr>
                  <w:color w:val="000000"/>
                  <w:sz w:val="20"/>
                  <w:szCs w:val="20"/>
                </w:rPr>
                <w:delText>4B.1.6</w:delText>
              </w:r>
            </w:del>
          </w:p>
        </w:tc>
        <w:tc>
          <w:tcPr>
            <w:tcW w:w="4107" w:type="dxa"/>
            <w:gridSpan w:val="3"/>
            <w:vAlign w:val="center"/>
            <w:hideMark/>
          </w:tcPr>
          <w:p w14:paraId="61BDA6D6" w14:textId="77777777" w:rsidR="00A65887" w:rsidRPr="00F426CF" w:rsidRDefault="00A65887" w:rsidP="008D0203">
            <w:pPr>
              <w:rPr>
                <w:del w:id="2431" w:author="Autor"/>
                <w:color w:val="000000"/>
                <w:sz w:val="20"/>
                <w:szCs w:val="20"/>
              </w:rPr>
            </w:pPr>
            <w:del w:id="2432" w:author="Autor">
              <w:r w:rsidRPr="00F426CF">
                <w:rPr>
                  <w:color w:val="000000"/>
                  <w:sz w:val="20"/>
                  <w:szCs w:val="20"/>
                </w:rPr>
                <w:delText xml:space="preserve">Bola vykonaná, alebo sa vykonáva v súvislosti s predloženou ŽoP </w:delText>
              </w:r>
              <w:r>
                <w:rPr>
                  <w:color w:val="000000"/>
                  <w:sz w:val="20"/>
                  <w:szCs w:val="20"/>
                </w:rPr>
                <w:delText xml:space="preserve"> základná</w:delText>
              </w:r>
              <w:r w:rsidRPr="00F426CF">
                <w:rPr>
                  <w:color w:val="000000"/>
                  <w:sz w:val="20"/>
                  <w:szCs w:val="20"/>
                </w:rPr>
                <w:delText xml:space="preserve">  </w:delText>
              </w:r>
              <w:r>
                <w:rPr>
                  <w:color w:val="000000"/>
                  <w:sz w:val="20"/>
                  <w:szCs w:val="20"/>
                </w:rPr>
                <w:delText xml:space="preserve">finančná  </w:delText>
              </w:r>
              <w:r w:rsidRPr="00F426CF">
                <w:rPr>
                  <w:color w:val="000000"/>
                  <w:sz w:val="20"/>
                  <w:szCs w:val="20"/>
                </w:rPr>
                <w:delText>kontrola podľa §</w:delText>
              </w:r>
              <w:r>
                <w:rPr>
                  <w:color w:val="000000"/>
                  <w:sz w:val="20"/>
                  <w:szCs w:val="20"/>
                </w:rPr>
                <w:delText xml:space="preserve"> 7</w:delText>
              </w:r>
              <w:r w:rsidRPr="00F426CF">
                <w:rPr>
                  <w:color w:val="000000"/>
                  <w:sz w:val="20"/>
                  <w:szCs w:val="20"/>
                </w:rPr>
                <w:delText xml:space="preserve"> zákona č</w:delText>
              </w:r>
              <w:r w:rsidRPr="001F1F4D">
                <w:rPr>
                  <w:color w:val="000000"/>
                  <w:sz w:val="20"/>
                  <w:szCs w:val="20"/>
                </w:rPr>
                <w:delText xml:space="preserve">. </w:delText>
              </w:r>
              <w:r>
                <w:rPr>
                  <w:color w:val="000000"/>
                  <w:sz w:val="20"/>
                  <w:szCs w:val="20"/>
                </w:rPr>
                <w:delText>357</w:delText>
              </w:r>
              <w:r w:rsidRPr="00F426CF">
                <w:rPr>
                  <w:color w:val="000000"/>
                  <w:sz w:val="20"/>
                  <w:szCs w:val="20"/>
                </w:rPr>
                <w:delText>/20</w:delText>
              </w:r>
              <w:r>
                <w:rPr>
                  <w:color w:val="000000"/>
                  <w:sz w:val="20"/>
                  <w:szCs w:val="20"/>
                </w:rPr>
                <w:delText>15</w:delText>
              </w:r>
              <w:r w:rsidRPr="00F426CF">
                <w:rPr>
                  <w:color w:val="000000"/>
                  <w:sz w:val="20"/>
                  <w:szCs w:val="20"/>
                </w:rPr>
                <w:delText xml:space="preserve"> Z. z. o finančnej kontrole a  audite a o zmene a doplnení niektorých zákonov? </w:delText>
              </w:r>
            </w:del>
          </w:p>
        </w:tc>
        <w:tc>
          <w:tcPr>
            <w:tcW w:w="571" w:type="dxa"/>
            <w:vAlign w:val="center"/>
            <w:hideMark/>
          </w:tcPr>
          <w:p w14:paraId="43B65CDF" w14:textId="77777777" w:rsidR="00A65887" w:rsidRPr="00F426CF" w:rsidRDefault="00A65887" w:rsidP="00F426CF">
            <w:pPr>
              <w:rPr>
                <w:del w:id="2433" w:author="Autor"/>
                <w:color w:val="000000"/>
                <w:sz w:val="20"/>
                <w:szCs w:val="20"/>
              </w:rPr>
            </w:pPr>
            <w:del w:id="2434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70" w:type="dxa"/>
            <w:vAlign w:val="center"/>
            <w:hideMark/>
          </w:tcPr>
          <w:p w14:paraId="4615BDE3" w14:textId="77777777" w:rsidR="00A65887" w:rsidRPr="00F426CF" w:rsidRDefault="00A65887" w:rsidP="00F426CF">
            <w:pPr>
              <w:rPr>
                <w:del w:id="2435" w:author="Autor"/>
                <w:color w:val="000000"/>
                <w:sz w:val="20"/>
                <w:szCs w:val="20"/>
              </w:rPr>
            </w:pPr>
            <w:del w:id="2436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852" w:type="dxa"/>
            <w:vAlign w:val="center"/>
            <w:hideMark/>
          </w:tcPr>
          <w:p w14:paraId="4B22965D" w14:textId="77777777" w:rsidR="00A65887" w:rsidRPr="00F426CF" w:rsidRDefault="00A65887" w:rsidP="00F426CF">
            <w:pPr>
              <w:rPr>
                <w:del w:id="2437" w:author="Autor"/>
                <w:color w:val="000000"/>
                <w:sz w:val="20"/>
                <w:szCs w:val="20"/>
              </w:rPr>
            </w:pPr>
            <w:del w:id="2438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985" w:type="dxa"/>
            <w:vAlign w:val="center"/>
            <w:hideMark/>
          </w:tcPr>
          <w:p w14:paraId="08EF5304" w14:textId="77777777" w:rsidR="00A65887" w:rsidRPr="00F426CF" w:rsidRDefault="00A65887" w:rsidP="00F426CF">
            <w:pPr>
              <w:jc w:val="both"/>
              <w:rPr>
                <w:del w:id="2439" w:author="Autor"/>
                <w:b/>
                <w:bCs/>
                <w:color w:val="000000"/>
              </w:rPr>
            </w:pPr>
            <w:del w:id="2440" w:author="Autor">
              <w:r w:rsidRPr="00F426CF"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A65887" w:rsidRPr="00F426CF" w14:paraId="320A9186" w14:textId="77777777" w:rsidTr="00675C58">
        <w:trPr>
          <w:gridAfter w:val="1"/>
          <w:wAfter w:w="8" w:type="dxa"/>
          <w:trHeight w:val="510"/>
          <w:del w:id="2441" w:author="Autor"/>
        </w:trPr>
        <w:tc>
          <w:tcPr>
            <w:tcW w:w="1002" w:type="dxa"/>
            <w:vAlign w:val="center"/>
            <w:hideMark/>
          </w:tcPr>
          <w:p w14:paraId="0BC3C8E2" w14:textId="77777777" w:rsidR="00A65887" w:rsidRPr="00F426CF" w:rsidRDefault="00A65887" w:rsidP="00F426CF">
            <w:pPr>
              <w:jc w:val="center"/>
              <w:rPr>
                <w:del w:id="2442" w:author="Autor"/>
                <w:color w:val="000000"/>
                <w:sz w:val="20"/>
                <w:szCs w:val="20"/>
              </w:rPr>
            </w:pPr>
            <w:del w:id="2443" w:author="Autor">
              <w:r w:rsidRPr="00F426CF">
                <w:rPr>
                  <w:color w:val="000000"/>
                  <w:sz w:val="20"/>
                  <w:szCs w:val="20"/>
                </w:rPr>
                <w:delText>4B.1.7</w:delText>
              </w:r>
            </w:del>
          </w:p>
        </w:tc>
        <w:tc>
          <w:tcPr>
            <w:tcW w:w="4107" w:type="dxa"/>
            <w:gridSpan w:val="3"/>
            <w:vAlign w:val="center"/>
            <w:hideMark/>
          </w:tcPr>
          <w:p w14:paraId="70FE408B" w14:textId="77777777" w:rsidR="00A65887" w:rsidRPr="004E4A29" w:rsidRDefault="00A65887" w:rsidP="0024400F">
            <w:pPr>
              <w:pStyle w:val="Default"/>
              <w:rPr>
                <w:del w:id="2444" w:author="Autor"/>
                <w:sz w:val="20"/>
              </w:rPr>
            </w:pPr>
            <w:del w:id="2445" w:author="Autor">
              <w:r w:rsidRPr="0024400F">
                <w:rPr>
                  <w:rFonts w:ascii="Times New Roman" w:hAnsi="Times New Roman"/>
                  <w:sz w:val="20"/>
                </w:rPr>
                <w:delText xml:space="preserve">Je ŽoP podpísaná štatutárnym orgánom prijímateľa alebo ním poverenou osobou? </w:delText>
              </w:r>
              <w:r w:rsidRPr="004E4A29">
                <w:rPr>
                  <w:sz w:val="20"/>
                </w:rPr>
                <w:delText xml:space="preserve"> </w:delText>
              </w:r>
            </w:del>
          </w:p>
        </w:tc>
        <w:tc>
          <w:tcPr>
            <w:tcW w:w="571" w:type="dxa"/>
            <w:vAlign w:val="center"/>
            <w:hideMark/>
          </w:tcPr>
          <w:p w14:paraId="64FF0869" w14:textId="77777777" w:rsidR="00A65887" w:rsidRPr="00F426CF" w:rsidRDefault="00A65887" w:rsidP="00F426CF">
            <w:pPr>
              <w:rPr>
                <w:del w:id="2446" w:author="Autor"/>
                <w:color w:val="000000"/>
                <w:sz w:val="20"/>
                <w:szCs w:val="20"/>
              </w:rPr>
            </w:pPr>
            <w:del w:id="2447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70" w:type="dxa"/>
            <w:vAlign w:val="center"/>
            <w:hideMark/>
          </w:tcPr>
          <w:p w14:paraId="26F27DFC" w14:textId="77777777" w:rsidR="00A65887" w:rsidRPr="00F426CF" w:rsidRDefault="00A65887" w:rsidP="00F426CF">
            <w:pPr>
              <w:rPr>
                <w:del w:id="2448" w:author="Autor"/>
                <w:color w:val="000000"/>
                <w:sz w:val="20"/>
                <w:szCs w:val="20"/>
              </w:rPr>
            </w:pPr>
            <w:del w:id="2449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852" w:type="dxa"/>
            <w:vAlign w:val="center"/>
            <w:hideMark/>
          </w:tcPr>
          <w:p w14:paraId="3FD7FE38" w14:textId="77777777" w:rsidR="00A65887" w:rsidRPr="00F426CF" w:rsidRDefault="00A65887" w:rsidP="00F426CF">
            <w:pPr>
              <w:rPr>
                <w:del w:id="2450" w:author="Autor"/>
                <w:color w:val="000000"/>
                <w:sz w:val="20"/>
                <w:szCs w:val="20"/>
              </w:rPr>
            </w:pPr>
            <w:del w:id="2451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985" w:type="dxa"/>
            <w:vAlign w:val="center"/>
            <w:hideMark/>
          </w:tcPr>
          <w:p w14:paraId="5C4083BB" w14:textId="77777777" w:rsidR="00A65887" w:rsidRPr="00F426CF" w:rsidRDefault="00A65887" w:rsidP="00F426CF">
            <w:pPr>
              <w:jc w:val="both"/>
              <w:rPr>
                <w:del w:id="2452" w:author="Autor"/>
                <w:b/>
                <w:bCs/>
                <w:color w:val="000000"/>
                <w:sz w:val="20"/>
                <w:szCs w:val="20"/>
              </w:rPr>
            </w:pPr>
            <w:del w:id="2453" w:author="Autor">
              <w:r w:rsidRPr="00F426CF"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8400CF" w:rsidRPr="00F426CF" w14:paraId="30EE57C7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2A43851D" w14:textId="5A7D8D6E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4B.1.</w:t>
            </w:r>
            <w:del w:id="2454" w:author="Autor">
              <w:r w:rsidR="00A65887" w:rsidRPr="00F426CF">
                <w:rPr>
                  <w:color w:val="000000"/>
                  <w:sz w:val="20"/>
                  <w:szCs w:val="20"/>
                </w:rPr>
                <w:delText>8</w:delText>
              </w:r>
            </w:del>
            <w:ins w:id="2455" w:author="Autor">
              <w:r>
                <w:rPr>
                  <w:color w:val="000000"/>
                  <w:sz w:val="20"/>
                  <w:szCs w:val="20"/>
                </w:rPr>
                <w:t>5</w:t>
              </w:r>
            </w:ins>
          </w:p>
        </w:tc>
        <w:tc>
          <w:tcPr>
            <w:tcW w:w="4107" w:type="dxa"/>
            <w:gridSpan w:val="3"/>
            <w:vAlign w:val="center"/>
            <w:hideMark/>
          </w:tcPr>
          <w:p w14:paraId="7B566061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456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Je prijímateľ oprávnený predložiť žiadosť o platbu?</w:t>
            </w:r>
          </w:p>
        </w:tc>
        <w:tc>
          <w:tcPr>
            <w:tcW w:w="571" w:type="dxa"/>
            <w:vAlign w:val="center"/>
            <w:hideMark/>
          </w:tcPr>
          <w:p w14:paraId="3BBC67F1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5EC686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96D5DA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3AEB8A5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1561641A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42AA2BDC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 w:themeColor="background1"/>
                <w:sz w:val="22"/>
                <w:szCs w:val="22"/>
              </w:rPr>
              <w:t>4C - Žiadosť o platbu - zúčtovanie predfinancovania</w:t>
            </w:r>
          </w:p>
        </w:tc>
      </w:tr>
      <w:tr w:rsidR="008400CF" w:rsidRPr="00F426CF" w14:paraId="3BE17266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5449F05E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3972575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4884D524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AF1A58A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13686259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2691A130" w14:textId="1DA7A74E" w:rsidR="008400CF" w:rsidRPr="00F426CF" w:rsidRDefault="00A65887" w:rsidP="006D7D48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2457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delText>2</w:delText>
              </w:r>
            </w:del>
            <w:ins w:id="2458" w:author="Autor">
              <w:r w:rsidR="008400CF"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begin"/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NOTEREF _Ref65827975 \h </w:instrText>
              </w:r>
              <w:r w:rsid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\* MERGEFORMAT </w:instrText>
              </w:r>
            </w:ins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ins w:id="2459" w:author="Autor"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separate"/>
              </w:r>
              <w:r w:rsidR="005F1B2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7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end"/>
              </w:r>
            </w:ins>
          </w:p>
        </w:tc>
      </w:tr>
      <w:tr w:rsidR="008400CF" w:rsidRPr="00F426CF" w14:paraId="411D06C2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52EE833A" w14:textId="77777777" w:rsidR="008400CF" w:rsidRPr="00F426CF" w:rsidRDefault="008400CF" w:rsidP="008400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4C.1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232D2F8C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1785E1C8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063379EB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7FD8F20D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40CADA14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5887" w:rsidRPr="00F426CF" w14:paraId="1A460914" w14:textId="77777777" w:rsidTr="00675C58">
        <w:trPr>
          <w:gridAfter w:val="1"/>
          <w:wAfter w:w="8" w:type="dxa"/>
          <w:trHeight w:val="510"/>
          <w:del w:id="2460" w:author="Autor"/>
        </w:trPr>
        <w:tc>
          <w:tcPr>
            <w:tcW w:w="1002" w:type="dxa"/>
            <w:vAlign w:val="center"/>
            <w:hideMark/>
          </w:tcPr>
          <w:p w14:paraId="43CA15DB" w14:textId="77777777" w:rsidR="00A65887" w:rsidRPr="00F426CF" w:rsidRDefault="00A65887" w:rsidP="00F426CF">
            <w:pPr>
              <w:jc w:val="center"/>
              <w:rPr>
                <w:del w:id="2461" w:author="Autor"/>
                <w:color w:val="000000"/>
                <w:sz w:val="20"/>
                <w:szCs w:val="20"/>
              </w:rPr>
            </w:pPr>
            <w:del w:id="2462" w:author="Autor">
              <w:r w:rsidRPr="00F426CF">
                <w:rPr>
                  <w:color w:val="000000"/>
                  <w:sz w:val="20"/>
                  <w:szCs w:val="20"/>
                </w:rPr>
                <w:delText>4C.1.1</w:delText>
              </w:r>
            </w:del>
          </w:p>
        </w:tc>
        <w:tc>
          <w:tcPr>
            <w:tcW w:w="4107" w:type="dxa"/>
            <w:gridSpan w:val="3"/>
            <w:vAlign w:val="center"/>
            <w:hideMark/>
          </w:tcPr>
          <w:p w14:paraId="3AB54714" w14:textId="77777777" w:rsidR="00A65887" w:rsidRPr="004E4A29" w:rsidRDefault="00A65887" w:rsidP="0024400F">
            <w:pPr>
              <w:pStyle w:val="Default"/>
              <w:rPr>
                <w:del w:id="2463" w:author="Autor"/>
                <w:sz w:val="20"/>
              </w:rPr>
            </w:pPr>
            <w:del w:id="2464" w:author="Autor">
              <w:r w:rsidRPr="0024400F">
                <w:rPr>
                  <w:rFonts w:ascii="Times New Roman" w:hAnsi="Times New Roman"/>
                  <w:sz w:val="20"/>
                </w:rPr>
                <w:delText xml:space="preserve">Sú údaje v ŽoP predloženej cez verejný portál identické s údajmi, ktoré sú uvedené v tlačenej verzii ŽoP? </w:delText>
              </w:r>
              <w:r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(</w:delText>
              </w:r>
              <w:r w:rsidRPr="00D52705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 xml:space="preserve">V prípade, ak sa ŽoP predkladá </w:delText>
              </w:r>
              <w:r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 xml:space="preserve">prostredníctvom elektronického podania priamo cez </w:delText>
              </w:r>
              <w:r w:rsidRPr="00D52705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>verejný portál ITMS 2014+, túto skutočnosť RO nekontroluje.</w:delText>
              </w:r>
              <w:r w:rsidRPr="00770B5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delText xml:space="preserve">) </w:delText>
              </w:r>
            </w:del>
          </w:p>
        </w:tc>
        <w:tc>
          <w:tcPr>
            <w:tcW w:w="571" w:type="dxa"/>
            <w:vAlign w:val="center"/>
            <w:hideMark/>
          </w:tcPr>
          <w:p w14:paraId="57749FE8" w14:textId="77777777" w:rsidR="00A65887" w:rsidRPr="00F426CF" w:rsidRDefault="00A65887" w:rsidP="00F426CF">
            <w:pPr>
              <w:rPr>
                <w:del w:id="2465" w:author="Autor"/>
                <w:color w:val="000000"/>
                <w:sz w:val="20"/>
                <w:szCs w:val="20"/>
              </w:rPr>
            </w:pPr>
            <w:del w:id="2466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70" w:type="dxa"/>
            <w:vAlign w:val="center"/>
            <w:hideMark/>
          </w:tcPr>
          <w:p w14:paraId="302778B9" w14:textId="77777777" w:rsidR="00A65887" w:rsidRPr="00F426CF" w:rsidRDefault="00A65887" w:rsidP="00F426CF">
            <w:pPr>
              <w:rPr>
                <w:del w:id="2467" w:author="Autor"/>
                <w:color w:val="000000"/>
                <w:sz w:val="20"/>
                <w:szCs w:val="20"/>
              </w:rPr>
            </w:pPr>
            <w:del w:id="2468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852" w:type="dxa"/>
            <w:vAlign w:val="center"/>
            <w:hideMark/>
          </w:tcPr>
          <w:p w14:paraId="754F2B31" w14:textId="77777777" w:rsidR="00A65887" w:rsidRPr="00F426CF" w:rsidRDefault="00A65887" w:rsidP="00F426CF">
            <w:pPr>
              <w:rPr>
                <w:del w:id="2469" w:author="Autor"/>
                <w:color w:val="000000"/>
                <w:sz w:val="20"/>
                <w:szCs w:val="20"/>
              </w:rPr>
            </w:pPr>
            <w:del w:id="2470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985" w:type="dxa"/>
            <w:vAlign w:val="center"/>
            <w:hideMark/>
          </w:tcPr>
          <w:p w14:paraId="7938FCC5" w14:textId="77777777" w:rsidR="00A65887" w:rsidRPr="00F426CF" w:rsidRDefault="00A65887" w:rsidP="00F426CF">
            <w:pPr>
              <w:jc w:val="both"/>
              <w:rPr>
                <w:del w:id="2471" w:author="Autor"/>
                <w:b/>
                <w:bCs/>
                <w:color w:val="000000"/>
              </w:rPr>
            </w:pPr>
            <w:del w:id="2472" w:author="Autor">
              <w:r w:rsidRPr="00F426CF"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8400CF" w:rsidRPr="00F426CF" w14:paraId="0D18DFB1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709A1218" w14:textId="0BD71352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4C.1.</w:t>
            </w:r>
            <w:del w:id="2473" w:author="Autor">
              <w:r w:rsidR="00A65887" w:rsidRPr="00F426CF">
                <w:rPr>
                  <w:color w:val="000000"/>
                  <w:sz w:val="20"/>
                  <w:szCs w:val="20"/>
                </w:rPr>
                <w:delText>2</w:delText>
              </w:r>
            </w:del>
            <w:ins w:id="2474" w:author="Autor">
              <w:r>
                <w:rPr>
                  <w:color w:val="000000"/>
                  <w:sz w:val="20"/>
                  <w:szCs w:val="20"/>
                </w:rPr>
                <w:t>1</w:t>
              </w:r>
            </w:ins>
          </w:p>
        </w:tc>
        <w:tc>
          <w:tcPr>
            <w:tcW w:w="4107" w:type="dxa"/>
            <w:gridSpan w:val="3"/>
            <w:vAlign w:val="center"/>
            <w:hideMark/>
          </w:tcPr>
          <w:p w14:paraId="61B506BF" w14:textId="550CD61A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475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Je identifikácia prijímateľa/partnera a projektu zhodná s údajmi v</w:t>
            </w:r>
            <w:r>
              <w:rPr>
                <w:color w:val="000000"/>
                <w:sz w:val="20"/>
                <w:szCs w:val="20"/>
              </w:rPr>
              <w:t> Zmluv</w:t>
            </w:r>
            <w:r w:rsidRPr="00F426CF"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del w:id="2476" w:author="Autor">
              <w:r w:rsidR="00A65887" w:rsidRPr="00F426CF">
                <w:rPr>
                  <w:color w:val="000000"/>
                  <w:sz w:val="20"/>
                  <w:szCs w:val="20"/>
                </w:rPr>
                <w:delText>?</w:delText>
              </w:r>
            </w:del>
            <w:ins w:id="2477" w:author="Autor">
              <w:r w:rsidRPr="00F426CF">
                <w:rPr>
                  <w:color w:val="000000"/>
                  <w:sz w:val="20"/>
                  <w:szCs w:val="20"/>
                </w:rPr>
                <w:t>?</w:t>
              </w:r>
              <w:r w:rsidR="00DC6714" w:rsidRPr="00DC6714">
                <w:rPr>
                  <w:color w:val="000000"/>
                  <w:sz w:val="20"/>
                  <w:szCs w:val="20"/>
                  <w:vertAlign w:val="superscript"/>
                </w:rPr>
                <w:fldChar w:fldCharType="begin"/>
              </w:r>
              <w:r w:rsidR="00DC6714" w:rsidRPr="00DC6714">
                <w:rPr>
                  <w:color w:val="000000"/>
                  <w:sz w:val="20"/>
                  <w:szCs w:val="20"/>
                  <w:vertAlign w:val="superscript"/>
                </w:rPr>
                <w:instrText xml:space="preserve"> NOTEREF _Ref68861266 \h </w:instrText>
              </w:r>
              <w:r w:rsidR="00DC6714">
                <w:rPr>
                  <w:color w:val="000000"/>
                  <w:sz w:val="20"/>
                  <w:szCs w:val="20"/>
                  <w:vertAlign w:val="superscript"/>
                </w:rPr>
                <w:instrText xml:space="preserve"> \* MERGEFORMAT </w:instrText>
              </w:r>
            </w:ins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</w:r>
            <w:ins w:id="2478" w:author="Autor">
              <w:r w:rsidR="00DC6714" w:rsidRPr="00DC6714">
                <w:rPr>
                  <w:color w:val="000000"/>
                  <w:sz w:val="20"/>
                  <w:szCs w:val="20"/>
                  <w:vertAlign w:val="superscript"/>
                </w:rPr>
                <w:fldChar w:fldCharType="separate"/>
              </w:r>
              <w:r w:rsidR="005F1B2F">
                <w:rPr>
                  <w:color w:val="000000"/>
                  <w:sz w:val="20"/>
                  <w:szCs w:val="20"/>
                  <w:vertAlign w:val="superscript"/>
                </w:rPr>
                <w:t>9</w:t>
              </w:r>
              <w:r w:rsidR="00DC6714" w:rsidRPr="00DC6714">
                <w:rPr>
                  <w:color w:val="000000"/>
                  <w:sz w:val="20"/>
                  <w:szCs w:val="20"/>
                  <w:vertAlign w:val="superscript"/>
                </w:rPr>
                <w:fldChar w:fldCharType="end"/>
              </w:r>
              <w:r w:rsidRPr="00770B52">
                <w:rPr>
                  <w:sz w:val="20"/>
                  <w:szCs w:val="20"/>
                </w:rPr>
                <w:t xml:space="preserve">  </w:t>
              </w:r>
            </w:ins>
          </w:p>
        </w:tc>
        <w:tc>
          <w:tcPr>
            <w:tcW w:w="571" w:type="dxa"/>
            <w:vAlign w:val="center"/>
            <w:hideMark/>
          </w:tcPr>
          <w:p w14:paraId="78D0BA1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A808D2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0B3E80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0D882A7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3F165D8B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E4A446C" w14:textId="687E8ED1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</w:t>
            </w:r>
            <w:del w:id="2479" w:author="Autor">
              <w:r w:rsidR="00A65887" w:rsidRPr="00F426CF">
                <w:rPr>
                  <w:color w:val="000000"/>
                  <w:sz w:val="20"/>
                  <w:szCs w:val="20"/>
                </w:rPr>
                <w:delText>3</w:delText>
              </w:r>
            </w:del>
            <w:ins w:id="2480" w:author="Autor">
              <w:r>
                <w:rPr>
                  <w:color w:val="000000"/>
                  <w:sz w:val="20"/>
                  <w:szCs w:val="20"/>
                </w:rPr>
                <w:t>2</w:t>
              </w:r>
            </w:ins>
          </w:p>
        </w:tc>
        <w:tc>
          <w:tcPr>
            <w:tcW w:w="4107" w:type="dxa"/>
            <w:gridSpan w:val="3"/>
            <w:vAlign w:val="center"/>
            <w:hideMark/>
          </w:tcPr>
          <w:p w14:paraId="522FAE46" w14:textId="5A39CCEE" w:rsidR="008400CF" w:rsidRPr="00F00D53" w:rsidRDefault="008400CF">
            <w:pPr>
              <w:jc w:val="both"/>
              <w:rPr>
                <w:color w:val="000000"/>
                <w:sz w:val="20"/>
                <w:szCs w:val="20"/>
              </w:rPr>
              <w:pPrChange w:id="2481" w:author="Autor">
                <w:pPr/>
              </w:pPrChange>
            </w:pPr>
            <w:r w:rsidRPr="00F00D53">
              <w:rPr>
                <w:color w:val="000000"/>
                <w:sz w:val="20"/>
                <w:szCs w:val="20"/>
              </w:rPr>
              <w:t>Je identifikačný údaj banky a číslo účtu vo forme IBAN zhodný s údajmi v Zmluve o NFP v platnom znení</w:t>
            </w:r>
            <w:del w:id="2482" w:author="Autor">
              <w:r w:rsidR="00A65887" w:rsidRPr="00F426CF">
                <w:rPr>
                  <w:color w:val="000000"/>
                  <w:sz w:val="20"/>
                  <w:szCs w:val="20"/>
                </w:rPr>
                <w:delText>?</w:delText>
              </w:r>
            </w:del>
            <w:ins w:id="2483" w:author="Autor">
              <w:r w:rsidRPr="00F00D53">
                <w:rPr>
                  <w:color w:val="000000"/>
                  <w:sz w:val="20"/>
                  <w:szCs w:val="20"/>
                </w:rPr>
                <w:t>?</w:t>
              </w:r>
              <w:r w:rsidR="00DC6714" w:rsidRPr="00DC6714">
                <w:rPr>
                  <w:color w:val="000000"/>
                  <w:sz w:val="20"/>
                  <w:szCs w:val="20"/>
                  <w:vertAlign w:val="superscript"/>
                </w:rPr>
                <w:fldChar w:fldCharType="begin"/>
              </w:r>
              <w:r w:rsidR="00DC6714" w:rsidRPr="00DC6714">
                <w:rPr>
                  <w:color w:val="000000"/>
                  <w:sz w:val="20"/>
                  <w:szCs w:val="20"/>
                  <w:vertAlign w:val="superscript"/>
                </w:rPr>
                <w:instrText xml:space="preserve"> NOTEREF _Ref68861266 \h  \* MERGEFORMAT </w:instrText>
              </w:r>
            </w:ins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</w:r>
            <w:ins w:id="2484" w:author="Autor">
              <w:r w:rsidR="00DC6714" w:rsidRPr="00DC6714">
                <w:rPr>
                  <w:color w:val="000000"/>
                  <w:sz w:val="20"/>
                  <w:szCs w:val="20"/>
                  <w:vertAlign w:val="superscript"/>
                </w:rPr>
                <w:fldChar w:fldCharType="separate"/>
              </w:r>
              <w:r w:rsidR="005F1B2F">
                <w:rPr>
                  <w:color w:val="000000"/>
                  <w:sz w:val="20"/>
                  <w:szCs w:val="20"/>
                  <w:vertAlign w:val="superscript"/>
                </w:rPr>
                <w:t>9</w:t>
              </w:r>
              <w:r w:rsidR="00DC6714" w:rsidRPr="00DC6714">
                <w:rPr>
                  <w:color w:val="000000"/>
                  <w:sz w:val="20"/>
                  <w:szCs w:val="20"/>
                  <w:vertAlign w:val="superscript"/>
                </w:rPr>
                <w:fldChar w:fldCharType="end"/>
              </w:r>
              <w:r w:rsidRPr="00F00D53"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571" w:type="dxa"/>
            <w:vAlign w:val="center"/>
            <w:hideMark/>
          </w:tcPr>
          <w:p w14:paraId="0A3D9D1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8C1566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C1D54D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C4D5DDA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3FD02E46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</w:tcPr>
          <w:p w14:paraId="5D71F177" w14:textId="76779A9A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</w:t>
            </w:r>
            <w:del w:id="2485" w:author="Autor">
              <w:r w:rsidR="00A65887" w:rsidRPr="00F426CF">
                <w:rPr>
                  <w:color w:val="000000"/>
                  <w:sz w:val="20"/>
                  <w:szCs w:val="20"/>
                </w:rPr>
                <w:delText>4</w:delText>
              </w:r>
            </w:del>
            <w:ins w:id="2486" w:author="Autor">
              <w:r>
                <w:rPr>
                  <w:color w:val="000000"/>
                  <w:sz w:val="20"/>
                  <w:szCs w:val="20"/>
                </w:rPr>
                <w:t>3</w:t>
              </w:r>
            </w:ins>
          </w:p>
        </w:tc>
        <w:tc>
          <w:tcPr>
            <w:tcW w:w="4107" w:type="dxa"/>
            <w:gridSpan w:val="3"/>
            <w:vAlign w:val="center"/>
          </w:tcPr>
          <w:p w14:paraId="77493AF1" w14:textId="65730579" w:rsidR="008400CF" w:rsidRPr="008278FE" w:rsidRDefault="00A65887">
            <w:pPr>
              <w:pStyle w:val="Default"/>
              <w:jc w:val="both"/>
              <w:rPr>
                <w:rFonts w:ascii="Times New Roman" w:hAnsi="Times New Roman"/>
                <w:sz w:val="20"/>
                <w:rPrChange w:id="2487" w:author="Autor">
                  <w:rPr>
                    <w:sz w:val="20"/>
                  </w:rPr>
                </w:rPrChange>
              </w:rPr>
              <w:pPrChange w:id="2488" w:author="Autor">
                <w:pPr>
                  <w:pStyle w:val="Default"/>
                </w:pPr>
              </w:pPrChange>
            </w:pPr>
            <w:del w:id="2489" w:author="Autor">
              <w:r w:rsidRPr="0024400F">
                <w:rPr>
                  <w:rFonts w:ascii="Times New Roman" w:hAnsi="Times New Roman"/>
                  <w:sz w:val="20"/>
                </w:rPr>
                <w:delText xml:space="preserve">Je ŽoP spracovaná na predpísanom formulári, vyplnená vo všetkých povinných poliach v súlade s platnými pokynmi k vypĺňaniu ŽoP? </w:delText>
              </w:r>
            </w:del>
            <w:ins w:id="2490" w:author="Autor">
              <w:r w:rsidR="008400CF" w:rsidRPr="008D281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Spĺňa prijímateľ podmienk</w:t>
              </w:r>
              <w:r w:rsidR="00451B8F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>u</w:t>
              </w:r>
              <w:r w:rsidR="008400CF" w:rsidRPr="008D2812">
                <w:rPr>
                  <w:rFonts w:ascii="Times New Roman" w:hAnsi="Times New Roman" w:cs="Times New Roman"/>
                  <w:sz w:val="20"/>
                  <w:szCs w:val="20"/>
                  <w:lang w:eastAsia="sk-SK"/>
                </w:rPr>
                <w:t xml:space="preserve"> k poskytnutiu príspevku byť zapísaný v registri partnerov verejného sektora podľa z. č. 315/2016 Z. z. v znení nesk. predpisov?</w:t>
              </w:r>
            </w:ins>
          </w:p>
        </w:tc>
        <w:tc>
          <w:tcPr>
            <w:tcW w:w="571" w:type="dxa"/>
            <w:vAlign w:val="center"/>
          </w:tcPr>
          <w:p w14:paraId="4F673226" w14:textId="08A5D2CB" w:rsidR="008400CF" w:rsidRPr="00F426CF" w:rsidRDefault="00A65887" w:rsidP="008400CF">
            <w:pPr>
              <w:rPr>
                <w:color w:val="000000"/>
                <w:sz w:val="20"/>
                <w:szCs w:val="20"/>
              </w:rPr>
            </w:pPr>
            <w:del w:id="2491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70" w:type="dxa"/>
            <w:vAlign w:val="center"/>
          </w:tcPr>
          <w:p w14:paraId="44FBCCB9" w14:textId="5C94756F" w:rsidR="008400CF" w:rsidRPr="00F426CF" w:rsidRDefault="00A65887" w:rsidP="008400CF">
            <w:pPr>
              <w:rPr>
                <w:color w:val="000000"/>
                <w:sz w:val="20"/>
                <w:szCs w:val="20"/>
              </w:rPr>
            </w:pPr>
            <w:del w:id="2492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852" w:type="dxa"/>
            <w:vAlign w:val="center"/>
          </w:tcPr>
          <w:p w14:paraId="0AE9A4C9" w14:textId="466A0C4C" w:rsidR="008400CF" w:rsidRPr="00F426CF" w:rsidRDefault="00A65887" w:rsidP="008400CF">
            <w:pPr>
              <w:rPr>
                <w:color w:val="000000"/>
                <w:sz w:val="20"/>
                <w:szCs w:val="20"/>
              </w:rPr>
            </w:pPr>
            <w:del w:id="2493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985" w:type="dxa"/>
            <w:vAlign w:val="center"/>
          </w:tcPr>
          <w:p w14:paraId="406362C0" w14:textId="6D66ABCE" w:rsidR="008400CF" w:rsidRPr="00F426CF" w:rsidRDefault="00A65887" w:rsidP="008400CF">
            <w:pPr>
              <w:jc w:val="both"/>
              <w:rPr>
                <w:b/>
                <w:bCs/>
                <w:color w:val="000000"/>
              </w:rPr>
            </w:pPr>
            <w:del w:id="2494" w:author="Autor">
              <w:r w:rsidRPr="00F426CF"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8400CF" w:rsidRPr="00F426CF" w14:paraId="145932F3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6E479A14" w14:textId="16D9E2C4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4C.1.</w:t>
            </w:r>
            <w:del w:id="2495" w:author="Autor">
              <w:r w:rsidR="00A65887" w:rsidRPr="00F426CF">
                <w:rPr>
                  <w:color w:val="000000"/>
                  <w:sz w:val="20"/>
                  <w:szCs w:val="20"/>
                </w:rPr>
                <w:delText>5</w:delText>
              </w:r>
            </w:del>
            <w:ins w:id="2496" w:author="Autor">
              <w:r>
                <w:rPr>
                  <w:color w:val="000000"/>
                  <w:sz w:val="20"/>
                  <w:szCs w:val="20"/>
                </w:rPr>
                <w:t>4</w:t>
              </w:r>
            </w:ins>
          </w:p>
        </w:tc>
        <w:tc>
          <w:tcPr>
            <w:tcW w:w="4107" w:type="dxa"/>
            <w:gridSpan w:val="3"/>
            <w:vAlign w:val="center"/>
            <w:hideMark/>
          </w:tcPr>
          <w:p w14:paraId="4BEEE913" w14:textId="0DCCE84E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deklarované výdavky oprávnené vzhľadom na časovú oprávnenosť uvedenú v 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277068D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E72483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149062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97CD08C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5887" w:rsidRPr="00F426CF" w14:paraId="5F01FA5F" w14:textId="77777777" w:rsidTr="00675C58">
        <w:trPr>
          <w:gridAfter w:val="1"/>
          <w:wAfter w:w="8" w:type="dxa"/>
          <w:trHeight w:val="2295"/>
          <w:del w:id="2497" w:author="Autor"/>
        </w:trPr>
        <w:tc>
          <w:tcPr>
            <w:tcW w:w="1002" w:type="dxa"/>
            <w:vAlign w:val="center"/>
            <w:hideMark/>
          </w:tcPr>
          <w:p w14:paraId="3FDD4674" w14:textId="77777777" w:rsidR="00A65887" w:rsidRPr="00F426CF" w:rsidRDefault="00A65887" w:rsidP="00F426CF">
            <w:pPr>
              <w:jc w:val="center"/>
              <w:rPr>
                <w:del w:id="2498" w:author="Autor"/>
                <w:color w:val="000000"/>
                <w:sz w:val="20"/>
                <w:szCs w:val="20"/>
              </w:rPr>
            </w:pPr>
            <w:del w:id="2499" w:author="Autor">
              <w:r w:rsidRPr="00F426CF">
                <w:rPr>
                  <w:color w:val="000000"/>
                  <w:sz w:val="20"/>
                  <w:szCs w:val="20"/>
                </w:rPr>
                <w:delText>4C.1.6</w:delText>
              </w:r>
            </w:del>
          </w:p>
        </w:tc>
        <w:tc>
          <w:tcPr>
            <w:tcW w:w="4107" w:type="dxa"/>
            <w:gridSpan w:val="3"/>
            <w:vAlign w:val="center"/>
            <w:hideMark/>
          </w:tcPr>
          <w:p w14:paraId="26E4B466" w14:textId="77777777" w:rsidR="00A65887" w:rsidRPr="00F426CF" w:rsidRDefault="00A65887" w:rsidP="008D0203">
            <w:pPr>
              <w:rPr>
                <w:del w:id="2500" w:author="Autor"/>
                <w:color w:val="000000"/>
                <w:sz w:val="20"/>
                <w:szCs w:val="20"/>
              </w:rPr>
            </w:pPr>
            <w:del w:id="2501" w:author="Autor">
              <w:r w:rsidRPr="00F426CF">
                <w:rPr>
                  <w:color w:val="000000"/>
                  <w:sz w:val="20"/>
                  <w:szCs w:val="20"/>
                </w:rPr>
                <w:delText xml:space="preserve">Bola vykonaná, alebo sa vykonáva v súvislosti s predloženou ŽoP </w:delText>
              </w:r>
              <w:r>
                <w:rPr>
                  <w:color w:val="000000"/>
                  <w:sz w:val="20"/>
                  <w:szCs w:val="20"/>
                </w:rPr>
                <w:delText xml:space="preserve"> základná</w:delText>
              </w:r>
              <w:r w:rsidRPr="00F426CF">
                <w:rPr>
                  <w:color w:val="000000"/>
                  <w:sz w:val="20"/>
                  <w:szCs w:val="20"/>
                </w:rPr>
                <w:delText xml:space="preserve">  </w:delText>
              </w:r>
              <w:r>
                <w:rPr>
                  <w:color w:val="000000"/>
                  <w:sz w:val="20"/>
                  <w:szCs w:val="20"/>
                </w:rPr>
                <w:delText xml:space="preserve">finančná </w:delText>
              </w:r>
              <w:r w:rsidRPr="00F426CF">
                <w:rPr>
                  <w:color w:val="000000"/>
                  <w:sz w:val="20"/>
                  <w:szCs w:val="20"/>
                </w:rPr>
                <w:delText>kontrola podľa §</w:delText>
              </w:r>
              <w:r>
                <w:rPr>
                  <w:color w:val="000000"/>
                  <w:sz w:val="20"/>
                  <w:szCs w:val="20"/>
                </w:rPr>
                <w:delText xml:space="preserve"> 7</w:delText>
              </w:r>
              <w:r w:rsidRPr="00F426CF">
                <w:rPr>
                  <w:color w:val="000000"/>
                  <w:sz w:val="20"/>
                  <w:szCs w:val="20"/>
                </w:rPr>
                <w:delText xml:space="preserve"> zákona č. </w:delText>
              </w:r>
              <w:r>
                <w:rPr>
                  <w:color w:val="000000"/>
                  <w:sz w:val="20"/>
                  <w:szCs w:val="20"/>
                </w:rPr>
                <w:delText>357</w:delText>
              </w:r>
              <w:r w:rsidRPr="00F426CF">
                <w:rPr>
                  <w:color w:val="000000"/>
                  <w:sz w:val="20"/>
                  <w:szCs w:val="20"/>
                </w:rPr>
                <w:delText>/20</w:delText>
              </w:r>
              <w:r>
                <w:rPr>
                  <w:color w:val="000000"/>
                  <w:sz w:val="20"/>
                  <w:szCs w:val="20"/>
                </w:rPr>
                <w:delText>15</w:delText>
              </w:r>
              <w:r w:rsidRPr="00F426CF">
                <w:rPr>
                  <w:color w:val="000000"/>
                  <w:sz w:val="20"/>
                  <w:szCs w:val="20"/>
                </w:rPr>
                <w:delText xml:space="preserve"> Z. z. o finančnej kontrole a vnútornom audite a o zmene a doplnení niektorých zákonov? </w:delText>
              </w:r>
            </w:del>
          </w:p>
        </w:tc>
        <w:tc>
          <w:tcPr>
            <w:tcW w:w="571" w:type="dxa"/>
            <w:vAlign w:val="center"/>
            <w:hideMark/>
          </w:tcPr>
          <w:p w14:paraId="2EE961E1" w14:textId="77777777" w:rsidR="00A65887" w:rsidRPr="00F426CF" w:rsidRDefault="00A65887" w:rsidP="00F426CF">
            <w:pPr>
              <w:rPr>
                <w:del w:id="2502" w:author="Autor"/>
                <w:color w:val="000000"/>
                <w:sz w:val="20"/>
                <w:szCs w:val="20"/>
              </w:rPr>
            </w:pPr>
            <w:del w:id="2503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70" w:type="dxa"/>
            <w:vAlign w:val="center"/>
            <w:hideMark/>
          </w:tcPr>
          <w:p w14:paraId="4A5CD0C0" w14:textId="77777777" w:rsidR="00A65887" w:rsidRPr="00F426CF" w:rsidRDefault="00A65887" w:rsidP="00F426CF">
            <w:pPr>
              <w:rPr>
                <w:del w:id="2504" w:author="Autor"/>
                <w:color w:val="000000"/>
                <w:sz w:val="20"/>
                <w:szCs w:val="20"/>
              </w:rPr>
            </w:pPr>
            <w:del w:id="2505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852" w:type="dxa"/>
            <w:vAlign w:val="center"/>
            <w:hideMark/>
          </w:tcPr>
          <w:p w14:paraId="65C131AF" w14:textId="77777777" w:rsidR="00A65887" w:rsidRPr="00F426CF" w:rsidRDefault="00A65887" w:rsidP="00F426CF">
            <w:pPr>
              <w:rPr>
                <w:del w:id="2506" w:author="Autor"/>
                <w:color w:val="000000"/>
                <w:sz w:val="20"/>
                <w:szCs w:val="20"/>
              </w:rPr>
            </w:pPr>
            <w:del w:id="2507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985" w:type="dxa"/>
            <w:vAlign w:val="center"/>
            <w:hideMark/>
          </w:tcPr>
          <w:p w14:paraId="3F9C01E8" w14:textId="77777777" w:rsidR="00A65887" w:rsidRPr="00F426CF" w:rsidRDefault="00A65887" w:rsidP="00F426CF">
            <w:pPr>
              <w:jc w:val="both"/>
              <w:rPr>
                <w:del w:id="2508" w:author="Autor"/>
                <w:b/>
                <w:bCs/>
                <w:color w:val="000000"/>
              </w:rPr>
            </w:pPr>
            <w:del w:id="2509" w:author="Autor">
              <w:r w:rsidRPr="00F426CF"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A65887" w:rsidRPr="00F426CF" w14:paraId="597B96B8" w14:textId="77777777" w:rsidTr="00675C58">
        <w:trPr>
          <w:gridAfter w:val="1"/>
          <w:wAfter w:w="8" w:type="dxa"/>
          <w:trHeight w:val="510"/>
          <w:del w:id="2510" w:author="Autor"/>
        </w:trPr>
        <w:tc>
          <w:tcPr>
            <w:tcW w:w="1002" w:type="dxa"/>
            <w:vAlign w:val="center"/>
            <w:hideMark/>
          </w:tcPr>
          <w:p w14:paraId="69EEE739" w14:textId="77777777" w:rsidR="00A65887" w:rsidRPr="00F426CF" w:rsidRDefault="00A65887" w:rsidP="00F426CF">
            <w:pPr>
              <w:jc w:val="center"/>
              <w:rPr>
                <w:del w:id="2511" w:author="Autor"/>
                <w:color w:val="000000"/>
                <w:sz w:val="20"/>
                <w:szCs w:val="20"/>
              </w:rPr>
            </w:pPr>
            <w:del w:id="2512" w:author="Autor">
              <w:r w:rsidRPr="00F426CF">
                <w:rPr>
                  <w:color w:val="000000"/>
                  <w:sz w:val="20"/>
                  <w:szCs w:val="20"/>
                </w:rPr>
                <w:delText>4C.1.7</w:delText>
              </w:r>
            </w:del>
          </w:p>
        </w:tc>
        <w:tc>
          <w:tcPr>
            <w:tcW w:w="4107" w:type="dxa"/>
            <w:gridSpan w:val="3"/>
            <w:vAlign w:val="center"/>
            <w:hideMark/>
          </w:tcPr>
          <w:p w14:paraId="0D29784F" w14:textId="77777777" w:rsidR="00A65887" w:rsidRPr="004E4A29" w:rsidRDefault="00A65887" w:rsidP="0024400F">
            <w:pPr>
              <w:pStyle w:val="Default"/>
              <w:rPr>
                <w:del w:id="2513" w:author="Autor"/>
                <w:sz w:val="20"/>
              </w:rPr>
            </w:pPr>
            <w:del w:id="2514" w:author="Autor">
              <w:r w:rsidRPr="0024400F">
                <w:rPr>
                  <w:rFonts w:ascii="Times New Roman" w:hAnsi="Times New Roman"/>
                  <w:sz w:val="20"/>
                </w:rPr>
                <w:delText xml:space="preserve">Je ŽoP podpísaná štatutárnym orgánom prijímateľa alebo ním poverenou osobou? </w:delText>
              </w:r>
            </w:del>
          </w:p>
        </w:tc>
        <w:tc>
          <w:tcPr>
            <w:tcW w:w="571" w:type="dxa"/>
            <w:vAlign w:val="center"/>
            <w:hideMark/>
          </w:tcPr>
          <w:p w14:paraId="0AF9392E" w14:textId="77777777" w:rsidR="00A65887" w:rsidRPr="00F426CF" w:rsidRDefault="00A65887" w:rsidP="00F426CF">
            <w:pPr>
              <w:rPr>
                <w:del w:id="2515" w:author="Autor"/>
                <w:color w:val="000000"/>
                <w:sz w:val="20"/>
                <w:szCs w:val="20"/>
              </w:rPr>
            </w:pPr>
            <w:del w:id="2516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70" w:type="dxa"/>
            <w:vAlign w:val="center"/>
            <w:hideMark/>
          </w:tcPr>
          <w:p w14:paraId="16136252" w14:textId="77777777" w:rsidR="00A65887" w:rsidRPr="00F426CF" w:rsidRDefault="00A65887" w:rsidP="00F426CF">
            <w:pPr>
              <w:rPr>
                <w:del w:id="2517" w:author="Autor"/>
                <w:color w:val="000000"/>
                <w:sz w:val="20"/>
                <w:szCs w:val="20"/>
              </w:rPr>
            </w:pPr>
            <w:del w:id="2518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852" w:type="dxa"/>
            <w:vAlign w:val="center"/>
            <w:hideMark/>
          </w:tcPr>
          <w:p w14:paraId="00AF97A5" w14:textId="77777777" w:rsidR="00A65887" w:rsidRPr="00F426CF" w:rsidRDefault="00A65887" w:rsidP="00F426CF">
            <w:pPr>
              <w:rPr>
                <w:del w:id="2519" w:author="Autor"/>
                <w:color w:val="000000"/>
                <w:sz w:val="20"/>
                <w:szCs w:val="20"/>
              </w:rPr>
            </w:pPr>
            <w:del w:id="2520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985" w:type="dxa"/>
            <w:vAlign w:val="center"/>
            <w:hideMark/>
          </w:tcPr>
          <w:p w14:paraId="6B593CBA" w14:textId="77777777" w:rsidR="00A65887" w:rsidRPr="00F426CF" w:rsidRDefault="00A65887" w:rsidP="00F426CF">
            <w:pPr>
              <w:jc w:val="both"/>
              <w:rPr>
                <w:del w:id="2521" w:author="Autor"/>
                <w:b/>
                <w:bCs/>
                <w:color w:val="000000"/>
                <w:sz w:val="20"/>
                <w:szCs w:val="20"/>
              </w:rPr>
            </w:pPr>
            <w:del w:id="2522" w:author="Autor">
              <w:r w:rsidRPr="00F426CF"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8400CF" w:rsidRPr="00F426CF" w14:paraId="06B31990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37E27EB5" w14:textId="7551EC7A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</w:t>
            </w:r>
            <w:del w:id="2523" w:author="Autor">
              <w:r w:rsidR="00A65887" w:rsidRPr="00F426CF">
                <w:rPr>
                  <w:color w:val="000000"/>
                  <w:sz w:val="20"/>
                  <w:szCs w:val="20"/>
                </w:rPr>
                <w:delText>8</w:delText>
              </w:r>
            </w:del>
            <w:ins w:id="2524" w:author="Autor">
              <w:r>
                <w:rPr>
                  <w:color w:val="000000"/>
                  <w:sz w:val="20"/>
                  <w:szCs w:val="20"/>
                </w:rPr>
                <w:t>5</w:t>
              </w:r>
            </w:ins>
          </w:p>
        </w:tc>
        <w:tc>
          <w:tcPr>
            <w:tcW w:w="4107" w:type="dxa"/>
            <w:gridSpan w:val="3"/>
            <w:vAlign w:val="center"/>
            <w:hideMark/>
          </w:tcPr>
          <w:p w14:paraId="0723AA04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525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Je prijímateľ oprávnený predložiť žiadosť o platbu?</w:t>
            </w:r>
          </w:p>
        </w:tc>
        <w:tc>
          <w:tcPr>
            <w:tcW w:w="571" w:type="dxa"/>
            <w:vAlign w:val="center"/>
            <w:hideMark/>
          </w:tcPr>
          <w:p w14:paraId="7E3E212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08A12B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BFC7F3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0AA7764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6C128F39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</w:tcPr>
          <w:p w14:paraId="3BD37371" w14:textId="62EA0A24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4C.1.</w:t>
            </w:r>
            <w:del w:id="2526" w:author="Autor">
              <w:r w:rsidR="00A65887" w:rsidRPr="00F426CF">
                <w:rPr>
                  <w:color w:val="000000"/>
                  <w:sz w:val="20"/>
                  <w:szCs w:val="20"/>
                </w:rPr>
                <w:delText>9</w:delText>
              </w:r>
            </w:del>
            <w:ins w:id="2527" w:author="Autor">
              <w:r>
                <w:rPr>
                  <w:color w:val="000000"/>
                  <w:sz w:val="20"/>
                  <w:szCs w:val="20"/>
                </w:rPr>
                <w:t>6</w:t>
              </w:r>
            </w:ins>
          </w:p>
        </w:tc>
        <w:tc>
          <w:tcPr>
            <w:tcW w:w="4107" w:type="dxa"/>
            <w:gridSpan w:val="3"/>
            <w:vAlign w:val="center"/>
          </w:tcPr>
          <w:p w14:paraId="3A00962F" w14:textId="4793F0CD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528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S</w:t>
            </w:r>
            <w:r>
              <w:rPr>
                <w:color w:val="000000"/>
                <w:sz w:val="20"/>
                <w:szCs w:val="20"/>
              </w:rPr>
              <w:t xml:space="preserve">ú </w:t>
            </w:r>
            <w:del w:id="2529" w:author="Autor">
              <w:r w:rsidR="00A65887" w:rsidRPr="00F426CF">
                <w:rPr>
                  <w:color w:val="000000"/>
                  <w:sz w:val="20"/>
                  <w:szCs w:val="20"/>
                </w:rPr>
                <w:delText>/</w:delText>
              </w:r>
            </w:del>
            <w:r w:rsidRPr="00F426CF">
              <w:rPr>
                <w:color w:val="000000"/>
                <w:sz w:val="20"/>
                <w:szCs w:val="20"/>
              </w:rPr>
              <w:t xml:space="preserve">deklarované výdavky doložené dokladom o úhrade? </w:t>
            </w:r>
          </w:p>
        </w:tc>
        <w:tc>
          <w:tcPr>
            <w:tcW w:w="571" w:type="dxa"/>
            <w:vAlign w:val="center"/>
          </w:tcPr>
          <w:p w14:paraId="438E64A3" w14:textId="1391A5F1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</w:tcPr>
          <w:p w14:paraId="48B799B4" w14:textId="5597C6E5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</w:tcPr>
          <w:p w14:paraId="46907C16" w14:textId="3AB62FCF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</w:tcPr>
          <w:p w14:paraId="2FF52ED6" w14:textId="2814D833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09A10217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</w:tcPr>
          <w:p w14:paraId="47DAFD1C" w14:textId="6EA25534" w:rsidR="008400CF" w:rsidRPr="00F426CF" w:rsidRDefault="00A65887" w:rsidP="008400CF">
            <w:pPr>
              <w:jc w:val="center"/>
              <w:rPr>
                <w:color w:val="000000"/>
                <w:sz w:val="20"/>
                <w:szCs w:val="20"/>
              </w:rPr>
            </w:pPr>
            <w:del w:id="2530" w:author="Autor">
              <w:r>
                <w:rPr>
                  <w:color w:val="000000"/>
                  <w:sz w:val="20"/>
                  <w:szCs w:val="20"/>
                </w:rPr>
                <w:delText>4C</w:delText>
              </w:r>
            </w:del>
            <w:ins w:id="2531" w:author="Autor">
              <w:r w:rsidR="008400CF">
                <w:rPr>
                  <w:color w:val="000000"/>
                  <w:sz w:val="20"/>
                  <w:szCs w:val="20"/>
                </w:rPr>
                <w:t>4.C</w:t>
              </w:r>
            </w:ins>
            <w:r w:rsidR="008400CF">
              <w:rPr>
                <w:color w:val="000000"/>
                <w:sz w:val="20"/>
                <w:szCs w:val="20"/>
              </w:rPr>
              <w:t>.1.</w:t>
            </w:r>
            <w:del w:id="2532" w:author="Autor">
              <w:r>
                <w:rPr>
                  <w:color w:val="000000"/>
                  <w:sz w:val="20"/>
                  <w:szCs w:val="20"/>
                </w:rPr>
                <w:delText>10</w:delText>
              </w:r>
            </w:del>
            <w:ins w:id="2533" w:author="Autor">
              <w:r w:rsidR="008400CF">
                <w:rPr>
                  <w:color w:val="000000"/>
                  <w:sz w:val="20"/>
                  <w:szCs w:val="20"/>
                </w:rPr>
                <w:t>7</w:t>
              </w:r>
            </w:ins>
          </w:p>
        </w:tc>
        <w:tc>
          <w:tcPr>
            <w:tcW w:w="4107" w:type="dxa"/>
            <w:gridSpan w:val="3"/>
            <w:vAlign w:val="center"/>
          </w:tcPr>
          <w:p w14:paraId="372D05A5" w14:textId="64ABA32D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Bolo </w:t>
            </w:r>
            <w:del w:id="2534" w:author="Autor">
              <w:r w:rsidR="00A65887">
                <w:rPr>
                  <w:color w:val="000000"/>
                  <w:sz w:val="20"/>
                  <w:szCs w:val="20"/>
                </w:rPr>
                <w:delText>dodržané</w:delText>
              </w:r>
            </w:del>
            <w:ins w:id="2535" w:author="Autor">
              <w:r>
                <w:rPr>
                  <w:color w:val="000000"/>
                  <w:sz w:val="20"/>
                  <w:szCs w:val="20"/>
                </w:rPr>
                <w:t>zohľadnené</w:t>
              </w:r>
            </w:ins>
            <w:r>
              <w:rPr>
                <w:color w:val="000000"/>
                <w:sz w:val="20"/>
                <w:szCs w:val="20"/>
              </w:rPr>
              <w:t xml:space="preserve"> zníženie oprávnených výdavkov z dôvodu udelenej finančnej opravy</w:t>
            </w:r>
            <w:ins w:id="2536" w:author="Autor">
              <w:r>
                <w:rPr>
                  <w:color w:val="000000"/>
                  <w:sz w:val="20"/>
                  <w:szCs w:val="20"/>
                </w:rPr>
                <w:t xml:space="preserve"> k VO, resp. z dôvodu iných neoprávnených výdavkov vyplývajúcich z kontroly/auditu/overovania</w:t>
              </w:r>
            </w:ins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</w:tcPr>
          <w:p w14:paraId="553E690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5650F6F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7B1EE9A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BF74F10" w14:textId="1CF55962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6"/>
                <w:szCs w:val="16"/>
              </w:rPr>
              <w:t>U</w:t>
            </w:r>
            <w:r w:rsidRPr="00640099">
              <w:rPr>
                <w:bCs/>
                <w:color w:val="000000"/>
                <w:sz w:val="16"/>
                <w:szCs w:val="16"/>
              </w:rPr>
              <w:t>v</w:t>
            </w:r>
            <w:r>
              <w:rPr>
                <w:bCs/>
                <w:color w:val="000000"/>
                <w:sz w:val="16"/>
                <w:szCs w:val="16"/>
              </w:rPr>
              <w:t>iesť,</w:t>
            </w:r>
            <w:r w:rsidRPr="00640099">
              <w:rPr>
                <w:bCs/>
                <w:color w:val="000000"/>
                <w:sz w:val="16"/>
                <w:szCs w:val="16"/>
              </w:rPr>
              <w:t xml:space="preserve"> </w:t>
            </w:r>
            <w:del w:id="2537" w:author="Autor">
              <w:r w:rsidR="00C80FB1" w:rsidRPr="00C80FB1">
                <w:rPr>
                  <w:bCs/>
                  <w:color w:val="000000"/>
                  <w:sz w:val="16"/>
                  <w:szCs w:val="16"/>
                </w:rPr>
                <w:delText>ktorý</w:delText>
              </w:r>
            </w:del>
            <w:ins w:id="2538" w:author="Autor">
              <w:r>
                <w:rPr>
                  <w:bCs/>
                  <w:color w:val="000000"/>
                  <w:sz w:val="16"/>
                  <w:szCs w:val="16"/>
                </w:rPr>
                <w:t>či</w:t>
              </w:r>
            </w:ins>
            <w:r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640099">
              <w:rPr>
                <w:bCs/>
                <w:color w:val="000000"/>
                <w:sz w:val="16"/>
                <w:szCs w:val="16"/>
              </w:rPr>
              <w:t xml:space="preserve">konkrétny audit/kontrola/certifikačné overovanie </w:t>
            </w:r>
            <w:del w:id="2539" w:author="Autor">
              <w:r w:rsidR="00C80FB1" w:rsidRPr="00C80FB1">
                <w:rPr>
                  <w:bCs/>
                  <w:color w:val="000000"/>
                  <w:sz w:val="16"/>
                  <w:szCs w:val="16"/>
                </w:rPr>
                <w:delText>finančnú opravu navrhol, percentuálnu sadzbu,</w:delText>
              </w:r>
            </w:del>
            <w:ins w:id="2540" w:author="Autor">
              <w:r>
                <w:rPr>
                  <w:bCs/>
                  <w:color w:val="000000"/>
                  <w:sz w:val="16"/>
                  <w:szCs w:val="16"/>
                </w:rPr>
                <w:t>identifikoval zistenie na projekte a či uvedené zistenie má vplyv na výdavky v ŽoP (uviesť informáciu ak aj nemá vplyv) V prípade zistenia k VO uviesť</w:t>
              </w:r>
            </w:ins>
            <w:r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640099">
              <w:rPr>
                <w:bCs/>
                <w:color w:val="000000"/>
                <w:sz w:val="16"/>
                <w:szCs w:val="16"/>
              </w:rPr>
              <w:t>kód a názov verejného obstarávania</w:t>
            </w:r>
            <w:del w:id="2541" w:author="Autor">
              <w:r w:rsidR="00C80FB1" w:rsidRPr="00C80FB1">
                <w:rPr>
                  <w:bCs/>
                  <w:color w:val="000000"/>
                  <w:sz w:val="16"/>
                  <w:szCs w:val="16"/>
                </w:rPr>
                <w:delText xml:space="preserve"> a informáciu</w:delText>
              </w:r>
            </w:del>
            <w:ins w:id="2542" w:author="Autor">
              <w:r>
                <w:rPr>
                  <w:bCs/>
                  <w:color w:val="000000"/>
                  <w:sz w:val="16"/>
                  <w:szCs w:val="16"/>
                </w:rPr>
                <w:t>, či sú výdavky z uvedeného VO zaradené do ŽoP, a ak áno, uviesť uplatnenie percentuálnej sadzby, a informáciu</w:t>
              </w:r>
            </w:ins>
            <w:r>
              <w:rPr>
                <w:bCs/>
                <w:color w:val="000000"/>
                <w:sz w:val="16"/>
                <w:szCs w:val="16"/>
              </w:rPr>
              <w:t xml:space="preserve">, či je </w:t>
            </w:r>
            <w:r w:rsidRPr="00640099">
              <w:rPr>
                <w:bCs/>
                <w:color w:val="000000"/>
                <w:sz w:val="16"/>
                <w:szCs w:val="16"/>
              </w:rPr>
              <w:t xml:space="preserve">finančná oprava </w:t>
            </w:r>
            <w:r>
              <w:rPr>
                <w:bCs/>
                <w:color w:val="000000"/>
                <w:sz w:val="16"/>
                <w:szCs w:val="16"/>
              </w:rPr>
              <w:t>p</w:t>
            </w:r>
            <w:r w:rsidRPr="00640099">
              <w:rPr>
                <w:bCs/>
                <w:color w:val="000000"/>
                <w:sz w:val="16"/>
                <w:szCs w:val="16"/>
              </w:rPr>
              <w:t>otvrdená/</w:t>
            </w:r>
            <w:del w:id="2543" w:author="Autor">
              <w:r w:rsidR="00C80FB1" w:rsidRPr="00C80FB1">
                <w:rPr>
                  <w:bCs/>
                  <w:color w:val="000000"/>
                  <w:sz w:val="16"/>
                  <w:szCs w:val="16"/>
                </w:rPr>
                <w:delText>nepotvrdená</w:delText>
              </w:r>
            </w:del>
            <w:ins w:id="2544" w:author="Autor">
              <w:r w:rsidRPr="00640099">
                <w:rPr>
                  <w:bCs/>
                  <w:color w:val="000000"/>
                  <w:sz w:val="16"/>
                  <w:szCs w:val="16"/>
                </w:rPr>
                <w:t>ne</w:t>
              </w:r>
              <w:r>
                <w:rPr>
                  <w:bCs/>
                  <w:color w:val="000000"/>
                  <w:sz w:val="16"/>
                  <w:szCs w:val="16"/>
                </w:rPr>
                <w:t>-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>potvrdená</w:t>
              </w:r>
            </w:ins>
            <w:r w:rsidRPr="00640099">
              <w:rPr>
                <w:bCs/>
                <w:color w:val="000000"/>
                <w:sz w:val="16"/>
                <w:szCs w:val="16"/>
              </w:rPr>
              <w:t xml:space="preserve">. V prípade, že bola finančná oprava zohľadnená pri poskytnutí predfinancovania RO/SO uvedie identifikáciu predmetnej ŽoP. </w:t>
            </w:r>
            <w:ins w:id="2545" w:author="Autor">
              <w:r w:rsidRPr="00640099">
                <w:rPr>
                  <w:bCs/>
                  <w:color w:val="000000"/>
                  <w:sz w:val="16"/>
                  <w:szCs w:val="16"/>
                </w:rPr>
                <w:t>V prípade, že nepotvrdenú finančnú opravu RO/SO neupla</w:t>
              </w:r>
              <w:r>
                <w:rPr>
                  <w:bCs/>
                  <w:color w:val="000000"/>
                  <w:sz w:val="16"/>
                  <w:szCs w:val="16"/>
                </w:rPr>
                <w:t>t</w:t>
              </w:r>
              <w:r w:rsidRPr="00640099">
                <w:rPr>
                  <w:bCs/>
                  <w:color w:val="000000"/>
                  <w:sz w:val="16"/>
                  <w:szCs w:val="16"/>
                </w:rPr>
                <w:t>nil, je tiež potrebné uviesť predmetné informácie.</w:t>
              </w:r>
            </w:ins>
          </w:p>
        </w:tc>
      </w:tr>
      <w:tr w:rsidR="008400CF" w:rsidRPr="00F426CF" w14:paraId="49449C55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</w:tcPr>
          <w:p w14:paraId="6E5FD8F3" w14:textId="4E3D0435" w:rsidR="008400CF" w:rsidRDefault="00545A28" w:rsidP="008400CF">
            <w:pPr>
              <w:jc w:val="center"/>
              <w:rPr>
                <w:color w:val="000000"/>
                <w:sz w:val="20"/>
                <w:szCs w:val="20"/>
              </w:rPr>
            </w:pPr>
            <w:del w:id="2546" w:author="Autor">
              <w:r>
                <w:rPr>
                  <w:color w:val="000000"/>
                  <w:sz w:val="20"/>
                  <w:szCs w:val="20"/>
                </w:rPr>
                <w:delText>4C</w:delText>
              </w:r>
            </w:del>
            <w:ins w:id="2547" w:author="Autor">
              <w:r w:rsidR="008400CF">
                <w:rPr>
                  <w:color w:val="000000"/>
                  <w:sz w:val="20"/>
                  <w:szCs w:val="20"/>
                </w:rPr>
                <w:t>4.C</w:t>
              </w:r>
            </w:ins>
            <w:r w:rsidR="008400CF">
              <w:rPr>
                <w:color w:val="000000"/>
                <w:sz w:val="20"/>
                <w:szCs w:val="20"/>
              </w:rPr>
              <w:t>.1.</w:t>
            </w:r>
            <w:del w:id="2548" w:author="Autor">
              <w:r>
                <w:rPr>
                  <w:color w:val="000000"/>
                  <w:sz w:val="20"/>
                  <w:szCs w:val="20"/>
                </w:rPr>
                <w:delText>11</w:delText>
              </w:r>
            </w:del>
            <w:ins w:id="2549" w:author="Autor">
              <w:r w:rsidR="008400CF">
                <w:rPr>
                  <w:color w:val="000000"/>
                  <w:sz w:val="20"/>
                  <w:szCs w:val="20"/>
                </w:rPr>
                <w:t>8</w:t>
              </w:r>
            </w:ins>
          </w:p>
        </w:tc>
        <w:tc>
          <w:tcPr>
            <w:tcW w:w="4107" w:type="dxa"/>
            <w:gridSpan w:val="3"/>
            <w:vAlign w:val="center"/>
          </w:tcPr>
          <w:p w14:paraId="6E12E5C6" w14:textId="15D75187" w:rsidR="008400CF" w:rsidRDefault="00545A28">
            <w:pPr>
              <w:jc w:val="both"/>
              <w:rPr>
                <w:color w:val="000000"/>
                <w:sz w:val="20"/>
                <w:szCs w:val="20"/>
              </w:rPr>
              <w:pPrChange w:id="2550" w:author="Autor">
                <w:pPr/>
              </w:pPrChange>
            </w:pPr>
            <w:del w:id="2551" w:author="Autor">
              <w:r w:rsidRPr="00545A28">
                <w:rPr>
                  <w:color w:val="000000"/>
                  <w:sz w:val="20"/>
                  <w:szCs w:val="20"/>
                </w:rPr>
                <w:delText>Bola správne uvedená výška finančnej opravy, o ktorú bol výdavok znížený a identifikovaná nežiadaná suma?</w:delText>
              </w:r>
            </w:del>
            <w:ins w:id="2552" w:author="Autor">
              <w:r w:rsidR="008400CF" w:rsidRPr="00685059">
                <w:rPr>
                  <w:color w:val="000000"/>
                  <w:sz w:val="20"/>
                  <w:szCs w:val="20"/>
                </w:rPr>
                <w:t>Uhradil Prijímateľ celú sumu účtovného dokladu dodávateľovi/zhotoviteľovi najneskôr do 5 pracovných dní odo dňa príjmu prostriedkov NFP na účet uvedený v Zmluve o poskytnutí NFP/odo dňa aktivácie rozpočtového opatrenia?</w:t>
              </w:r>
            </w:ins>
          </w:p>
        </w:tc>
        <w:tc>
          <w:tcPr>
            <w:tcW w:w="571" w:type="dxa"/>
            <w:vAlign w:val="center"/>
          </w:tcPr>
          <w:p w14:paraId="6605D4B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08BF419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2C43D2B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0F67072" w14:textId="77777777" w:rsidR="008400CF" w:rsidRDefault="008400CF" w:rsidP="008400CF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</w:tr>
      <w:tr w:rsidR="008400CF" w:rsidRPr="00F426CF" w14:paraId="629F7B03" w14:textId="77777777" w:rsidTr="00675C58">
        <w:trPr>
          <w:gridAfter w:val="1"/>
          <w:wAfter w:w="8" w:type="dxa"/>
          <w:trHeight w:val="300"/>
          <w:ins w:id="2553" w:author="Autor"/>
        </w:trPr>
        <w:tc>
          <w:tcPr>
            <w:tcW w:w="1002" w:type="dxa"/>
            <w:vAlign w:val="center"/>
          </w:tcPr>
          <w:p w14:paraId="14228914" w14:textId="1C66208E" w:rsidR="008400CF" w:rsidRDefault="008400CF" w:rsidP="008400CF">
            <w:pPr>
              <w:jc w:val="center"/>
              <w:rPr>
                <w:ins w:id="2554" w:author="Autor"/>
                <w:color w:val="000000"/>
                <w:sz w:val="20"/>
                <w:szCs w:val="20"/>
              </w:rPr>
            </w:pPr>
            <w:ins w:id="2555" w:author="Autor">
              <w:r>
                <w:rPr>
                  <w:color w:val="000000"/>
                  <w:sz w:val="20"/>
                  <w:szCs w:val="20"/>
                </w:rPr>
                <w:t>4.C.1.9</w:t>
              </w:r>
            </w:ins>
          </w:p>
        </w:tc>
        <w:tc>
          <w:tcPr>
            <w:tcW w:w="4107" w:type="dxa"/>
            <w:gridSpan w:val="3"/>
            <w:vAlign w:val="center"/>
          </w:tcPr>
          <w:p w14:paraId="0BF1720D" w14:textId="02458088" w:rsidR="008400CF" w:rsidRDefault="008400CF" w:rsidP="008400CF">
            <w:pPr>
              <w:jc w:val="both"/>
              <w:rPr>
                <w:ins w:id="2556" w:author="Autor"/>
                <w:color w:val="000000"/>
                <w:sz w:val="20"/>
                <w:szCs w:val="20"/>
              </w:rPr>
            </w:pPr>
            <w:ins w:id="2557" w:author="Autor">
              <w:r w:rsidRPr="00685059">
                <w:rPr>
                  <w:color w:val="000000"/>
                  <w:sz w:val="20"/>
                  <w:szCs w:val="20"/>
                </w:rPr>
                <w:t>Zúčtoval Prijímateľ celú výšku poskytnutého predfinancovania do 10 pracovných dní odo dňa pripísania týchto prostriedkov na jeho účet/aktivácie rozpočtového opatrenia?</w:t>
              </w:r>
            </w:ins>
          </w:p>
        </w:tc>
        <w:tc>
          <w:tcPr>
            <w:tcW w:w="571" w:type="dxa"/>
            <w:vAlign w:val="center"/>
          </w:tcPr>
          <w:p w14:paraId="48B10F86" w14:textId="77777777" w:rsidR="008400CF" w:rsidRPr="00F426CF" w:rsidRDefault="008400CF" w:rsidP="008400CF">
            <w:pPr>
              <w:rPr>
                <w:ins w:id="2558" w:author="Autor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4BAD675D" w14:textId="77777777" w:rsidR="008400CF" w:rsidRPr="00F426CF" w:rsidRDefault="008400CF" w:rsidP="008400CF">
            <w:pPr>
              <w:rPr>
                <w:ins w:id="2559" w:author="Autor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566332E6" w14:textId="77777777" w:rsidR="008400CF" w:rsidRPr="00F426CF" w:rsidRDefault="008400CF" w:rsidP="008400CF">
            <w:pPr>
              <w:rPr>
                <w:ins w:id="2560" w:author="Autor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6A492C6" w14:textId="77777777" w:rsidR="008400CF" w:rsidRDefault="008400CF" w:rsidP="008400CF">
            <w:pPr>
              <w:jc w:val="both"/>
              <w:rPr>
                <w:ins w:id="2561" w:author="Autor"/>
                <w:bCs/>
                <w:color w:val="000000"/>
                <w:sz w:val="16"/>
                <w:szCs w:val="16"/>
              </w:rPr>
            </w:pPr>
          </w:p>
        </w:tc>
      </w:tr>
      <w:tr w:rsidR="008400CF" w:rsidRPr="00F426CF" w14:paraId="2CA28B4A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1408B208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5 - Cestovné náhrady</w:t>
            </w:r>
          </w:p>
        </w:tc>
      </w:tr>
      <w:tr w:rsidR="008400CF" w:rsidRPr="00F426CF" w14:paraId="274B2C0B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72C65A11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lastRenderedPageBreak/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E7A2341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6EA74FCC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3AD477D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499C3BFC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09B60785" w14:textId="005F6D95" w:rsidR="008400CF" w:rsidRPr="00F426CF" w:rsidRDefault="00DE78B6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2562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delText>2</w:delText>
              </w:r>
            </w:del>
            <w:ins w:id="2563" w:author="Autor">
              <w:r w:rsidR="008400CF"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begin"/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NOTEREF _Ref65827975 \h </w:instrText>
              </w:r>
              <w:r w:rsid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\* MERGEFORMAT </w:instrText>
              </w:r>
            </w:ins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ins w:id="2564" w:author="Autor"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separate"/>
              </w:r>
              <w:r w:rsidR="005F1B2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7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end"/>
              </w:r>
            </w:ins>
          </w:p>
        </w:tc>
      </w:tr>
      <w:tr w:rsidR="008400CF" w:rsidRPr="00F426CF" w14:paraId="3FD0BDD4" w14:textId="77777777" w:rsidTr="00675C58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09E57AB7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3A1745B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565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Predložil prijímateľ cestovný príkaz s údajmi stanovenými v  zákone o cestovných náhradách, ktorý obsahuje tieto údaje: meno a priezvisko zamestnanca, súhlas s vyslaním na služobnú cestu s podpisom zamestnanca, začiatok cesty, miesto konania, účel cesty, koniec cesty, určený dopravný prostriedok?</w:t>
            </w:r>
          </w:p>
        </w:tc>
        <w:tc>
          <w:tcPr>
            <w:tcW w:w="571" w:type="dxa"/>
            <w:vAlign w:val="center"/>
            <w:hideMark/>
          </w:tcPr>
          <w:p w14:paraId="23F9918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85123B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BD4E3E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136D686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45F3486C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460F3E1D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1CEBF0B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566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Je vyúčtovanie pracovnej cesty podložené dokladmi v zmysle špecifických požiadaviek RO?</w:t>
            </w:r>
          </w:p>
        </w:tc>
        <w:tc>
          <w:tcPr>
            <w:tcW w:w="571" w:type="dxa"/>
            <w:vAlign w:val="center"/>
            <w:hideMark/>
          </w:tcPr>
          <w:p w14:paraId="0383E10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55D008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BE9B78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03254FE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6D966476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212E4143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68A5BA5" w14:textId="35E6D56E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567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Predložil prijímateľ cestovný lístok, palubný lístok</w:t>
            </w:r>
            <w:ins w:id="2568" w:author="Autor">
              <w:r>
                <w:rPr>
                  <w:color w:val="000000"/>
                  <w:sz w:val="20"/>
                  <w:szCs w:val="20"/>
                </w:rPr>
                <w:t>, ak je to relevantné</w:t>
              </w:r>
            </w:ins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04EA742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177B4C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85EBBE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55BCB63" w14:textId="67FB8FD2" w:rsidR="008400CF" w:rsidRPr="008278FE" w:rsidRDefault="00DE78B6" w:rsidP="008400CF">
            <w:pPr>
              <w:jc w:val="both"/>
              <w:rPr>
                <w:color w:val="000000"/>
                <w:sz w:val="16"/>
                <w:rPrChange w:id="2569" w:author="Autor">
                  <w:rPr>
                    <w:b/>
                    <w:color w:val="000000"/>
                  </w:rPr>
                </w:rPrChange>
              </w:rPr>
            </w:pPr>
            <w:del w:id="2570" w:author="Autor">
              <w:r w:rsidRPr="00F426CF">
                <w:rPr>
                  <w:b/>
                  <w:bCs/>
                  <w:color w:val="000000"/>
                </w:rPr>
                <w:delText> </w:delText>
              </w:r>
            </w:del>
            <w:ins w:id="2571" w:author="Autor">
              <w:r w:rsidR="008400CF" w:rsidRPr="00DC6714">
                <w:rPr>
                  <w:bCs/>
                  <w:color w:val="000000"/>
                  <w:sz w:val="16"/>
                  <w:szCs w:val="16"/>
                </w:rPr>
                <w:t>V prípade, ak prijímateľ využije možnosť preukázať uskutočnenie cesty inými dokladmi (napríklad faktúrou za letenky) namiesto cestovných lístkov</w:t>
              </w:r>
              <w:r w:rsidR="0057532A" w:rsidRPr="00DC6714">
                <w:rPr>
                  <w:bCs/>
                  <w:color w:val="000000"/>
                  <w:sz w:val="16"/>
                  <w:szCs w:val="16"/>
                </w:rPr>
                <w:t xml:space="preserve"> uveďte túto skutočnosť </w:t>
              </w:r>
              <w:r w:rsidR="008400CF" w:rsidRPr="00DC6714">
                <w:rPr>
                  <w:bCs/>
                  <w:color w:val="000000"/>
                  <w:sz w:val="16"/>
                  <w:szCs w:val="16"/>
                </w:rPr>
                <w:t>v poznámke.</w:t>
              </w:r>
            </w:ins>
          </w:p>
        </w:tc>
      </w:tr>
      <w:tr w:rsidR="008400CF" w:rsidRPr="00F426CF" w14:paraId="32059EEB" w14:textId="77777777" w:rsidTr="0057532A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3D98F85B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07C8DB5" w14:textId="32D865FB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572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Predložil prijímateľ písomnú správu zo služobnej cesty?</w:t>
            </w:r>
            <w:ins w:id="2573" w:author="Autor">
              <w:r w:rsidR="0057532A">
                <w:rPr>
                  <w:rStyle w:val="Odkaznapoznmkupodiarou"/>
                  <w:color w:val="000000"/>
                  <w:sz w:val="20"/>
                  <w:szCs w:val="20"/>
                </w:rPr>
                <w:footnoteReference w:id="36"/>
              </w:r>
            </w:ins>
          </w:p>
        </w:tc>
        <w:tc>
          <w:tcPr>
            <w:tcW w:w="571" w:type="dxa"/>
            <w:vAlign w:val="center"/>
            <w:hideMark/>
          </w:tcPr>
          <w:p w14:paraId="355519A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CC58DF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1E3C0A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</w:tcPr>
          <w:p w14:paraId="7961A50B" w14:textId="38C948F4" w:rsidR="008400CF" w:rsidRPr="008278FE" w:rsidRDefault="00DE78B6" w:rsidP="008400CF">
            <w:pPr>
              <w:jc w:val="both"/>
              <w:rPr>
                <w:color w:val="000000"/>
                <w:sz w:val="20"/>
                <w:rPrChange w:id="2576" w:author="Autor">
                  <w:rPr>
                    <w:b/>
                    <w:color w:val="000000"/>
                  </w:rPr>
                </w:rPrChange>
              </w:rPr>
            </w:pPr>
            <w:del w:id="2577" w:author="Autor">
              <w:r w:rsidRPr="00F426CF"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8400CF" w:rsidRPr="00F426CF" w14:paraId="1C0664FB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CAE6408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9404565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578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Predložil prijímateľ pri využití súkromného motorového vozidla pre služobné účely údaj o výške cestovného prostredníctvom verejnej dopravy (napr. potvrdenie dopravcu)?</w:t>
            </w:r>
          </w:p>
        </w:tc>
        <w:tc>
          <w:tcPr>
            <w:tcW w:w="571" w:type="dxa"/>
            <w:vAlign w:val="center"/>
            <w:hideMark/>
          </w:tcPr>
          <w:p w14:paraId="61B3204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FE98BB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DA2FD5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0DD11F2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6EBAB336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C5CB286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B398124" w14:textId="312E467F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579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Predložil prijímateľ pri využití motorového vozidla organizácie pre služobné účely dokumentáciu v zmysle požiadaviek RO a</w:t>
            </w:r>
            <w:r>
              <w:rPr>
                <w:color w:val="000000"/>
                <w:sz w:val="20"/>
                <w:szCs w:val="20"/>
              </w:rPr>
              <w:t> 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781C205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A11706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A125F0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DD3BB05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77F25475" w14:textId="77777777" w:rsidTr="008278FE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580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440"/>
          <w:trPrChange w:id="2581" w:author="Autor">
            <w:trPr>
              <w:gridAfter w:val="1"/>
              <w:wAfter w:w="8" w:type="dxa"/>
              <w:trHeight w:val="765"/>
            </w:trPr>
          </w:trPrChange>
        </w:trPr>
        <w:tc>
          <w:tcPr>
            <w:tcW w:w="1002" w:type="dxa"/>
            <w:vAlign w:val="center"/>
            <w:hideMark/>
            <w:tcPrChange w:id="2582" w:author="Autor">
              <w:tcPr>
                <w:tcW w:w="1002" w:type="dxa"/>
                <w:vAlign w:val="center"/>
                <w:hideMark/>
              </w:tcPr>
            </w:tcPrChange>
          </w:tcPr>
          <w:p w14:paraId="0B7A1D53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5.7</w:t>
            </w:r>
          </w:p>
        </w:tc>
        <w:tc>
          <w:tcPr>
            <w:tcW w:w="4107" w:type="dxa"/>
            <w:gridSpan w:val="3"/>
            <w:vAlign w:val="center"/>
            <w:hideMark/>
            <w:tcPrChange w:id="2583" w:author="Autor">
              <w:tcPr>
                <w:tcW w:w="4107" w:type="dxa"/>
                <w:gridSpan w:val="3"/>
                <w:vAlign w:val="center"/>
                <w:hideMark/>
              </w:tcPr>
            </w:tcPrChange>
          </w:tcPr>
          <w:p w14:paraId="66C3B29F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584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Predložil prijímateľ doklady o ďalších nevyhnutných výdavkoch (napr. taxi služba vrátane písomného zdôvodnenia použitia taxi služby, doklad o zaplatení parkovného, doklad o zakúpení diaľničnej známky, doklad o zaplatení úschovne batožiny apod.)?</w:t>
            </w:r>
          </w:p>
        </w:tc>
        <w:tc>
          <w:tcPr>
            <w:tcW w:w="571" w:type="dxa"/>
            <w:vAlign w:val="center"/>
            <w:hideMark/>
            <w:tcPrChange w:id="2585" w:author="Autor">
              <w:tcPr>
                <w:tcW w:w="571" w:type="dxa"/>
                <w:vAlign w:val="center"/>
                <w:hideMark/>
              </w:tcPr>
            </w:tcPrChange>
          </w:tcPr>
          <w:p w14:paraId="7CA863D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586" w:author="Autor">
              <w:tcPr>
                <w:tcW w:w="570" w:type="dxa"/>
                <w:vAlign w:val="center"/>
                <w:hideMark/>
              </w:tcPr>
            </w:tcPrChange>
          </w:tcPr>
          <w:p w14:paraId="630A0B8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587" w:author="Autor">
              <w:tcPr>
                <w:tcW w:w="852" w:type="dxa"/>
                <w:vAlign w:val="center"/>
                <w:hideMark/>
              </w:tcPr>
            </w:tcPrChange>
          </w:tcPr>
          <w:p w14:paraId="1369730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588" w:author="Autor">
              <w:tcPr>
                <w:tcW w:w="1985" w:type="dxa"/>
                <w:vAlign w:val="center"/>
                <w:hideMark/>
              </w:tcPr>
            </w:tcPrChange>
          </w:tcPr>
          <w:p w14:paraId="4F6F3287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17A6239D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269F1088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F49E6FB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589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71" w:type="dxa"/>
            <w:vAlign w:val="center"/>
            <w:hideMark/>
          </w:tcPr>
          <w:p w14:paraId="112F002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325B14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80E09B1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D96A789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4C6939E7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BB106CA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5.9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15E5B8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sumy uvedené na cestovnom príkaze správne?  </w:t>
            </w:r>
          </w:p>
        </w:tc>
        <w:tc>
          <w:tcPr>
            <w:tcW w:w="571" w:type="dxa"/>
            <w:vAlign w:val="center"/>
            <w:hideMark/>
          </w:tcPr>
          <w:p w14:paraId="0BEA5CA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8F244B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1441C71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D03F8B5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69058F9A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7BDF4063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5.10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EB5FE44" w14:textId="31BFE089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590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Boli cestovné n</w:t>
            </w:r>
            <w:r>
              <w:rPr>
                <w:color w:val="000000"/>
                <w:sz w:val="20"/>
                <w:szCs w:val="20"/>
              </w:rPr>
              <w:t>á</w:t>
            </w:r>
            <w:r w:rsidRPr="00F426CF">
              <w:rPr>
                <w:color w:val="000000"/>
                <w:sz w:val="20"/>
                <w:szCs w:val="20"/>
              </w:rPr>
              <w:t>hrad</w:t>
            </w:r>
            <w:r>
              <w:rPr>
                <w:color w:val="000000"/>
                <w:sz w:val="20"/>
                <w:szCs w:val="20"/>
              </w:rPr>
              <w:t>y</w:t>
            </w:r>
            <w:r w:rsidRPr="00F426CF">
              <w:rPr>
                <w:color w:val="000000"/>
                <w:sz w:val="20"/>
                <w:szCs w:val="20"/>
              </w:rPr>
              <w:t xml:space="preserve"> vyplatené oprávnenej osobe? </w:t>
            </w:r>
          </w:p>
        </w:tc>
        <w:tc>
          <w:tcPr>
            <w:tcW w:w="571" w:type="dxa"/>
            <w:vAlign w:val="center"/>
            <w:hideMark/>
          </w:tcPr>
          <w:p w14:paraId="66E84A8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880C08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E6651C1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65B562B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1141838F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1562FAF0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6 - Dokladovanie výdavkov</w:t>
            </w:r>
          </w:p>
        </w:tc>
      </w:tr>
      <w:tr w:rsidR="008400CF" w:rsidRPr="00F426CF" w14:paraId="026A0248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1960CB89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16CFE4B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3D644D93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4C00E16F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58D541C7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08496310" w14:textId="1D007C74" w:rsidR="008400CF" w:rsidRPr="00F426CF" w:rsidRDefault="00DE78B6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2591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delText>2</w:delText>
              </w:r>
            </w:del>
            <w:ins w:id="2592" w:author="Autor">
              <w:r w:rsidR="008400CF"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begin"/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NOTEREF _Ref65827975 \h </w:instrText>
              </w:r>
              <w:r w:rsid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\* MERGEFORMAT </w:instrText>
              </w:r>
            </w:ins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ins w:id="2593" w:author="Autor"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separate"/>
              </w:r>
              <w:r w:rsidR="005F1B2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7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end"/>
              </w:r>
            </w:ins>
          </w:p>
        </w:tc>
      </w:tr>
      <w:tr w:rsidR="008400CF" w:rsidRPr="00F426CF" w14:paraId="65194F23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7E630BD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4E89F6D" w14:textId="1353C299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594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 xml:space="preserve">Boli </w:t>
            </w:r>
            <w:del w:id="2595" w:author="Autor">
              <w:r w:rsidR="00DE78B6" w:rsidRPr="00F426CF">
                <w:rPr>
                  <w:color w:val="000000"/>
                  <w:sz w:val="20"/>
                  <w:szCs w:val="20"/>
                </w:rPr>
                <w:delText>nárokované finančné prostriedky/</w:delText>
              </w:r>
            </w:del>
            <w:r>
              <w:rPr>
                <w:color w:val="000000"/>
                <w:sz w:val="20"/>
                <w:szCs w:val="20"/>
              </w:rPr>
              <w:t>d</w:t>
            </w:r>
            <w:r w:rsidRPr="00F426CF">
              <w:rPr>
                <w:color w:val="000000"/>
                <w:sz w:val="20"/>
                <w:szCs w:val="20"/>
              </w:rPr>
              <w:t>eklaro</w:t>
            </w:r>
            <w:r>
              <w:rPr>
                <w:color w:val="000000"/>
                <w:sz w:val="20"/>
                <w:szCs w:val="20"/>
              </w:rPr>
              <w:t>v</w:t>
            </w:r>
            <w:r w:rsidRPr="00F426CF">
              <w:rPr>
                <w:color w:val="000000"/>
                <w:sz w:val="20"/>
                <w:szCs w:val="20"/>
              </w:rPr>
              <w:t>ané výdavky v ŽoP doložené požadovanými dokladmi v zmysle podmienok stanovených RO a</w:t>
            </w:r>
            <w:r>
              <w:rPr>
                <w:color w:val="000000"/>
                <w:sz w:val="20"/>
                <w:szCs w:val="20"/>
              </w:rPr>
              <w:t> Zmluv</w:t>
            </w:r>
            <w:r w:rsidRPr="00F426CF">
              <w:rPr>
                <w:color w:val="000000"/>
                <w:sz w:val="20"/>
                <w:szCs w:val="20"/>
              </w:rPr>
              <w:t>ou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del w:id="2596" w:author="Autor">
              <w:r w:rsidR="00DE78B6" w:rsidRPr="00F426CF">
                <w:rPr>
                  <w:color w:val="000000"/>
                  <w:sz w:val="20"/>
                  <w:szCs w:val="20"/>
                </w:rPr>
                <w:delText>?</w:delText>
              </w:r>
            </w:del>
            <w:ins w:id="2597" w:author="Autor">
              <w:r w:rsidRPr="00F426CF">
                <w:rPr>
                  <w:color w:val="000000"/>
                  <w:sz w:val="20"/>
                  <w:szCs w:val="20"/>
                </w:rPr>
                <w:t>?</w:t>
              </w:r>
              <w:r w:rsidR="00243A3C" w:rsidRPr="00243A3C">
                <w:rPr>
                  <w:color w:val="000000"/>
                  <w:sz w:val="20"/>
                  <w:szCs w:val="20"/>
                  <w:vertAlign w:val="superscript"/>
                </w:rPr>
                <w:fldChar w:fldCharType="begin"/>
              </w:r>
              <w:r w:rsidR="00243A3C" w:rsidRPr="00243A3C">
                <w:rPr>
                  <w:color w:val="000000"/>
                  <w:sz w:val="20"/>
                  <w:szCs w:val="20"/>
                  <w:vertAlign w:val="superscript"/>
                </w:rPr>
                <w:instrText xml:space="preserve"> NOTEREF _Ref65827464 \h </w:instrText>
              </w:r>
              <w:r w:rsidR="00243A3C">
                <w:rPr>
                  <w:color w:val="000000"/>
                  <w:sz w:val="20"/>
                  <w:szCs w:val="20"/>
                  <w:vertAlign w:val="superscript"/>
                </w:rPr>
                <w:instrText xml:space="preserve"> \* MERGEFORMAT </w:instrText>
              </w:r>
            </w:ins>
            <w:r w:rsidR="00243A3C" w:rsidRPr="00243A3C">
              <w:rPr>
                <w:color w:val="000000"/>
                <w:sz w:val="20"/>
                <w:szCs w:val="20"/>
                <w:vertAlign w:val="superscript"/>
              </w:rPr>
            </w:r>
            <w:ins w:id="2598" w:author="Autor">
              <w:r w:rsidR="00243A3C" w:rsidRPr="00243A3C">
                <w:rPr>
                  <w:color w:val="000000"/>
                  <w:sz w:val="20"/>
                  <w:szCs w:val="20"/>
                  <w:vertAlign w:val="superscript"/>
                </w:rPr>
                <w:fldChar w:fldCharType="separate"/>
              </w:r>
              <w:r w:rsidR="00243A3C" w:rsidRPr="00243A3C">
                <w:rPr>
                  <w:color w:val="000000"/>
                  <w:sz w:val="20"/>
                  <w:szCs w:val="20"/>
                  <w:vertAlign w:val="superscript"/>
                </w:rPr>
                <w:t>15</w:t>
              </w:r>
              <w:r w:rsidR="00243A3C" w:rsidRPr="00243A3C">
                <w:rPr>
                  <w:color w:val="000000"/>
                  <w:sz w:val="20"/>
                  <w:szCs w:val="20"/>
                  <w:vertAlign w:val="superscript"/>
                </w:rPr>
                <w:fldChar w:fldCharType="end"/>
              </w:r>
            </w:ins>
          </w:p>
        </w:tc>
        <w:tc>
          <w:tcPr>
            <w:tcW w:w="571" w:type="dxa"/>
            <w:vAlign w:val="center"/>
            <w:hideMark/>
          </w:tcPr>
          <w:p w14:paraId="3B38DE2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FAE876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58D7E71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03890D7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1CE05890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6FDD30D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2964B54" w14:textId="52B726AD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599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Spĺňajú príslušné účtovné doklady predpísané náležitosti účtovného dokladu v zmysle § 10 zákona o účtovníctve (s výnimkou bodu f))?</w:t>
            </w:r>
            <w:ins w:id="2600" w:author="Autor">
              <w:r w:rsidR="00243A3C" w:rsidRPr="00243A3C">
                <w:rPr>
                  <w:color w:val="000000"/>
                  <w:sz w:val="20"/>
                  <w:szCs w:val="20"/>
                  <w:vertAlign w:val="superscript"/>
                </w:rPr>
                <w:t xml:space="preserve"> </w:t>
              </w:r>
              <w:r w:rsidR="00243A3C" w:rsidRPr="00243A3C">
                <w:rPr>
                  <w:color w:val="000000"/>
                  <w:sz w:val="20"/>
                  <w:szCs w:val="20"/>
                  <w:vertAlign w:val="superscript"/>
                </w:rPr>
                <w:fldChar w:fldCharType="begin"/>
              </w:r>
              <w:r w:rsidR="00243A3C" w:rsidRPr="00243A3C">
                <w:rPr>
                  <w:color w:val="000000"/>
                  <w:sz w:val="20"/>
                  <w:szCs w:val="20"/>
                  <w:vertAlign w:val="superscript"/>
                </w:rPr>
                <w:instrText xml:space="preserve"> NOTEREF _Ref65827464 \h </w:instrText>
              </w:r>
              <w:r w:rsidR="00243A3C">
                <w:rPr>
                  <w:color w:val="000000"/>
                  <w:sz w:val="20"/>
                  <w:szCs w:val="20"/>
                  <w:vertAlign w:val="superscript"/>
                </w:rPr>
                <w:instrText xml:space="preserve"> \* MERGEFORMAT </w:instrText>
              </w:r>
            </w:ins>
            <w:r w:rsidR="00243A3C" w:rsidRPr="00243A3C">
              <w:rPr>
                <w:color w:val="000000"/>
                <w:sz w:val="20"/>
                <w:szCs w:val="20"/>
                <w:vertAlign w:val="superscript"/>
              </w:rPr>
            </w:r>
            <w:ins w:id="2601" w:author="Autor">
              <w:r w:rsidR="00243A3C" w:rsidRPr="00243A3C">
                <w:rPr>
                  <w:color w:val="000000"/>
                  <w:sz w:val="20"/>
                  <w:szCs w:val="20"/>
                  <w:vertAlign w:val="superscript"/>
                </w:rPr>
                <w:fldChar w:fldCharType="separate"/>
              </w:r>
              <w:r w:rsidR="00243A3C" w:rsidRPr="00243A3C">
                <w:rPr>
                  <w:color w:val="000000"/>
                  <w:sz w:val="20"/>
                  <w:szCs w:val="20"/>
                  <w:vertAlign w:val="superscript"/>
                </w:rPr>
                <w:t>15</w:t>
              </w:r>
              <w:r w:rsidR="00243A3C" w:rsidRPr="00243A3C">
                <w:rPr>
                  <w:color w:val="000000"/>
                  <w:sz w:val="20"/>
                  <w:szCs w:val="20"/>
                  <w:vertAlign w:val="superscript"/>
                </w:rPr>
                <w:fldChar w:fldCharType="end"/>
              </w:r>
            </w:ins>
          </w:p>
        </w:tc>
        <w:tc>
          <w:tcPr>
            <w:tcW w:w="571" w:type="dxa"/>
            <w:vAlign w:val="center"/>
            <w:hideMark/>
          </w:tcPr>
          <w:p w14:paraId="7AD4926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80279A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201C08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843D21C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25E81C79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5B23E5D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20F5C84" w14:textId="1F14185C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602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Obsahuje faktúra náležitosti podľa § 74 zákona o DPH?</w:t>
            </w:r>
            <w:ins w:id="2603" w:author="Autor">
              <w:r w:rsidR="00243A3C" w:rsidRPr="00243A3C">
                <w:rPr>
                  <w:color w:val="000000"/>
                  <w:sz w:val="20"/>
                  <w:szCs w:val="20"/>
                  <w:vertAlign w:val="superscript"/>
                </w:rPr>
                <w:t xml:space="preserve"> </w:t>
              </w:r>
              <w:r w:rsidR="00243A3C" w:rsidRPr="00243A3C">
                <w:rPr>
                  <w:color w:val="000000"/>
                  <w:sz w:val="20"/>
                  <w:szCs w:val="20"/>
                  <w:vertAlign w:val="superscript"/>
                </w:rPr>
                <w:fldChar w:fldCharType="begin"/>
              </w:r>
              <w:r w:rsidR="00243A3C" w:rsidRPr="00243A3C">
                <w:rPr>
                  <w:color w:val="000000"/>
                  <w:sz w:val="20"/>
                  <w:szCs w:val="20"/>
                  <w:vertAlign w:val="superscript"/>
                </w:rPr>
                <w:instrText xml:space="preserve"> NOTEREF _Ref65827464 \h </w:instrText>
              </w:r>
              <w:r w:rsidR="00243A3C">
                <w:rPr>
                  <w:color w:val="000000"/>
                  <w:sz w:val="20"/>
                  <w:szCs w:val="20"/>
                  <w:vertAlign w:val="superscript"/>
                </w:rPr>
                <w:instrText xml:space="preserve"> \* MERGEFORMAT </w:instrText>
              </w:r>
            </w:ins>
            <w:r w:rsidR="00243A3C" w:rsidRPr="00243A3C">
              <w:rPr>
                <w:color w:val="000000"/>
                <w:sz w:val="20"/>
                <w:szCs w:val="20"/>
                <w:vertAlign w:val="superscript"/>
              </w:rPr>
            </w:r>
            <w:ins w:id="2604" w:author="Autor">
              <w:r w:rsidR="00243A3C" w:rsidRPr="00243A3C">
                <w:rPr>
                  <w:color w:val="000000"/>
                  <w:sz w:val="20"/>
                  <w:szCs w:val="20"/>
                  <w:vertAlign w:val="superscript"/>
                </w:rPr>
                <w:fldChar w:fldCharType="separate"/>
              </w:r>
              <w:r w:rsidR="00243A3C" w:rsidRPr="00243A3C">
                <w:rPr>
                  <w:color w:val="000000"/>
                  <w:sz w:val="20"/>
                  <w:szCs w:val="20"/>
                  <w:vertAlign w:val="superscript"/>
                </w:rPr>
                <w:t>15</w:t>
              </w:r>
              <w:r w:rsidR="00243A3C" w:rsidRPr="00243A3C">
                <w:rPr>
                  <w:color w:val="000000"/>
                  <w:sz w:val="20"/>
                  <w:szCs w:val="20"/>
                  <w:vertAlign w:val="superscript"/>
                </w:rPr>
                <w:fldChar w:fldCharType="end"/>
              </w:r>
            </w:ins>
          </w:p>
        </w:tc>
        <w:tc>
          <w:tcPr>
            <w:tcW w:w="571" w:type="dxa"/>
            <w:vAlign w:val="center"/>
            <w:hideMark/>
          </w:tcPr>
          <w:p w14:paraId="225CE88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15256B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ED4C39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360DC17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3DAC49F6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549917AF" w14:textId="3BC08EE7" w:rsidR="008400CF" w:rsidRPr="00F426CF" w:rsidRDefault="008400CF" w:rsidP="003957FC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</w:t>
            </w:r>
            <w:r w:rsidR="003957F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02E8A97" w14:textId="00E40BA3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605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 xml:space="preserve">Sú </w:t>
            </w:r>
            <w:del w:id="2606" w:author="Autor">
              <w:r w:rsidR="00DE78B6" w:rsidRPr="00F426CF">
                <w:rPr>
                  <w:color w:val="000000"/>
                  <w:sz w:val="20"/>
                  <w:szCs w:val="20"/>
                </w:rPr>
                <w:delText>nárokované finančné prostriedky/</w:delText>
              </w:r>
            </w:del>
            <w:r w:rsidRPr="00F426CF">
              <w:rPr>
                <w:color w:val="000000"/>
                <w:sz w:val="20"/>
                <w:szCs w:val="20"/>
              </w:rPr>
              <w:t>deklarované výdavky doložené dokladom o úhrade</w:t>
            </w:r>
            <w:del w:id="2607" w:author="Autor">
              <w:r w:rsidR="00DE78B6" w:rsidRPr="00F426CF">
                <w:rPr>
                  <w:color w:val="000000"/>
                  <w:sz w:val="20"/>
                  <w:szCs w:val="20"/>
                </w:rPr>
                <w:delText xml:space="preserve">? </w:delText>
              </w:r>
            </w:del>
            <w:ins w:id="2608" w:author="Autor">
              <w:r w:rsidRPr="00F426CF">
                <w:rPr>
                  <w:color w:val="000000"/>
                  <w:sz w:val="20"/>
                  <w:szCs w:val="20"/>
                </w:rPr>
                <w:t>?</w:t>
              </w:r>
              <w:r w:rsidR="00243A3C" w:rsidRPr="00243A3C">
                <w:rPr>
                  <w:color w:val="000000"/>
                  <w:sz w:val="20"/>
                  <w:szCs w:val="20"/>
                  <w:vertAlign w:val="superscript"/>
                </w:rPr>
                <w:fldChar w:fldCharType="begin"/>
              </w:r>
              <w:r w:rsidR="00243A3C" w:rsidRPr="00243A3C">
                <w:rPr>
                  <w:color w:val="000000"/>
                  <w:sz w:val="20"/>
                  <w:szCs w:val="20"/>
                  <w:vertAlign w:val="superscript"/>
                </w:rPr>
                <w:instrText xml:space="preserve"> NOTEREF _Ref65827464 \h </w:instrText>
              </w:r>
              <w:r w:rsidR="00243A3C">
                <w:rPr>
                  <w:color w:val="000000"/>
                  <w:sz w:val="20"/>
                  <w:szCs w:val="20"/>
                  <w:vertAlign w:val="superscript"/>
                </w:rPr>
                <w:instrText xml:space="preserve"> \* MERGEFORMAT </w:instrText>
              </w:r>
            </w:ins>
            <w:r w:rsidR="00243A3C" w:rsidRPr="00243A3C">
              <w:rPr>
                <w:color w:val="000000"/>
                <w:sz w:val="20"/>
                <w:szCs w:val="20"/>
                <w:vertAlign w:val="superscript"/>
              </w:rPr>
            </w:r>
            <w:ins w:id="2609" w:author="Autor">
              <w:r w:rsidR="00243A3C" w:rsidRPr="00243A3C">
                <w:rPr>
                  <w:color w:val="000000"/>
                  <w:sz w:val="20"/>
                  <w:szCs w:val="20"/>
                  <w:vertAlign w:val="superscript"/>
                </w:rPr>
                <w:fldChar w:fldCharType="separate"/>
              </w:r>
              <w:r w:rsidR="00243A3C" w:rsidRPr="00243A3C">
                <w:rPr>
                  <w:color w:val="000000"/>
                  <w:sz w:val="20"/>
                  <w:szCs w:val="20"/>
                  <w:vertAlign w:val="superscript"/>
                </w:rPr>
                <w:t>15</w:t>
              </w:r>
              <w:r w:rsidR="00243A3C" w:rsidRPr="00243A3C">
                <w:rPr>
                  <w:color w:val="000000"/>
                  <w:sz w:val="20"/>
                  <w:szCs w:val="20"/>
                  <w:vertAlign w:val="superscript"/>
                </w:rPr>
                <w:fldChar w:fldCharType="end"/>
              </w:r>
            </w:ins>
          </w:p>
        </w:tc>
        <w:tc>
          <w:tcPr>
            <w:tcW w:w="571" w:type="dxa"/>
            <w:vAlign w:val="center"/>
            <w:hideMark/>
          </w:tcPr>
          <w:p w14:paraId="6487798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C4F06F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ECBFFE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3256BFB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5F15654C" w14:textId="77777777" w:rsidTr="00675C58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159E2AAD" w14:textId="2C8DA583" w:rsidR="008400CF" w:rsidRPr="00F426CF" w:rsidRDefault="008400CF" w:rsidP="003957FC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6.</w:t>
            </w:r>
            <w:r w:rsidR="003957F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FD7ED2F" w14:textId="479F0E62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610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Boli dodržané všetky nasledovné podmienky v prípade úhrad výdavkov v hotovosti?</w:t>
            </w:r>
            <w:r w:rsidRPr="00F426CF">
              <w:rPr>
                <w:color w:val="000000"/>
                <w:sz w:val="20"/>
                <w:szCs w:val="20"/>
              </w:rPr>
              <w:br/>
              <w:t>- hotovostné platby za spotrebný materiál neprekročili jednotlivo sumu 500 EUR vrátane DPH,</w:t>
            </w:r>
            <w:r w:rsidRPr="00F426CF">
              <w:rPr>
                <w:color w:val="000000"/>
                <w:sz w:val="20"/>
                <w:szCs w:val="20"/>
              </w:rPr>
              <w:br/>
              <w:t>- maximálna hodnota realizovaných úhrad v hotovosti v jednom mesiaci nepresiahli 1 500 EUR vrátane DPH</w:t>
            </w:r>
            <w:del w:id="2611" w:author="Autor">
              <w:r w:rsidR="00DE78B6" w:rsidRPr="00F426CF">
                <w:rPr>
                  <w:color w:val="000000"/>
                  <w:sz w:val="20"/>
                  <w:szCs w:val="20"/>
                </w:rPr>
                <w:delText>.</w:delText>
              </w:r>
            </w:del>
            <w:ins w:id="2612" w:author="Autor">
              <w:r w:rsidRPr="00F426CF">
                <w:rPr>
                  <w:color w:val="000000"/>
                  <w:sz w:val="20"/>
                  <w:szCs w:val="20"/>
                </w:rPr>
                <w:t>.</w:t>
              </w:r>
              <w:r w:rsidR="00243A3C" w:rsidRPr="00243A3C">
                <w:rPr>
                  <w:color w:val="000000"/>
                  <w:sz w:val="20"/>
                  <w:szCs w:val="20"/>
                  <w:vertAlign w:val="superscript"/>
                </w:rPr>
                <w:fldChar w:fldCharType="begin"/>
              </w:r>
              <w:r w:rsidR="00243A3C" w:rsidRPr="00243A3C">
                <w:rPr>
                  <w:color w:val="000000"/>
                  <w:sz w:val="20"/>
                  <w:szCs w:val="20"/>
                  <w:vertAlign w:val="superscript"/>
                </w:rPr>
                <w:instrText xml:space="preserve"> NOTEREF _Ref65827464 \h </w:instrText>
              </w:r>
              <w:r w:rsidR="00243A3C">
                <w:rPr>
                  <w:color w:val="000000"/>
                  <w:sz w:val="20"/>
                  <w:szCs w:val="20"/>
                  <w:vertAlign w:val="superscript"/>
                </w:rPr>
                <w:instrText xml:space="preserve"> \* MERGEFORMAT </w:instrText>
              </w:r>
            </w:ins>
            <w:r w:rsidR="00243A3C" w:rsidRPr="00243A3C">
              <w:rPr>
                <w:color w:val="000000"/>
                <w:sz w:val="20"/>
                <w:szCs w:val="20"/>
                <w:vertAlign w:val="superscript"/>
              </w:rPr>
            </w:r>
            <w:ins w:id="2613" w:author="Autor">
              <w:r w:rsidR="00243A3C" w:rsidRPr="00243A3C">
                <w:rPr>
                  <w:color w:val="000000"/>
                  <w:sz w:val="20"/>
                  <w:szCs w:val="20"/>
                  <w:vertAlign w:val="superscript"/>
                </w:rPr>
                <w:fldChar w:fldCharType="separate"/>
              </w:r>
              <w:r w:rsidR="00243A3C" w:rsidRPr="00243A3C">
                <w:rPr>
                  <w:color w:val="000000"/>
                  <w:sz w:val="20"/>
                  <w:szCs w:val="20"/>
                  <w:vertAlign w:val="superscript"/>
                </w:rPr>
                <w:t>15</w:t>
              </w:r>
              <w:r w:rsidR="00243A3C" w:rsidRPr="00243A3C">
                <w:rPr>
                  <w:color w:val="000000"/>
                  <w:sz w:val="20"/>
                  <w:szCs w:val="20"/>
                  <w:vertAlign w:val="superscript"/>
                </w:rPr>
                <w:fldChar w:fldCharType="end"/>
              </w:r>
            </w:ins>
          </w:p>
        </w:tc>
        <w:tc>
          <w:tcPr>
            <w:tcW w:w="571" w:type="dxa"/>
            <w:vAlign w:val="center"/>
            <w:hideMark/>
          </w:tcPr>
          <w:p w14:paraId="49B3291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93B814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ADACC7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6E3E001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0BD17656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2DBF3C4" w14:textId="648E2DF3" w:rsidR="008400CF" w:rsidRPr="00F426CF" w:rsidRDefault="008400CF" w:rsidP="003957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</w:t>
            </w:r>
            <w:r w:rsidR="003957F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B239A44" w14:textId="3BF798D9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614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</w:t>
            </w:r>
            <w:del w:id="2615" w:author="Autor">
              <w:r w:rsidR="00DE78B6" w:rsidRPr="00F426CF">
                <w:rPr>
                  <w:color w:val="000000"/>
                  <w:sz w:val="20"/>
                  <w:szCs w:val="20"/>
                </w:rPr>
                <w:delText>?</w:delText>
              </w:r>
            </w:del>
            <w:ins w:id="2616" w:author="Autor">
              <w:r w:rsidRPr="00F426CF">
                <w:rPr>
                  <w:color w:val="000000"/>
                  <w:sz w:val="20"/>
                  <w:szCs w:val="20"/>
                </w:rPr>
                <w:t>?</w:t>
              </w:r>
              <w:r w:rsidR="00243A3C" w:rsidRPr="00243A3C">
                <w:rPr>
                  <w:color w:val="000000"/>
                  <w:sz w:val="20"/>
                  <w:szCs w:val="20"/>
                  <w:vertAlign w:val="superscript"/>
                </w:rPr>
                <w:fldChar w:fldCharType="begin"/>
              </w:r>
              <w:r w:rsidR="00243A3C" w:rsidRPr="00243A3C">
                <w:rPr>
                  <w:color w:val="000000"/>
                  <w:sz w:val="20"/>
                  <w:szCs w:val="20"/>
                  <w:vertAlign w:val="superscript"/>
                </w:rPr>
                <w:instrText xml:space="preserve"> NOTEREF _Ref65827464 \h </w:instrText>
              </w:r>
              <w:r w:rsidR="00243A3C">
                <w:rPr>
                  <w:color w:val="000000"/>
                  <w:sz w:val="20"/>
                  <w:szCs w:val="20"/>
                  <w:vertAlign w:val="superscript"/>
                </w:rPr>
                <w:instrText xml:space="preserve"> \* MERGEFORMAT </w:instrText>
              </w:r>
            </w:ins>
            <w:r w:rsidR="00243A3C" w:rsidRPr="00243A3C">
              <w:rPr>
                <w:color w:val="000000"/>
                <w:sz w:val="20"/>
                <w:szCs w:val="20"/>
                <w:vertAlign w:val="superscript"/>
              </w:rPr>
            </w:r>
            <w:ins w:id="2617" w:author="Autor">
              <w:r w:rsidR="00243A3C" w:rsidRPr="00243A3C">
                <w:rPr>
                  <w:color w:val="000000"/>
                  <w:sz w:val="20"/>
                  <w:szCs w:val="20"/>
                  <w:vertAlign w:val="superscript"/>
                </w:rPr>
                <w:fldChar w:fldCharType="separate"/>
              </w:r>
              <w:r w:rsidR="00243A3C" w:rsidRPr="00243A3C">
                <w:rPr>
                  <w:color w:val="000000"/>
                  <w:sz w:val="20"/>
                  <w:szCs w:val="20"/>
                  <w:vertAlign w:val="superscript"/>
                </w:rPr>
                <w:t>15</w:t>
              </w:r>
              <w:r w:rsidR="00243A3C" w:rsidRPr="00243A3C">
                <w:rPr>
                  <w:color w:val="000000"/>
                  <w:sz w:val="20"/>
                  <w:szCs w:val="20"/>
                  <w:vertAlign w:val="superscript"/>
                </w:rPr>
                <w:fldChar w:fldCharType="end"/>
              </w:r>
            </w:ins>
          </w:p>
        </w:tc>
        <w:tc>
          <w:tcPr>
            <w:tcW w:w="571" w:type="dxa"/>
            <w:vAlign w:val="center"/>
            <w:hideMark/>
          </w:tcPr>
          <w:p w14:paraId="7FE20A6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DB5FA3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94DFAD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F9D97B2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36EF35A3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7DB57FA7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7 - Ostatné výdavky - externé služby (outsourcing)</w:t>
            </w:r>
          </w:p>
        </w:tc>
      </w:tr>
      <w:tr w:rsidR="008400CF" w:rsidRPr="00F426CF" w14:paraId="58977AA0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11E96D62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431600CC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3E2974CA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7724BB0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56CE84C4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4BC82746" w14:textId="24AF9A92" w:rsidR="008400CF" w:rsidRPr="00F426CF" w:rsidRDefault="00DE78B6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2618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delText>2</w:delText>
              </w:r>
            </w:del>
            <w:ins w:id="2619" w:author="Autor">
              <w:r w:rsidR="008400CF"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begin"/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NOTEREF _Ref65827975 \h </w:instrText>
              </w:r>
              <w:r w:rsid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\* MERGEFORMAT </w:instrText>
              </w:r>
            </w:ins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ins w:id="2620" w:author="Autor"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separate"/>
              </w:r>
              <w:r w:rsidR="005F1B2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7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end"/>
              </w:r>
            </w:ins>
          </w:p>
        </w:tc>
      </w:tr>
      <w:tr w:rsidR="008400CF" w:rsidRPr="00F426CF" w14:paraId="26D241E9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6482FEE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A639533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621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Predložil prijímateľ preberací protokol o vykonaní príslušných aktivít, prác, resp. prezenčnú listinu, resp. iný obdobný dokument?</w:t>
            </w:r>
          </w:p>
        </w:tc>
        <w:tc>
          <w:tcPr>
            <w:tcW w:w="571" w:type="dxa"/>
            <w:vAlign w:val="center"/>
            <w:hideMark/>
          </w:tcPr>
          <w:p w14:paraId="395FBA4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8799C6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C71926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C0B413C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673DBED5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B375A70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5956FE0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622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71" w:type="dxa"/>
            <w:vAlign w:val="center"/>
            <w:hideMark/>
          </w:tcPr>
          <w:p w14:paraId="10F1C18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5998FF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F34B44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3F3B398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650DB06A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6CEF1E1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7.3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C223249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623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Predložil prijímateľ výstupy z poskytnutých služieb (napr. publikácie, posudky, analýzy, štúdie, správy z auditu, fotodokumentáciu)?</w:t>
            </w:r>
          </w:p>
        </w:tc>
        <w:tc>
          <w:tcPr>
            <w:tcW w:w="571" w:type="dxa"/>
            <w:vAlign w:val="center"/>
            <w:hideMark/>
          </w:tcPr>
          <w:p w14:paraId="16EFE36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BF49C5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21DD9D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E3A1393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2942F965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935AD52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7.4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B470252" w14:textId="65FE5AA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624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 xml:space="preserve">Sú </w:t>
            </w:r>
            <w:r>
              <w:rPr>
                <w:color w:val="000000"/>
                <w:sz w:val="20"/>
                <w:szCs w:val="20"/>
              </w:rPr>
              <w:t>služby/</w:t>
            </w:r>
            <w:r w:rsidRPr="00F426CF">
              <w:rPr>
                <w:color w:val="000000"/>
                <w:sz w:val="20"/>
                <w:szCs w:val="20"/>
              </w:rPr>
              <w:t>dodatočné služby zadané v súlade so zákonom o verejnom obstarávaní?</w:t>
            </w:r>
          </w:p>
        </w:tc>
        <w:tc>
          <w:tcPr>
            <w:tcW w:w="571" w:type="dxa"/>
            <w:vAlign w:val="center"/>
            <w:hideMark/>
          </w:tcPr>
          <w:p w14:paraId="6E30F45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71A341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34E81F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5DCF8D6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4B0E26AF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</w:tcPr>
          <w:p w14:paraId="4F761B30" w14:textId="78EEE305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7.5</w:t>
            </w:r>
          </w:p>
        </w:tc>
        <w:tc>
          <w:tcPr>
            <w:tcW w:w="4107" w:type="dxa"/>
            <w:gridSpan w:val="3"/>
            <w:vAlign w:val="center"/>
          </w:tcPr>
          <w:p w14:paraId="00FDE705" w14:textId="7FC98F6D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625" w:author="Autor">
                <w:pPr/>
              </w:pPrChange>
            </w:pPr>
            <w:r w:rsidRPr="00491FC2">
              <w:rPr>
                <w:color w:val="000000"/>
                <w:sz w:val="20"/>
                <w:szCs w:val="20"/>
              </w:rPr>
              <w:t xml:space="preserve">Bola v súvislosti s nárokovanými finančnými prostriedkami/deklarovanými výdavkami v ŽoP za </w:t>
            </w:r>
            <w:r>
              <w:rPr>
                <w:color w:val="000000"/>
                <w:sz w:val="20"/>
                <w:szCs w:val="20"/>
              </w:rPr>
              <w:t>služby/</w:t>
            </w:r>
            <w:r w:rsidRPr="00491FC2">
              <w:rPr>
                <w:color w:val="000000"/>
                <w:sz w:val="20"/>
                <w:szCs w:val="20"/>
              </w:rPr>
              <w:t>dodatočné služby vykonaná kontrola verejného obstarávania/obstarávania, a bolo v rámci záverov kontroly verejného obstarávania/</w:t>
            </w:r>
            <w:ins w:id="2626" w:author="Autor">
              <w:r>
                <w:rPr>
                  <w:color w:val="000000"/>
                  <w:sz w:val="20"/>
                  <w:szCs w:val="20"/>
                </w:rPr>
                <w:t xml:space="preserve"> </w:t>
              </w:r>
            </w:ins>
            <w:r w:rsidRPr="00491FC2">
              <w:rPr>
                <w:color w:val="000000"/>
                <w:sz w:val="20"/>
                <w:szCs w:val="20"/>
              </w:rPr>
              <w:t xml:space="preserve">obstarávania konštatované pripustenie </w:t>
            </w:r>
            <w:del w:id="2627" w:author="Autor">
              <w:r w:rsidR="00DE78B6" w:rsidRPr="00491FC2">
                <w:rPr>
                  <w:color w:val="000000"/>
                  <w:sz w:val="20"/>
                  <w:szCs w:val="20"/>
                </w:rPr>
                <w:delText>nárokovaných</w:delText>
              </w:r>
            </w:del>
            <w:ins w:id="2628" w:author="Autor">
              <w:r w:rsidRPr="00491FC2">
                <w:rPr>
                  <w:color w:val="000000"/>
                  <w:sz w:val="20"/>
                  <w:szCs w:val="20"/>
                </w:rPr>
                <w:t>nároko</w:t>
              </w:r>
              <w:r>
                <w:rPr>
                  <w:color w:val="000000"/>
                  <w:sz w:val="20"/>
                  <w:szCs w:val="20"/>
                </w:rPr>
                <w:t>-</w:t>
              </w:r>
              <w:r w:rsidRPr="00491FC2">
                <w:rPr>
                  <w:color w:val="000000"/>
                  <w:sz w:val="20"/>
                  <w:szCs w:val="20"/>
                </w:rPr>
                <w:t>vaných</w:t>
              </w:r>
            </w:ins>
            <w:r w:rsidRPr="00491FC2">
              <w:rPr>
                <w:color w:val="000000"/>
                <w:sz w:val="20"/>
                <w:szCs w:val="20"/>
              </w:rPr>
              <w:t xml:space="preserve"> finančných prostriedkov/deklarovaných výdavkov do financovania?</w:t>
            </w:r>
          </w:p>
        </w:tc>
        <w:tc>
          <w:tcPr>
            <w:tcW w:w="571" w:type="dxa"/>
            <w:vAlign w:val="center"/>
          </w:tcPr>
          <w:p w14:paraId="2794517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0006AB0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1ADC44F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F4E548C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8400CF" w:rsidRPr="00F426CF" w14:paraId="34DA1CBC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09664E65" w14:textId="5A456068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8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Finančné výdavky a</w:t>
            </w:r>
            <w:r>
              <w:rPr>
                <w:b/>
                <w:bCs/>
                <w:color w:val="FFFFFF"/>
                <w:sz w:val="22"/>
                <w:szCs w:val="22"/>
              </w:rPr>
              <w:t> 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>poplatky</w:t>
            </w:r>
          </w:p>
        </w:tc>
      </w:tr>
      <w:tr w:rsidR="008400CF" w:rsidRPr="00F426CF" w14:paraId="1BF28C2F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2E8D19EF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7628C428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14FA26AC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BAA5CF0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31BC55D4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21357C69" w14:textId="7290583C" w:rsidR="008400CF" w:rsidRPr="00F426CF" w:rsidRDefault="00DE78B6" w:rsidP="006D7D48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2629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delText>2</w:delText>
              </w:r>
            </w:del>
            <w:ins w:id="2630" w:author="Autor">
              <w:r w:rsidR="008400CF"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begin"/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NOTEREF _Ref65827975 \h </w:instrText>
              </w:r>
              <w:r w:rsid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\* MERGEFORMAT </w:instrText>
              </w:r>
            </w:ins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ins w:id="2631" w:author="Autor"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separate"/>
              </w:r>
              <w:r w:rsidR="005F1B2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7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end"/>
              </w:r>
            </w:ins>
          </w:p>
        </w:tc>
      </w:tr>
      <w:tr w:rsidR="008400CF" w:rsidRPr="00F426CF" w14:paraId="0C02AA75" w14:textId="77777777" w:rsidTr="00675C58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42F897DA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5E6698D" w14:textId="680AAB34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632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Predložil prijímateľ bankové výpisy dokladujúce ako výšku výdavkov tak aj ich uhradenie, prípadne iné dokumenty vystavené príslušnou bankovou inštitúciou,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ktorých je zjavná výška poplatkov za sledované obdobie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ich úhrada prijímateľom (napr. výdavky na zriadenie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vedenie účtov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finančné transakcie spojené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týmto účtom)?</w:t>
            </w:r>
          </w:p>
        </w:tc>
        <w:tc>
          <w:tcPr>
            <w:tcW w:w="571" w:type="dxa"/>
            <w:vAlign w:val="center"/>
            <w:hideMark/>
          </w:tcPr>
          <w:p w14:paraId="036C1A8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542210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4FAED8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9772CE9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158FA430" w14:textId="77777777" w:rsidTr="00675C58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5D520CBD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FBF9E61" w14:textId="38904734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633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Predložil prijímateľ bankové výpisy, výdavkové pokladničné doklady, potvrdení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zaplatení (pri poistení majetku aj zmluvu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poistení majetku), príp. iné obdobné dokumenty (napr. výpis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obchodného registra, zápis/výpis do/z katastra nehnuteľností, vydanie stavebného povolenia, notárske poplatky, výpis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registra trestov, poistenie majetku)?</w:t>
            </w:r>
          </w:p>
        </w:tc>
        <w:tc>
          <w:tcPr>
            <w:tcW w:w="571" w:type="dxa"/>
            <w:vAlign w:val="center"/>
            <w:hideMark/>
          </w:tcPr>
          <w:p w14:paraId="652BC26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ACE017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C1A614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B13E6F3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3DA71D74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429A89D9" w14:textId="67DE742C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9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Generovanie príjmov z</w:t>
            </w:r>
            <w:r>
              <w:rPr>
                <w:b/>
                <w:bCs/>
                <w:color w:val="FFFFFF"/>
                <w:sz w:val="22"/>
                <w:szCs w:val="22"/>
              </w:rPr>
              <w:t> 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>projektu</w:t>
            </w:r>
          </w:p>
        </w:tc>
      </w:tr>
      <w:tr w:rsidR="008400CF" w:rsidRPr="00F426CF" w14:paraId="0C059633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4F21B9E4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5BE535FF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03554D22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7A7CCE7D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210A9A02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2EC30E3A" w14:textId="2695D795" w:rsidR="008400CF" w:rsidRPr="00F426CF" w:rsidRDefault="00DE78B6" w:rsidP="006D7D48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2634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delText>2</w:delText>
              </w:r>
            </w:del>
            <w:ins w:id="2635" w:author="Autor">
              <w:r w:rsidR="008400CF"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begin"/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NOTEREF _Ref65827975 \h </w:instrText>
              </w:r>
              <w:r w:rsid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\* MERGEFORMAT </w:instrText>
              </w:r>
            </w:ins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ins w:id="2636" w:author="Autor"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separate"/>
              </w:r>
              <w:r w:rsidR="005F1B2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7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end"/>
              </w:r>
            </w:ins>
          </w:p>
        </w:tc>
      </w:tr>
      <w:tr w:rsidR="008400CF" w:rsidRPr="00F426CF" w14:paraId="6E18FFB7" w14:textId="77777777" w:rsidTr="008278FE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637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82"/>
          <w:trPrChange w:id="2638" w:author="Autor">
            <w:trPr>
              <w:gridAfter w:val="1"/>
              <w:wAfter w:w="8" w:type="dxa"/>
              <w:trHeight w:val="765"/>
            </w:trPr>
          </w:trPrChange>
        </w:trPr>
        <w:tc>
          <w:tcPr>
            <w:tcW w:w="1002" w:type="dxa"/>
            <w:vAlign w:val="center"/>
            <w:hideMark/>
            <w:tcPrChange w:id="2639" w:author="Autor">
              <w:tcPr>
                <w:tcW w:w="1002" w:type="dxa"/>
                <w:vAlign w:val="center"/>
                <w:hideMark/>
              </w:tcPr>
            </w:tcPrChange>
          </w:tcPr>
          <w:p w14:paraId="4D5FCECF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9.1</w:t>
            </w:r>
          </w:p>
        </w:tc>
        <w:tc>
          <w:tcPr>
            <w:tcW w:w="4107" w:type="dxa"/>
            <w:gridSpan w:val="3"/>
            <w:vAlign w:val="center"/>
            <w:hideMark/>
            <w:tcPrChange w:id="2640" w:author="Autor">
              <w:tcPr>
                <w:tcW w:w="4107" w:type="dxa"/>
                <w:gridSpan w:val="3"/>
                <w:vAlign w:val="center"/>
                <w:hideMark/>
              </w:tcPr>
            </w:tcPrChange>
          </w:tcPr>
          <w:p w14:paraId="6F8DC273" w14:textId="5C1BB9CA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641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Generuje projekt čisté príjmy (overiť napr. na základe účtovníctva prijímateľa)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zmysle článku 61 všeobecného nariadenia (nerelevantné pri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projektoch kde sa čistý príjem odpočítal paušálnou sadzbou)?</w:t>
            </w:r>
          </w:p>
        </w:tc>
        <w:tc>
          <w:tcPr>
            <w:tcW w:w="571" w:type="dxa"/>
            <w:vAlign w:val="center"/>
            <w:hideMark/>
            <w:tcPrChange w:id="2642" w:author="Autor">
              <w:tcPr>
                <w:tcW w:w="571" w:type="dxa"/>
                <w:vAlign w:val="center"/>
                <w:hideMark/>
              </w:tcPr>
            </w:tcPrChange>
          </w:tcPr>
          <w:p w14:paraId="2C699B2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70" w:type="dxa"/>
            <w:vAlign w:val="center"/>
            <w:hideMark/>
            <w:tcPrChange w:id="2643" w:author="Autor">
              <w:tcPr>
                <w:tcW w:w="570" w:type="dxa"/>
                <w:vAlign w:val="center"/>
                <w:hideMark/>
              </w:tcPr>
            </w:tcPrChange>
          </w:tcPr>
          <w:p w14:paraId="6A721E3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644" w:author="Autor">
              <w:tcPr>
                <w:tcW w:w="852" w:type="dxa"/>
                <w:vAlign w:val="center"/>
                <w:hideMark/>
              </w:tcPr>
            </w:tcPrChange>
          </w:tcPr>
          <w:p w14:paraId="36FE88F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645" w:author="Autor">
              <w:tcPr>
                <w:tcW w:w="1985" w:type="dxa"/>
                <w:vAlign w:val="center"/>
                <w:hideMark/>
              </w:tcPr>
            </w:tcPrChange>
          </w:tcPr>
          <w:p w14:paraId="5DD922CD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442A75F5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5017093D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9.2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ECA4972" w14:textId="45955614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646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Generuje projekt čisté príjmy (overiť napr. na základe účtovníctva prijímateľa)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zmysle článku 65 ods. 8 všeobecného nariadenia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boli tieto čisté príjmy zohľadnené najneskôr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čase predloženia žiadosti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platbu (s príznakom záverečná)?</w:t>
            </w:r>
          </w:p>
        </w:tc>
        <w:tc>
          <w:tcPr>
            <w:tcW w:w="571" w:type="dxa"/>
            <w:vAlign w:val="center"/>
            <w:hideMark/>
          </w:tcPr>
          <w:p w14:paraId="51705D8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EC1BA7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91B7C0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E725B6F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13C5AAE3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BFC2088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9.3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278C3CC" w14:textId="5D7C2440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647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Nárokuje si prijímateľ finančné prostriedky</w:t>
            </w:r>
            <w:del w:id="2648" w:author="Autor">
              <w:r w:rsidR="00DE78B6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r w:rsidRPr="00F426CF">
              <w:rPr>
                <w:color w:val="000000"/>
                <w:sz w:val="20"/>
                <w:szCs w:val="20"/>
              </w:rPr>
              <w:t>/ deklaruje oprávnené výdavky zodpovedajúce % výške finančnej medzery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6DFC1A0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B7FBC8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E71C371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D63ABE1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34EE0563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21397945" w14:textId="7E87A322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10 </w:t>
            </w:r>
            <w:r>
              <w:rPr>
                <w:b/>
                <w:bCs/>
                <w:color w:val="FFFFFF"/>
                <w:sz w:val="22"/>
                <w:szCs w:val="22"/>
              </w:rPr>
              <w:t xml:space="preserve">– </w:t>
            </w:r>
            <w:del w:id="2649" w:author="Autor">
              <w:r w:rsidR="00DE78B6" w:rsidRPr="00F426CF">
                <w:rPr>
                  <w:b/>
                  <w:bCs/>
                  <w:color w:val="FFFFFF"/>
                  <w:sz w:val="22"/>
                  <w:szCs w:val="22"/>
                </w:rPr>
                <w:delText>Hospodárnosť, efektívnosť, účelnosť a</w:delText>
              </w:r>
              <w:r w:rsidR="00DE78B6">
                <w:rPr>
                  <w:b/>
                  <w:bCs/>
                  <w:color w:val="FFFFFF"/>
                  <w:sz w:val="22"/>
                  <w:szCs w:val="22"/>
                </w:rPr>
                <w:delText> </w:delText>
              </w:r>
              <w:r w:rsidR="00DE78B6" w:rsidRPr="00F426CF">
                <w:rPr>
                  <w:b/>
                  <w:bCs/>
                  <w:color w:val="FFFFFF"/>
                  <w:sz w:val="22"/>
                  <w:szCs w:val="22"/>
                </w:rPr>
                <w:delText>účinnosť</w:delText>
              </w:r>
            </w:del>
            <w:ins w:id="2650" w:author="Autor">
              <w:r>
                <w:rPr>
                  <w:b/>
                  <w:bCs/>
                  <w:color w:val="FFFFFF"/>
                  <w:sz w:val="22"/>
                  <w:szCs w:val="22"/>
                </w:rPr>
                <w:t>Ú</w:t>
              </w:r>
              <w:r w:rsidRPr="00F426CF">
                <w:rPr>
                  <w:b/>
                  <w:bCs/>
                  <w:color w:val="FFFFFF"/>
                  <w:sz w:val="22"/>
                  <w:szCs w:val="22"/>
                </w:rPr>
                <w:t>činnosť</w:t>
              </w:r>
            </w:ins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 výdavkov</w:t>
            </w:r>
          </w:p>
        </w:tc>
      </w:tr>
      <w:tr w:rsidR="008400CF" w:rsidRPr="00F426CF" w14:paraId="78DF22B3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2A517F15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1385137C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73494121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C547AF5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2FFDFF78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3E3E58BD" w14:textId="348A412B" w:rsidR="008400CF" w:rsidRPr="00F426CF" w:rsidRDefault="00DE78B6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2651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delText>2</w:delText>
              </w:r>
            </w:del>
            <w:ins w:id="2652" w:author="Autor">
              <w:r w:rsidR="008400CF"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begin"/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NOTEREF _Ref65827975 \h </w:instrText>
              </w:r>
              <w:r w:rsid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\* MERGEFORMAT </w:instrText>
              </w:r>
            </w:ins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ins w:id="2653" w:author="Autor"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separate"/>
              </w:r>
              <w:r w:rsidR="005F1B2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7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end"/>
              </w:r>
            </w:ins>
          </w:p>
        </w:tc>
      </w:tr>
      <w:tr w:rsidR="001A775D" w:rsidRPr="00F426CF" w14:paraId="0C289520" w14:textId="77777777" w:rsidTr="001A775D">
        <w:trPr>
          <w:gridAfter w:val="1"/>
          <w:wAfter w:w="8" w:type="dxa"/>
          <w:trHeight w:val="300"/>
          <w:del w:id="2654" w:author="Autor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36F2E52A" w14:textId="77777777" w:rsidR="00DE78B6" w:rsidRPr="00F426CF" w:rsidRDefault="00DE78B6" w:rsidP="00F426CF">
            <w:pPr>
              <w:jc w:val="center"/>
              <w:rPr>
                <w:del w:id="2655" w:author="Autor"/>
                <w:b/>
                <w:bCs/>
                <w:color w:val="000000"/>
                <w:sz w:val="22"/>
                <w:szCs w:val="22"/>
              </w:rPr>
            </w:pPr>
            <w:del w:id="2656" w:author="Autor">
              <w:r w:rsidRPr="00F426CF">
                <w:rPr>
                  <w:b/>
                  <w:bCs/>
                  <w:color w:val="000000"/>
                  <w:sz w:val="22"/>
                  <w:szCs w:val="22"/>
                </w:rPr>
                <w:delText>10.1</w:delText>
              </w:r>
            </w:del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1F4E4E3B" w14:textId="77777777" w:rsidR="00DE78B6" w:rsidRPr="00F426CF" w:rsidRDefault="00DE78B6" w:rsidP="00F426CF">
            <w:pPr>
              <w:rPr>
                <w:del w:id="2657" w:author="Autor"/>
                <w:b/>
                <w:bCs/>
                <w:color w:val="000000"/>
                <w:sz w:val="22"/>
                <w:szCs w:val="22"/>
              </w:rPr>
            </w:pPr>
            <w:del w:id="2658" w:author="Autor">
              <w:r w:rsidRPr="00F426CF">
                <w:rPr>
                  <w:b/>
                  <w:bCs/>
                  <w:color w:val="000000"/>
                  <w:sz w:val="22"/>
                  <w:szCs w:val="22"/>
                </w:rPr>
                <w:delText>Hospodárnosť</w:delText>
              </w:r>
            </w:del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1A1BFC56" w14:textId="77777777" w:rsidR="00DE78B6" w:rsidRPr="00F426CF" w:rsidRDefault="00DE78B6" w:rsidP="00F426CF">
            <w:pPr>
              <w:rPr>
                <w:del w:id="2659" w:author="Autor"/>
                <w:b/>
                <w:bCs/>
                <w:color w:val="000000"/>
                <w:sz w:val="22"/>
                <w:szCs w:val="22"/>
              </w:rPr>
            </w:pPr>
            <w:del w:id="2660" w:author="Autor">
              <w:r w:rsidRPr="00F426CF"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3EAC2CFC" w14:textId="77777777" w:rsidR="00DE78B6" w:rsidRPr="00F426CF" w:rsidRDefault="00DE78B6" w:rsidP="00F426CF">
            <w:pPr>
              <w:rPr>
                <w:del w:id="2661" w:author="Autor"/>
                <w:b/>
                <w:bCs/>
                <w:color w:val="000000"/>
                <w:sz w:val="22"/>
                <w:szCs w:val="22"/>
              </w:rPr>
            </w:pPr>
            <w:del w:id="2662" w:author="Autor">
              <w:r w:rsidRPr="00F426CF"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6E468CCC" w14:textId="77777777" w:rsidR="00DE78B6" w:rsidRPr="00F426CF" w:rsidRDefault="00DE78B6" w:rsidP="00F426CF">
            <w:pPr>
              <w:rPr>
                <w:del w:id="2663" w:author="Autor"/>
                <w:b/>
                <w:bCs/>
                <w:color w:val="000000"/>
                <w:sz w:val="22"/>
                <w:szCs w:val="22"/>
              </w:rPr>
            </w:pPr>
            <w:del w:id="2664" w:author="Autor">
              <w:r w:rsidRPr="00F426CF"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2394525E" w14:textId="77777777" w:rsidR="00DE78B6" w:rsidRPr="00F426CF" w:rsidRDefault="00DE78B6" w:rsidP="00F426CF">
            <w:pPr>
              <w:rPr>
                <w:del w:id="2665" w:author="Autor"/>
                <w:b/>
                <w:bCs/>
                <w:color w:val="000000"/>
                <w:sz w:val="22"/>
                <w:szCs w:val="22"/>
              </w:rPr>
            </w:pPr>
            <w:del w:id="2666" w:author="Autor">
              <w:r w:rsidRPr="00F426CF"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</w:tr>
      <w:tr w:rsidR="00DE78B6" w:rsidRPr="00F426CF" w14:paraId="2C0C2BFF" w14:textId="77777777" w:rsidTr="00675C58">
        <w:trPr>
          <w:gridAfter w:val="1"/>
          <w:wAfter w:w="8" w:type="dxa"/>
          <w:trHeight w:val="510"/>
          <w:del w:id="2667" w:author="Autor"/>
        </w:trPr>
        <w:tc>
          <w:tcPr>
            <w:tcW w:w="1002" w:type="dxa"/>
            <w:vAlign w:val="center"/>
            <w:hideMark/>
          </w:tcPr>
          <w:p w14:paraId="0BEDB037" w14:textId="77777777" w:rsidR="00DE78B6" w:rsidRPr="00F426CF" w:rsidRDefault="00DE78B6" w:rsidP="00F426CF">
            <w:pPr>
              <w:jc w:val="center"/>
              <w:rPr>
                <w:del w:id="2668" w:author="Autor"/>
                <w:color w:val="000000"/>
                <w:sz w:val="20"/>
                <w:szCs w:val="20"/>
              </w:rPr>
            </w:pPr>
            <w:del w:id="2669" w:author="Autor">
              <w:r w:rsidRPr="00F426CF">
                <w:rPr>
                  <w:color w:val="000000"/>
                  <w:sz w:val="20"/>
                  <w:szCs w:val="20"/>
                </w:rPr>
                <w:delText>10.1.1</w:delText>
              </w:r>
            </w:del>
          </w:p>
        </w:tc>
        <w:tc>
          <w:tcPr>
            <w:tcW w:w="4107" w:type="dxa"/>
            <w:gridSpan w:val="3"/>
            <w:vAlign w:val="center"/>
            <w:hideMark/>
          </w:tcPr>
          <w:p w14:paraId="388DDB50" w14:textId="77777777" w:rsidR="00DE78B6" w:rsidRPr="00F426CF" w:rsidRDefault="00DE78B6" w:rsidP="00F426CF">
            <w:pPr>
              <w:rPr>
                <w:del w:id="2670" w:author="Autor"/>
                <w:color w:val="000000"/>
                <w:sz w:val="20"/>
                <w:szCs w:val="20"/>
              </w:rPr>
            </w:pPr>
            <w:del w:id="2671" w:author="Autor">
              <w:r w:rsidRPr="00F426CF">
                <w:rPr>
                  <w:color w:val="000000"/>
                  <w:sz w:val="20"/>
                  <w:szCs w:val="20"/>
                </w:rPr>
                <w:delText>Bola v</w:delText>
              </w:r>
              <w:r>
                <w:rPr>
                  <w:color w:val="000000"/>
                  <w:sz w:val="20"/>
                  <w:szCs w:val="20"/>
                </w:rPr>
                <w:delText> </w:delText>
              </w:r>
              <w:r w:rsidRPr="00F426CF">
                <w:rPr>
                  <w:color w:val="000000"/>
                  <w:sz w:val="20"/>
                  <w:szCs w:val="20"/>
                </w:rPr>
                <w:delText>súvislosti s</w:delText>
              </w:r>
              <w:r>
                <w:rPr>
                  <w:color w:val="000000"/>
                  <w:sz w:val="20"/>
                  <w:szCs w:val="20"/>
                </w:rPr>
                <w:delText> </w:delText>
              </w:r>
              <w:r w:rsidRPr="00F426CF">
                <w:rPr>
                  <w:color w:val="000000"/>
                  <w:sz w:val="20"/>
                  <w:szCs w:val="20"/>
                </w:rPr>
                <w:delText>nárokovanými finančnými prostriedkami/deklarovanými výdavkami v</w:delText>
              </w:r>
              <w:r>
                <w:rPr>
                  <w:color w:val="000000"/>
                  <w:sz w:val="20"/>
                  <w:szCs w:val="20"/>
                </w:rPr>
                <w:delText> </w:delText>
              </w:r>
              <w:r w:rsidRPr="00F426CF">
                <w:rPr>
                  <w:color w:val="000000"/>
                  <w:sz w:val="20"/>
                  <w:szCs w:val="20"/>
                </w:rPr>
                <w:delText xml:space="preserve">ŽoP vykonaná kontrola verejného obstarávania/obstarávania? </w:delText>
              </w:r>
            </w:del>
          </w:p>
        </w:tc>
        <w:tc>
          <w:tcPr>
            <w:tcW w:w="571" w:type="dxa"/>
            <w:vAlign w:val="center"/>
            <w:hideMark/>
          </w:tcPr>
          <w:p w14:paraId="352361C8" w14:textId="77777777" w:rsidR="00DE78B6" w:rsidRPr="00F426CF" w:rsidRDefault="00DE78B6" w:rsidP="00F426CF">
            <w:pPr>
              <w:rPr>
                <w:del w:id="2672" w:author="Autor"/>
                <w:color w:val="000000"/>
                <w:sz w:val="20"/>
                <w:szCs w:val="20"/>
              </w:rPr>
            </w:pPr>
            <w:del w:id="2673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70" w:type="dxa"/>
            <w:vAlign w:val="center"/>
            <w:hideMark/>
          </w:tcPr>
          <w:p w14:paraId="296B07B4" w14:textId="77777777" w:rsidR="00DE78B6" w:rsidRPr="00F426CF" w:rsidRDefault="00DE78B6" w:rsidP="00F426CF">
            <w:pPr>
              <w:rPr>
                <w:del w:id="2674" w:author="Autor"/>
                <w:color w:val="000000"/>
                <w:sz w:val="20"/>
                <w:szCs w:val="20"/>
              </w:rPr>
            </w:pPr>
            <w:del w:id="2675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852" w:type="dxa"/>
            <w:vAlign w:val="center"/>
            <w:hideMark/>
          </w:tcPr>
          <w:p w14:paraId="0A135A43" w14:textId="77777777" w:rsidR="00DE78B6" w:rsidRPr="00F426CF" w:rsidRDefault="00DE78B6" w:rsidP="00F426CF">
            <w:pPr>
              <w:rPr>
                <w:del w:id="2676" w:author="Autor"/>
                <w:color w:val="000000"/>
                <w:sz w:val="20"/>
                <w:szCs w:val="20"/>
              </w:rPr>
            </w:pPr>
            <w:del w:id="2677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985" w:type="dxa"/>
            <w:vAlign w:val="center"/>
            <w:hideMark/>
          </w:tcPr>
          <w:p w14:paraId="237A75F6" w14:textId="77777777" w:rsidR="00DE78B6" w:rsidRPr="00F426CF" w:rsidRDefault="00DE78B6" w:rsidP="00F426CF">
            <w:pPr>
              <w:jc w:val="both"/>
              <w:rPr>
                <w:del w:id="2678" w:author="Autor"/>
                <w:b/>
                <w:bCs/>
                <w:color w:val="000000"/>
              </w:rPr>
            </w:pPr>
            <w:del w:id="2679" w:author="Autor">
              <w:r w:rsidRPr="00F426CF"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DE78B6" w:rsidRPr="00F426CF" w14:paraId="08CE0A4B" w14:textId="77777777" w:rsidTr="00675C58">
        <w:trPr>
          <w:gridAfter w:val="1"/>
          <w:wAfter w:w="8" w:type="dxa"/>
          <w:trHeight w:val="510"/>
          <w:del w:id="2680" w:author="Autor"/>
        </w:trPr>
        <w:tc>
          <w:tcPr>
            <w:tcW w:w="1002" w:type="dxa"/>
            <w:vAlign w:val="center"/>
            <w:hideMark/>
          </w:tcPr>
          <w:p w14:paraId="6A009001" w14:textId="77777777" w:rsidR="00DE78B6" w:rsidRPr="00F426CF" w:rsidRDefault="00DE78B6" w:rsidP="00F426CF">
            <w:pPr>
              <w:jc w:val="center"/>
              <w:rPr>
                <w:del w:id="2681" w:author="Autor"/>
                <w:color w:val="000000"/>
                <w:sz w:val="20"/>
                <w:szCs w:val="20"/>
              </w:rPr>
            </w:pPr>
            <w:del w:id="2682" w:author="Autor">
              <w:r w:rsidRPr="00F426CF">
                <w:rPr>
                  <w:color w:val="000000"/>
                  <w:sz w:val="20"/>
                  <w:szCs w:val="20"/>
                </w:rPr>
                <w:delText>10.1.2</w:delText>
              </w:r>
            </w:del>
          </w:p>
        </w:tc>
        <w:tc>
          <w:tcPr>
            <w:tcW w:w="4107" w:type="dxa"/>
            <w:gridSpan w:val="3"/>
            <w:vAlign w:val="center"/>
            <w:hideMark/>
          </w:tcPr>
          <w:p w14:paraId="32A1634F" w14:textId="77777777" w:rsidR="00DE78B6" w:rsidRPr="00F426CF" w:rsidRDefault="00DE78B6" w:rsidP="00F426CF">
            <w:pPr>
              <w:rPr>
                <w:del w:id="2683" w:author="Autor"/>
                <w:color w:val="000000"/>
                <w:sz w:val="20"/>
                <w:szCs w:val="20"/>
              </w:rPr>
            </w:pPr>
            <w:del w:id="2684" w:author="Autor">
              <w:r w:rsidRPr="00F426CF">
                <w:rPr>
                  <w:color w:val="000000"/>
                  <w:sz w:val="20"/>
                  <w:szCs w:val="20"/>
                </w:rPr>
                <w:delText>Je v</w:delText>
              </w:r>
              <w:r>
                <w:rPr>
                  <w:color w:val="000000"/>
                  <w:sz w:val="20"/>
                  <w:szCs w:val="20"/>
                </w:rPr>
                <w:delText> </w:delText>
              </w:r>
              <w:r w:rsidRPr="00F426CF">
                <w:rPr>
                  <w:color w:val="000000"/>
                  <w:sz w:val="20"/>
                  <w:szCs w:val="20"/>
                </w:rPr>
                <w:delText xml:space="preserve">rámci záverov kontroly verejného obstarávania/obstarávania konštatované pripustenie nárokovaných finančných prostriedkov/deklarovaných výdavkov do financovania? </w:delText>
              </w:r>
            </w:del>
          </w:p>
        </w:tc>
        <w:tc>
          <w:tcPr>
            <w:tcW w:w="571" w:type="dxa"/>
            <w:vAlign w:val="center"/>
            <w:hideMark/>
          </w:tcPr>
          <w:p w14:paraId="746BAB95" w14:textId="77777777" w:rsidR="00DE78B6" w:rsidRPr="00F426CF" w:rsidRDefault="00DE78B6" w:rsidP="00F426CF">
            <w:pPr>
              <w:rPr>
                <w:del w:id="2685" w:author="Autor"/>
                <w:color w:val="000000"/>
                <w:sz w:val="20"/>
                <w:szCs w:val="20"/>
              </w:rPr>
            </w:pPr>
            <w:del w:id="2686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70" w:type="dxa"/>
            <w:vAlign w:val="center"/>
            <w:hideMark/>
          </w:tcPr>
          <w:p w14:paraId="61A263D2" w14:textId="77777777" w:rsidR="00DE78B6" w:rsidRPr="00F426CF" w:rsidRDefault="00DE78B6" w:rsidP="00F426CF">
            <w:pPr>
              <w:rPr>
                <w:del w:id="2687" w:author="Autor"/>
                <w:color w:val="000000"/>
                <w:sz w:val="20"/>
                <w:szCs w:val="20"/>
              </w:rPr>
            </w:pPr>
            <w:del w:id="2688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852" w:type="dxa"/>
            <w:vAlign w:val="center"/>
            <w:hideMark/>
          </w:tcPr>
          <w:p w14:paraId="2DDC5053" w14:textId="77777777" w:rsidR="00DE78B6" w:rsidRPr="00F426CF" w:rsidRDefault="00DE78B6" w:rsidP="00F426CF">
            <w:pPr>
              <w:rPr>
                <w:del w:id="2689" w:author="Autor"/>
                <w:color w:val="000000"/>
                <w:sz w:val="20"/>
                <w:szCs w:val="20"/>
              </w:rPr>
            </w:pPr>
            <w:del w:id="2690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985" w:type="dxa"/>
            <w:vAlign w:val="center"/>
            <w:hideMark/>
          </w:tcPr>
          <w:p w14:paraId="78023C3E" w14:textId="77777777" w:rsidR="00DE78B6" w:rsidRPr="00F426CF" w:rsidRDefault="00DE78B6" w:rsidP="00F426CF">
            <w:pPr>
              <w:jc w:val="both"/>
              <w:rPr>
                <w:del w:id="2691" w:author="Autor"/>
                <w:b/>
                <w:bCs/>
                <w:color w:val="000000"/>
              </w:rPr>
            </w:pPr>
            <w:del w:id="2692" w:author="Autor">
              <w:r w:rsidRPr="00F426CF"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DE78B6" w:rsidRPr="00F426CF" w14:paraId="25125FCA" w14:textId="77777777" w:rsidTr="00675C58">
        <w:trPr>
          <w:gridAfter w:val="1"/>
          <w:wAfter w:w="8" w:type="dxa"/>
          <w:trHeight w:val="765"/>
          <w:del w:id="2693" w:author="Autor"/>
        </w:trPr>
        <w:tc>
          <w:tcPr>
            <w:tcW w:w="1002" w:type="dxa"/>
            <w:vAlign w:val="center"/>
            <w:hideMark/>
          </w:tcPr>
          <w:p w14:paraId="636D84C9" w14:textId="77777777" w:rsidR="00DE78B6" w:rsidRPr="00F426CF" w:rsidRDefault="00DE78B6" w:rsidP="00F426CF">
            <w:pPr>
              <w:jc w:val="center"/>
              <w:rPr>
                <w:del w:id="2694" w:author="Autor"/>
                <w:color w:val="000000"/>
                <w:sz w:val="20"/>
                <w:szCs w:val="20"/>
              </w:rPr>
            </w:pPr>
            <w:del w:id="2695" w:author="Autor">
              <w:r w:rsidRPr="00F426CF">
                <w:rPr>
                  <w:color w:val="000000"/>
                  <w:sz w:val="20"/>
                  <w:szCs w:val="20"/>
                </w:rPr>
                <w:delText>10.1.3</w:delText>
              </w:r>
            </w:del>
          </w:p>
        </w:tc>
        <w:tc>
          <w:tcPr>
            <w:tcW w:w="4107" w:type="dxa"/>
            <w:gridSpan w:val="3"/>
            <w:vAlign w:val="center"/>
            <w:hideMark/>
          </w:tcPr>
          <w:p w14:paraId="7B8BECEE" w14:textId="77777777" w:rsidR="00DE78B6" w:rsidRPr="00F426CF" w:rsidRDefault="00DE78B6" w:rsidP="00F426CF">
            <w:pPr>
              <w:rPr>
                <w:del w:id="2696" w:author="Autor"/>
                <w:color w:val="000000"/>
                <w:sz w:val="20"/>
                <w:szCs w:val="20"/>
              </w:rPr>
            </w:pPr>
            <w:del w:id="2697" w:author="Autor">
              <w:r w:rsidRPr="00F426CF">
                <w:rPr>
                  <w:color w:val="000000"/>
                  <w:sz w:val="20"/>
                  <w:szCs w:val="20"/>
                </w:rPr>
                <w:delText>Bola správne vyčíslená hodnota nárokovaných finančných prostriedkov/deklarovaných výdavkov s</w:delText>
              </w:r>
              <w:r>
                <w:rPr>
                  <w:color w:val="000000"/>
                  <w:sz w:val="20"/>
                  <w:szCs w:val="20"/>
                </w:rPr>
                <w:delText> </w:delText>
              </w:r>
              <w:r w:rsidRPr="00F426CF">
                <w:rPr>
                  <w:color w:val="000000"/>
                  <w:sz w:val="20"/>
                  <w:szCs w:val="20"/>
                </w:rPr>
                <w:delText>ohľadom na uloženú finančnú korekciu za nedostatky pri verejnom obstarávaní/obstarávaní, resp. inú finančnú korekciu?</w:delText>
              </w:r>
            </w:del>
          </w:p>
        </w:tc>
        <w:tc>
          <w:tcPr>
            <w:tcW w:w="571" w:type="dxa"/>
            <w:vAlign w:val="center"/>
            <w:hideMark/>
          </w:tcPr>
          <w:p w14:paraId="420D6577" w14:textId="77777777" w:rsidR="00DE78B6" w:rsidRPr="00F426CF" w:rsidRDefault="00DE78B6" w:rsidP="00F426CF">
            <w:pPr>
              <w:rPr>
                <w:del w:id="2698" w:author="Autor"/>
                <w:color w:val="000000"/>
                <w:sz w:val="20"/>
                <w:szCs w:val="20"/>
              </w:rPr>
            </w:pPr>
            <w:del w:id="2699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70" w:type="dxa"/>
            <w:vAlign w:val="center"/>
            <w:hideMark/>
          </w:tcPr>
          <w:p w14:paraId="16FA5B94" w14:textId="77777777" w:rsidR="00DE78B6" w:rsidRPr="00F426CF" w:rsidRDefault="00DE78B6" w:rsidP="00F426CF">
            <w:pPr>
              <w:rPr>
                <w:del w:id="2700" w:author="Autor"/>
                <w:color w:val="000000"/>
                <w:sz w:val="20"/>
                <w:szCs w:val="20"/>
              </w:rPr>
            </w:pPr>
            <w:del w:id="2701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852" w:type="dxa"/>
            <w:vAlign w:val="center"/>
            <w:hideMark/>
          </w:tcPr>
          <w:p w14:paraId="1D97EBF9" w14:textId="77777777" w:rsidR="00DE78B6" w:rsidRPr="00F426CF" w:rsidRDefault="00DE78B6" w:rsidP="00F426CF">
            <w:pPr>
              <w:rPr>
                <w:del w:id="2702" w:author="Autor"/>
                <w:color w:val="000000"/>
                <w:sz w:val="20"/>
                <w:szCs w:val="20"/>
              </w:rPr>
            </w:pPr>
            <w:del w:id="2703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985" w:type="dxa"/>
            <w:vAlign w:val="center"/>
            <w:hideMark/>
          </w:tcPr>
          <w:p w14:paraId="68447391" w14:textId="77777777" w:rsidR="00DE78B6" w:rsidRPr="00F426CF" w:rsidRDefault="00DE78B6" w:rsidP="00F426CF">
            <w:pPr>
              <w:jc w:val="both"/>
              <w:rPr>
                <w:del w:id="2704" w:author="Autor"/>
                <w:b/>
                <w:bCs/>
                <w:color w:val="000000"/>
              </w:rPr>
            </w:pPr>
            <w:del w:id="2705" w:author="Autor">
              <w:r w:rsidRPr="00F426CF"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DE78B6" w:rsidRPr="00F426CF" w14:paraId="2B2CEBDB" w14:textId="77777777" w:rsidTr="00675C58">
        <w:trPr>
          <w:gridAfter w:val="1"/>
          <w:wAfter w:w="8" w:type="dxa"/>
          <w:trHeight w:val="510"/>
          <w:del w:id="2706" w:author="Autor"/>
        </w:trPr>
        <w:tc>
          <w:tcPr>
            <w:tcW w:w="1002" w:type="dxa"/>
            <w:vAlign w:val="center"/>
            <w:hideMark/>
          </w:tcPr>
          <w:p w14:paraId="4CF18141" w14:textId="77777777" w:rsidR="00DE78B6" w:rsidRPr="00F426CF" w:rsidRDefault="00DE78B6" w:rsidP="00F426CF">
            <w:pPr>
              <w:jc w:val="center"/>
              <w:rPr>
                <w:del w:id="2707" w:author="Autor"/>
                <w:color w:val="000000"/>
                <w:sz w:val="20"/>
                <w:szCs w:val="20"/>
              </w:rPr>
            </w:pPr>
            <w:del w:id="2708" w:author="Autor">
              <w:r w:rsidRPr="00F426CF">
                <w:rPr>
                  <w:color w:val="000000"/>
                  <w:sz w:val="20"/>
                  <w:szCs w:val="20"/>
                </w:rPr>
                <w:delText>10.1.4</w:delText>
              </w:r>
            </w:del>
          </w:p>
        </w:tc>
        <w:tc>
          <w:tcPr>
            <w:tcW w:w="4107" w:type="dxa"/>
            <w:gridSpan w:val="3"/>
            <w:vAlign w:val="center"/>
            <w:hideMark/>
          </w:tcPr>
          <w:p w14:paraId="67F86F48" w14:textId="77777777" w:rsidR="00DE78B6" w:rsidRPr="00F426CF" w:rsidRDefault="00DE78B6" w:rsidP="00F426CF">
            <w:pPr>
              <w:rPr>
                <w:del w:id="2709" w:author="Autor"/>
                <w:color w:val="000000"/>
                <w:sz w:val="20"/>
                <w:szCs w:val="20"/>
              </w:rPr>
            </w:pPr>
            <w:del w:id="2710" w:author="Autor">
              <w:r w:rsidRPr="00F426CF">
                <w:rPr>
                  <w:color w:val="000000"/>
                  <w:sz w:val="20"/>
                  <w:szCs w:val="20"/>
                </w:rPr>
                <w:delText>Sú nárokované finančné prostriedky/deklarované výdavky projektu primerané, t.j. zodpovedajú obvyklým cenám v</w:delText>
              </w:r>
              <w:r>
                <w:rPr>
                  <w:color w:val="000000"/>
                  <w:sz w:val="20"/>
                  <w:szCs w:val="20"/>
                </w:rPr>
                <w:delText> </w:delText>
              </w:r>
              <w:r w:rsidRPr="00F426CF">
                <w:rPr>
                  <w:color w:val="000000"/>
                  <w:sz w:val="20"/>
                  <w:szCs w:val="20"/>
                </w:rPr>
                <w:delText>danom mieste a</w:delText>
              </w:r>
              <w:r>
                <w:rPr>
                  <w:color w:val="000000"/>
                  <w:sz w:val="20"/>
                  <w:szCs w:val="20"/>
                </w:rPr>
                <w:delText> </w:delText>
              </w:r>
              <w:r w:rsidRPr="00F426CF">
                <w:rPr>
                  <w:color w:val="000000"/>
                  <w:sz w:val="20"/>
                  <w:szCs w:val="20"/>
                </w:rPr>
                <w:delText xml:space="preserve">čase? </w:delText>
              </w:r>
            </w:del>
          </w:p>
        </w:tc>
        <w:tc>
          <w:tcPr>
            <w:tcW w:w="571" w:type="dxa"/>
            <w:vAlign w:val="center"/>
            <w:hideMark/>
          </w:tcPr>
          <w:p w14:paraId="40D200BC" w14:textId="77777777" w:rsidR="00DE78B6" w:rsidRPr="00F426CF" w:rsidRDefault="00DE78B6" w:rsidP="00F426CF">
            <w:pPr>
              <w:rPr>
                <w:del w:id="2711" w:author="Autor"/>
                <w:color w:val="000000"/>
                <w:sz w:val="20"/>
                <w:szCs w:val="20"/>
              </w:rPr>
            </w:pPr>
            <w:del w:id="2712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70" w:type="dxa"/>
            <w:vAlign w:val="center"/>
            <w:hideMark/>
          </w:tcPr>
          <w:p w14:paraId="5373157F" w14:textId="77777777" w:rsidR="00DE78B6" w:rsidRPr="00F426CF" w:rsidRDefault="00DE78B6" w:rsidP="00F426CF">
            <w:pPr>
              <w:rPr>
                <w:del w:id="2713" w:author="Autor"/>
                <w:color w:val="000000"/>
                <w:sz w:val="20"/>
                <w:szCs w:val="20"/>
              </w:rPr>
            </w:pPr>
            <w:del w:id="2714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852" w:type="dxa"/>
            <w:vAlign w:val="center"/>
            <w:hideMark/>
          </w:tcPr>
          <w:p w14:paraId="010C83E1" w14:textId="77777777" w:rsidR="00DE78B6" w:rsidRPr="00F426CF" w:rsidRDefault="00DE78B6" w:rsidP="00F426CF">
            <w:pPr>
              <w:rPr>
                <w:del w:id="2715" w:author="Autor"/>
                <w:color w:val="000000"/>
                <w:sz w:val="20"/>
                <w:szCs w:val="20"/>
              </w:rPr>
            </w:pPr>
            <w:del w:id="2716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985" w:type="dxa"/>
            <w:vAlign w:val="center"/>
            <w:hideMark/>
          </w:tcPr>
          <w:p w14:paraId="582C00F0" w14:textId="77777777" w:rsidR="00DE78B6" w:rsidRPr="00F426CF" w:rsidRDefault="00DE78B6" w:rsidP="00F426CF">
            <w:pPr>
              <w:jc w:val="both"/>
              <w:rPr>
                <w:del w:id="2717" w:author="Autor"/>
                <w:b/>
                <w:bCs/>
                <w:color w:val="000000"/>
              </w:rPr>
            </w:pPr>
            <w:del w:id="2718" w:author="Autor">
              <w:r w:rsidRPr="00F426CF"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DE78B6" w:rsidRPr="00F426CF" w14:paraId="62F405F4" w14:textId="77777777" w:rsidTr="00675C58">
        <w:trPr>
          <w:gridAfter w:val="1"/>
          <w:wAfter w:w="8" w:type="dxa"/>
          <w:trHeight w:val="510"/>
          <w:del w:id="2719" w:author="Autor"/>
        </w:trPr>
        <w:tc>
          <w:tcPr>
            <w:tcW w:w="1002" w:type="dxa"/>
            <w:vAlign w:val="center"/>
          </w:tcPr>
          <w:p w14:paraId="7560E861" w14:textId="77777777" w:rsidR="00DE78B6" w:rsidRPr="00F426CF" w:rsidRDefault="00DE78B6" w:rsidP="00F426CF">
            <w:pPr>
              <w:jc w:val="center"/>
              <w:rPr>
                <w:del w:id="2720" w:author="Autor"/>
                <w:color w:val="000000"/>
                <w:sz w:val="20"/>
                <w:szCs w:val="20"/>
              </w:rPr>
            </w:pPr>
            <w:del w:id="2721" w:author="Autor">
              <w:r>
                <w:rPr>
                  <w:color w:val="000000"/>
                  <w:sz w:val="20"/>
                  <w:szCs w:val="20"/>
                </w:rPr>
                <w:delText>10.1.5</w:delText>
              </w:r>
            </w:del>
          </w:p>
        </w:tc>
        <w:tc>
          <w:tcPr>
            <w:tcW w:w="4107" w:type="dxa"/>
            <w:gridSpan w:val="3"/>
            <w:vAlign w:val="center"/>
          </w:tcPr>
          <w:p w14:paraId="21BFB771" w14:textId="77777777" w:rsidR="00DE78B6" w:rsidRPr="00F426CF" w:rsidRDefault="00DE78B6" w:rsidP="00F426CF">
            <w:pPr>
              <w:rPr>
                <w:del w:id="2722" w:author="Autor"/>
                <w:color w:val="000000"/>
                <w:sz w:val="20"/>
                <w:szCs w:val="20"/>
              </w:rPr>
            </w:pPr>
            <w:del w:id="2723" w:author="Autor">
              <w:r>
                <w:rPr>
                  <w:color w:val="000000"/>
                  <w:sz w:val="20"/>
                  <w:szCs w:val="20"/>
                </w:rPr>
                <w:delText>Boli výdavky prijímateľa vynaložené v správnom čase, vhodnom množstve a kvalite?</w:delText>
              </w:r>
            </w:del>
          </w:p>
        </w:tc>
        <w:tc>
          <w:tcPr>
            <w:tcW w:w="571" w:type="dxa"/>
            <w:vAlign w:val="center"/>
          </w:tcPr>
          <w:p w14:paraId="52ED3A99" w14:textId="77777777" w:rsidR="00DE78B6" w:rsidRPr="00F426CF" w:rsidRDefault="00DE78B6" w:rsidP="00F426CF">
            <w:pPr>
              <w:rPr>
                <w:del w:id="2724" w:author="Autor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71EDE389" w14:textId="77777777" w:rsidR="00DE78B6" w:rsidRPr="00F426CF" w:rsidRDefault="00DE78B6" w:rsidP="00F426CF">
            <w:pPr>
              <w:rPr>
                <w:del w:id="2725" w:author="Autor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4E3EE472" w14:textId="77777777" w:rsidR="00DE78B6" w:rsidRPr="00F426CF" w:rsidRDefault="00DE78B6" w:rsidP="00F426CF">
            <w:pPr>
              <w:rPr>
                <w:del w:id="2726" w:author="Autor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DCED5FC" w14:textId="77777777" w:rsidR="00DE78B6" w:rsidRPr="00F426CF" w:rsidRDefault="00DE78B6" w:rsidP="00F426CF">
            <w:pPr>
              <w:jc w:val="both"/>
              <w:rPr>
                <w:del w:id="2727" w:author="Autor"/>
                <w:b/>
                <w:bCs/>
                <w:color w:val="000000"/>
              </w:rPr>
            </w:pPr>
          </w:p>
        </w:tc>
      </w:tr>
      <w:tr w:rsidR="001A775D" w:rsidRPr="00F426CF" w14:paraId="6F4E98CC" w14:textId="77777777" w:rsidTr="001A775D">
        <w:trPr>
          <w:gridAfter w:val="1"/>
          <w:wAfter w:w="8" w:type="dxa"/>
          <w:trHeight w:val="300"/>
          <w:del w:id="2728" w:author="Autor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46954093" w14:textId="77777777" w:rsidR="00DE78B6" w:rsidRPr="00F426CF" w:rsidRDefault="00DE78B6" w:rsidP="00F426CF">
            <w:pPr>
              <w:jc w:val="center"/>
              <w:rPr>
                <w:del w:id="2729" w:author="Autor"/>
                <w:b/>
                <w:bCs/>
                <w:color w:val="000000"/>
                <w:sz w:val="22"/>
                <w:szCs w:val="22"/>
              </w:rPr>
            </w:pPr>
            <w:del w:id="2730" w:author="Autor">
              <w:r w:rsidRPr="00F426CF">
                <w:rPr>
                  <w:b/>
                  <w:bCs/>
                  <w:color w:val="000000"/>
                  <w:sz w:val="22"/>
                  <w:szCs w:val="22"/>
                </w:rPr>
                <w:delText>10.2</w:delText>
              </w:r>
            </w:del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66DB268F" w14:textId="77777777" w:rsidR="00DE78B6" w:rsidRPr="00F426CF" w:rsidRDefault="00DE78B6" w:rsidP="00F426CF">
            <w:pPr>
              <w:rPr>
                <w:del w:id="2731" w:author="Autor"/>
                <w:b/>
                <w:bCs/>
                <w:color w:val="000000"/>
                <w:sz w:val="22"/>
                <w:szCs w:val="22"/>
              </w:rPr>
            </w:pPr>
            <w:moveFromRangeStart w:id="2732" w:author="Autor" w:name="move70408827"/>
            <w:moveFrom w:id="2733" w:author="Autor">
              <w:r w:rsidRPr="00F426CF">
                <w:rPr>
                  <w:b/>
                  <w:bCs/>
                  <w:color w:val="000000"/>
                  <w:sz w:val="22"/>
                  <w:szCs w:val="22"/>
                </w:rPr>
                <w:t>Efektívnosť</w:t>
              </w:r>
            </w:moveFrom>
            <w:moveFromRangeEnd w:id="2732"/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00633004" w14:textId="77777777" w:rsidR="00DE78B6" w:rsidRPr="00F426CF" w:rsidRDefault="00DE78B6" w:rsidP="00F426CF">
            <w:pPr>
              <w:rPr>
                <w:del w:id="2734" w:author="Autor"/>
                <w:b/>
                <w:bCs/>
                <w:color w:val="000000"/>
                <w:sz w:val="22"/>
                <w:szCs w:val="22"/>
              </w:rPr>
            </w:pPr>
            <w:del w:id="2735" w:author="Autor">
              <w:r w:rsidRPr="00F426CF"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7835CACA" w14:textId="77777777" w:rsidR="00DE78B6" w:rsidRPr="00F426CF" w:rsidRDefault="00DE78B6" w:rsidP="00F426CF">
            <w:pPr>
              <w:rPr>
                <w:del w:id="2736" w:author="Autor"/>
                <w:b/>
                <w:bCs/>
                <w:color w:val="000000"/>
                <w:sz w:val="22"/>
                <w:szCs w:val="22"/>
              </w:rPr>
            </w:pPr>
            <w:del w:id="2737" w:author="Autor">
              <w:r w:rsidRPr="00F426CF"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42B19036" w14:textId="77777777" w:rsidR="00DE78B6" w:rsidRPr="00F426CF" w:rsidRDefault="00DE78B6" w:rsidP="00F426CF">
            <w:pPr>
              <w:rPr>
                <w:del w:id="2738" w:author="Autor"/>
                <w:b/>
                <w:bCs/>
                <w:color w:val="000000"/>
                <w:sz w:val="22"/>
                <w:szCs w:val="22"/>
              </w:rPr>
            </w:pPr>
            <w:del w:id="2739" w:author="Autor">
              <w:r w:rsidRPr="00F426CF"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30F62DFA" w14:textId="77777777" w:rsidR="00DE78B6" w:rsidRPr="00F426CF" w:rsidRDefault="00DE78B6" w:rsidP="00F426CF">
            <w:pPr>
              <w:rPr>
                <w:del w:id="2740" w:author="Autor"/>
                <w:b/>
                <w:bCs/>
                <w:color w:val="000000"/>
                <w:sz w:val="22"/>
                <w:szCs w:val="22"/>
              </w:rPr>
            </w:pPr>
            <w:del w:id="2741" w:author="Autor">
              <w:r w:rsidRPr="00F426CF"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</w:tr>
      <w:tr w:rsidR="00DE78B6" w:rsidRPr="00F426CF" w14:paraId="76DE8679" w14:textId="77777777" w:rsidTr="00675C58">
        <w:trPr>
          <w:gridAfter w:val="1"/>
          <w:wAfter w:w="8" w:type="dxa"/>
          <w:trHeight w:val="510"/>
          <w:del w:id="2742" w:author="Autor"/>
        </w:trPr>
        <w:tc>
          <w:tcPr>
            <w:tcW w:w="1002" w:type="dxa"/>
            <w:vAlign w:val="center"/>
            <w:hideMark/>
          </w:tcPr>
          <w:p w14:paraId="3548C72A" w14:textId="77777777" w:rsidR="00DE78B6" w:rsidRPr="00F426CF" w:rsidRDefault="00DE78B6" w:rsidP="00F426CF">
            <w:pPr>
              <w:jc w:val="center"/>
              <w:rPr>
                <w:del w:id="2743" w:author="Autor"/>
                <w:color w:val="000000"/>
                <w:sz w:val="20"/>
                <w:szCs w:val="20"/>
              </w:rPr>
            </w:pPr>
            <w:del w:id="2744" w:author="Autor">
              <w:r w:rsidRPr="00F426CF">
                <w:rPr>
                  <w:color w:val="000000"/>
                  <w:sz w:val="20"/>
                  <w:szCs w:val="20"/>
                </w:rPr>
                <w:delText>10.2.1</w:delText>
              </w:r>
            </w:del>
          </w:p>
        </w:tc>
        <w:tc>
          <w:tcPr>
            <w:tcW w:w="4107" w:type="dxa"/>
            <w:gridSpan w:val="3"/>
            <w:vAlign w:val="center"/>
            <w:hideMark/>
          </w:tcPr>
          <w:p w14:paraId="440D763E" w14:textId="77777777" w:rsidR="00DE78B6" w:rsidRPr="00F426CF" w:rsidRDefault="00DE78B6" w:rsidP="00942A88">
            <w:pPr>
              <w:rPr>
                <w:del w:id="2745" w:author="Autor"/>
                <w:color w:val="000000"/>
                <w:sz w:val="20"/>
                <w:szCs w:val="20"/>
              </w:rPr>
            </w:pPr>
            <w:del w:id="2746" w:author="Autor">
              <w:r w:rsidRPr="00F426CF">
                <w:rPr>
                  <w:color w:val="000000"/>
                  <w:sz w:val="20"/>
                  <w:szCs w:val="20"/>
                </w:rPr>
                <w:delText xml:space="preserve">Je výstup, na ktorý bol vynaložený výdavok primeraný vynaloženým finančným prostriedkom, t.j. bola dodržaná zásada „value for </w:delText>
              </w:r>
              <w:r w:rsidR="00867111">
                <w:rPr>
                  <w:color w:val="000000"/>
                  <w:sz w:val="20"/>
                  <w:szCs w:val="20"/>
                </w:rPr>
                <w:delText>m</w:delText>
              </w:r>
              <w:r>
                <w:rPr>
                  <w:color w:val="000000"/>
                  <w:sz w:val="20"/>
                  <w:szCs w:val="20"/>
                </w:rPr>
                <w:delText>oney</w:delText>
              </w:r>
              <w:r w:rsidRPr="00F426CF">
                <w:rPr>
                  <w:color w:val="000000"/>
                  <w:sz w:val="20"/>
                  <w:szCs w:val="20"/>
                </w:rPr>
                <w:delText>/hodnota za peniaze“?</w:delText>
              </w:r>
            </w:del>
          </w:p>
        </w:tc>
        <w:tc>
          <w:tcPr>
            <w:tcW w:w="571" w:type="dxa"/>
            <w:vAlign w:val="center"/>
            <w:hideMark/>
          </w:tcPr>
          <w:p w14:paraId="537DF626" w14:textId="77777777" w:rsidR="00DE78B6" w:rsidRPr="00F426CF" w:rsidRDefault="00DE78B6" w:rsidP="00F426CF">
            <w:pPr>
              <w:rPr>
                <w:del w:id="2747" w:author="Autor"/>
                <w:color w:val="000000"/>
                <w:sz w:val="20"/>
                <w:szCs w:val="20"/>
              </w:rPr>
            </w:pPr>
            <w:del w:id="2748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70" w:type="dxa"/>
            <w:vAlign w:val="center"/>
            <w:hideMark/>
          </w:tcPr>
          <w:p w14:paraId="2258F08A" w14:textId="77777777" w:rsidR="00DE78B6" w:rsidRPr="00F426CF" w:rsidRDefault="00DE78B6" w:rsidP="00F426CF">
            <w:pPr>
              <w:rPr>
                <w:del w:id="2749" w:author="Autor"/>
                <w:color w:val="000000"/>
                <w:sz w:val="20"/>
                <w:szCs w:val="20"/>
              </w:rPr>
            </w:pPr>
            <w:del w:id="2750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852" w:type="dxa"/>
            <w:vAlign w:val="center"/>
            <w:hideMark/>
          </w:tcPr>
          <w:p w14:paraId="4910A4B7" w14:textId="77777777" w:rsidR="00DE78B6" w:rsidRPr="00F426CF" w:rsidRDefault="00DE78B6" w:rsidP="00F426CF">
            <w:pPr>
              <w:rPr>
                <w:del w:id="2751" w:author="Autor"/>
                <w:color w:val="000000"/>
                <w:sz w:val="20"/>
                <w:szCs w:val="20"/>
              </w:rPr>
            </w:pPr>
            <w:del w:id="2752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985" w:type="dxa"/>
            <w:vAlign w:val="center"/>
            <w:hideMark/>
          </w:tcPr>
          <w:p w14:paraId="1E8BDE5E" w14:textId="77777777" w:rsidR="00DE78B6" w:rsidRPr="00F426CF" w:rsidRDefault="00DE78B6" w:rsidP="00F426CF">
            <w:pPr>
              <w:jc w:val="both"/>
              <w:rPr>
                <w:del w:id="2753" w:author="Autor"/>
                <w:b/>
                <w:bCs/>
                <w:color w:val="000000"/>
              </w:rPr>
            </w:pPr>
            <w:del w:id="2754" w:author="Autor">
              <w:r w:rsidRPr="00F426CF"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1A775D" w:rsidRPr="00F426CF" w14:paraId="64B4FDFB" w14:textId="77777777" w:rsidTr="001A775D">
        <w:trPr>
          <w:gridAfter w:val="1"/>
          <w:wAfter w:w="8" w:type="dxa"/>
          <w:trHeight w:val="300"/>
          <w:del w:id="2755" w:author="Autor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51D9D75A" w14:textId="77777777" w:rsidR="00DE78B6" w:rsidRPr="00F426CF" w:rsidRDefault="00DE78B6" w:rsidP="00F426CF">
            <w:pPr>
              <w:jc w:val="center"/>
              <w:rPr>
                <w:del w:id="2756" w:author="Autor"/>
                <w:b/>
                <w:bCs/>
                <w:color w:val="000000"/>
                <w:sz w:val="22"/>
                <w:szCs w:val="22"/>
              </w:rPr>
            </w:pPr>
            <w:del w:id="2757" w:author="Autor">
              <w:r w:rsidRPr="00F426CF">
                <w:rPr>
                  <w:b/>
                  <w:bCs/>
                  <w:color w:val="000000"/>
                  <w:sz w:val="22"/>
                  <w:szCs w:val="22"/>
                </w:rPr>
                <w:delText>10.3</w:delText>
              </w:r>
            </w:del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2D277A3A" w14:textId="77777777" w:rsidR="00DE78B6" w:rsidRPr="00F426CF" w:rsidRDefault="00DE78B6" w:rsidP="00F426CF">
            <w:pPr>
              <w:rPr>
                <w:del w:id="2758" w:author="Autor"/>
                <w:b/>
                <w:bCs/>
                <w:color w:val="000000"/>
                <w:sz w:val="22"/>
                <w:szCs w:val="22"/>
              </w:rPr>
            </w:pPr>
            <w:del w:id="2759" w:author="Autor">
              <w:r w:rsidRPr="00F426CF">
                <w:rPr>
                  <w:b/>
                  <w:bCs/>
                  <w:color w:val="000000"/>
                  <w:sz w:val="22"/>
                  <w:szCs w:val="22"/>
                </w:rPr>
                <w:delText>Účelnosť</w:delText>
              </w:r>
            </w:del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5E88D770" w14:textId="77777777" w:rsidR="00DE78B6" w:rsidRPr="00F426CF" w:rsidRDefault="00DE78B6" w:rsidP="00F426CF">
            <w:pPr>
              <w:rPr>
                <w:del w:id="2760" w:author="Autor"/>
                <w:b/>
                <w:bCs/>
                <w:color w:val="000000"/>
                <w:sz w:val="22"/>
                <w:szCs w:val="22"/>
              </w:rPr>
            </w:pPr>
            <w:del w:id="2761" w:author="Autor">
              <w:r w:rsidRPr="00F426CF"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42BDD1C2" w14:textId="77777777" w:rsidR="00DE78B6" w:rsidRPr="00F426CF" w:rsidRDefault="00DE78B6" w:rsidP="00F426CF">
            <w:pPr>
              <w:rPr>
                <w:del w:id="2762" w:author="Autor"/>
                <w:b/>
                <w:bCs/>
                <w:color w:val="000000"/>
                <w:sz w:val="22"/>
                <w:szCs w:val="22"/>
              </w:rPr>
            </w:pPr>
            <w:del w:id="2763" w:author="Autor">
              <w:r w:rsidRPr="00F426CF"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0724D2CD" w14:textId="77777777" w:rsidR="00DE78B6" w:rsidRPr="00F426CF" w:rsidRDefault="00DE78B6" w:rsidP="00F426CF">
            <w:pPr>
              <w:rPr>
                <w:del w:id="2764" w:author="Autor"/>
                <w:b/>
                <w:bCs/>
                <w:color w:val="000000"/>
                <w:sz w:val="22"/>
                <w:szCs w:val="22"/>
              </w:rPr>
            </w:pPr>
            <w:del w:id="2765" w:author="Autor">
              <w:r w:rsidRPr="00F426CF"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2AB7B55A" w14:textId="77777777" w:rsidR="00DE78B6" w:rsidRPr="00F426CF" w:rsidRDefault="00DE78B6" w:rsidP="00F426CF">
            <w:pPr>
              <w:rPr>
                <w:del w:id="2766" w:author="Autor"/>
                <w:b/>
                <w:bCs/>
                <w:color w:val="000000"/>
                <w:sz w:val="22"/>
                <w:szCs w:val="22"/>
              </w:rPr>
            </w:pPr>
            <w:del w:id="2767" w:author="Autor">
              <w:r w:rsidRPr="00F426CF">
                <w:rPr>
                  <w:b/>
                  <w:bCs/>
                  <w:color w:val="000000"/>
                  <w:sz w:val="22"/>
                  <w:szCs w:val="22"/>
                </w:rPr>
                <w:delText> </w:delText>
              </w:r>
            </w:del>
          </w:p>
        </w:tc>
      </w:tr>
      <w:tr w:rsidR="00DE78B6" w:rsidRPr="00F426CF" w14:paraId="3BFF1BE3" w14:textId="77777777" w:rsidTr="00675C58">
        <w:trPr>
          <w:gridAfter w:val="1"/>
          <w:wAfter w:w="8" w:type="dxa"/>
          <w:trHeight w:val="510"/>
          <w:del w:id="2768" w:author="Autor"/>
        </w:trPr>
        <w:tc>
          <w:tcPr>
            <w:tcW w:w="1002" w:type="dxa"/>
            <w:vAlign w:val="center"/>
            <w:hideMark/>
          </w:tcPr>
          <w:p w14:paraId="0E80808B" w14:textId="77777777" w:rsidR="00DE78B6" w:rsidRPr="00F426CF" w:rsidRDefault="00DE78B6" w:rsidP="00F426CF">
            <w:pPr>
              <w:jc w:val="center"/>
              <w:rPr>
                <w:del w:id="2769" w:author="Autor"/>
                <w:color w:val="000000"/>
                <w:sz w:val="20"/>
                <w:szCs w:val="20"/>
              </w:rPr>
            </w:pPr>
            <w:del w:id="2770" w:author="Autor">
              <w:r w:rsidRPr="00F426CF">
                <w:rPr>
                  <w:color w:val="000000"/>
                  <w:sz w:val="20"/>
                  <w:szCs w:val="20"/>
                </w:rPr>
                <w:delText>10.3.1</w:delText>
              </w:r>
            </w:del>
          </w:p>
        </w:tc>
        <w:tc>
          <w:tcPr>
            <w:tcW w:w="4107" w:type="dxa"/>
            <w:gridSpan w:val="3"/>
            <w:vAlign w:val="center"/>
            <w:hideMark/>
          </w:tcPr>
          <w:p w14:paraId="72D01FB9" w14:textId="77777777" w:rsidR="00DE78B6" w:rsidRPr="00F426CF" w:rsidRDefault="00DE78B6" w:rsidP="00CB5667">
            <w:pPr>
              <w:rPr>
                <w:del w:id="2771" w:author="Autor"/>
                <w:color w:val="000000"/>
                <w:sz w:val="20"/>
                <w:szCs w:val="20"/>
              </w:rPr>
            </w:pPr>
            <w:del w:id="2772" w:author="Autor">
              <w:r w:rsidRPr="00F426CF">
                <w:rPr>
                  <w:color w:val="000000"/>
                  <w:sz w:val="20"/>
                  <w:szCs w:val="20"/>
                </w:rPr>
                <w:delText>Je preukázan</w:delText>
              </w:r>
              <w:r>
                <w:rPr>
                  <w:color w:val="000000"/>
                  <w:sz w:val="20"/>
                  <w:szCs w:val="20"/>
                </w:rPr>
                <w:delText xml:space="preserve">ý vzťah medzi určeným účelom </w:delText>
              </w:r>
              <w:r w:rsidRPr="00F426CF">
                <w:rPr>
                  <w:color w:val="000000"/>
                  <w:sz w:val="20"/>
                  <w:szCs w:val="20"/>
                </w:rPr>
                <w:delText>nárokovaných finančných prostriedkov</w:delText>
              </w:r>
              <w:r>
                <w:rPr>
                  <w:color w:val="000000"/>
                  <w:sz w:val="20"/>
                  <w:szCs w:val="20"/>
                </w:rPr>
                <w:delText xml:space="preserve"> a skutočným účelom použitia </w:delText>
              </w:r>
              <w:r w:rsidRPr="00F426CF">
                <w:rPr>
                  <w:color w:val="000000"/>
                  <w:sz w:val="20"/>
                  <w:szCs w:val="20"/>
                </w:rPr>
                <w:delText>finančných prostriedkov</w:delText>
              </w:r>
              <w:r>
                <w:rPr>
                  <w:color w:val="000000"/>
                  <w:sz w:val="20"/>
                  <w:szCs w:val="20"/>
                </w:rPr>
                <w:delText xml:space="preserve"> na základe </w:delText>
              </w:r>
              <w:r w:rsidRPr="00F426CF">
                <w:rPr>
                  <w:color w:val="000000"/>
                  <w:sz w:val="20"/>
                  <w:szCs w:val="20"/>
                </w:rPr>
                <w:delText>deklarovaných výdavkov na projekt</w:delText>
              </w:r>
              <w:r>
                <w:rPr>
                  <w:color w:val="000000"/>
                  <w:sz w:val="20"/>
                  <w:szCs w:val="20"/>
                </w:rPr>
                <w:delText>?</w:delText>
              </w:r>
              <w:r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</w:p>
        </w:tc>
        <w:tc>
          <w:tcPr>
            <w:tcW w:w="571" w:type="dxa"/>
            <w:vAlign w:val="center"/>
            <w:hideMark/>
          </w:tcPr>
          <w:p w14:paraId="355DE422" w14:textId="77777777" w:rsidR="00DE78B6" w:rsidRPr="00F426CF" w:rsidRDefault="00DE78B6" w:rsidP="00F426CF">
            <w:pPr>
              <w:rPr>
                <w:del w:id="2773" w:author="Autor"/>
                <w:color w:val="000000"/>
                <w:sz w:val="20"/>
                <w:szCs w:val="20"/>
              </w:rPr>
            </w:pPr>
            <w:del w:id="2774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70" w:type="dxa"/>
            <w:vAlign w:val="center"/>
            <w:hideMark/>
          </w:tcPr>
          <w:p w14:paraId="6E05C3CA" w14:textId="77777777" w:rsidR="00DE78B6" w:rsidRPr="00F426CF" w:rsidRDefault="00DE78B6" w:rsidP="00F426CF">
            <w:pPr>
              <w:rPr>
                <w:del w:id="2775" w:author="Autor"/>
                <w:color w:val="000000"/>
                <w:sz w:val="20"/>
                <w:szCs w:val="20"/>
              </w:rPr>
            </w:pPr>
            <w:del w:id="2776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852" w:type="dxa"/>
            <w:vAlign w:val="center"/>
            <w:hideMark/>
          </w:tcPr>
          <w:p w14:paraId="6E351B9C" w14:textId="77777777" w:rsidR="00DE78B6" w:rsidRPr="00F426CF" w:rsidRDefault="00DE78B6" w:rsidP="00F426CF">
            <w:pPr>
              <w:rPr>
                <w:del w:id="2777" w:author="Autor"/>
                <w:color w:val="000000"/>
                <w:sz w:val="20"/>
                <w:szCs w:val="20"/>
              </w:rPr>
            </w:pPr>
            <w:del w:id="2778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985" w:type="dxa"/>
            <w:vAlign w:val="center"/>
            <w:hideMark/>
          </w:tcPr>
          <w:p w14:paraId="06711A00" w14:textId="77777777" w:rsidR="00DE78B6" w:rsidRPr="00F426CF" w:rsidRDefault="00DE78B6" w:rsidP="00F426CF">
            <w:pPr>
              <w:jc w:val="both"/>
              <w:rPr>
                <w:del w:id="2779" w:author="Autor"/>
                <w:b/>
                <w:bCs/>
                <w:color w:val="000000"/>
              </w:rPr>
            </w:pPr>
            <w:del w:id="2780" w:author="Autor">
              <w:r w:rsidRPr="00F426CF"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DE78B6" w:rsidRPr="00F426CF" w14:paraId="41987042" w14:textId="77777777" w:rsidTr="00675C58">
        <w:trPr>
          <w:gridAfter w:val="1"/>
          <w:wAfter w:w="8" w:type="dxa"/>
          <w:trHeight w:val="510"/>
          <w:del w:id="2781" w:author="Autor"/>
        </w:trPr>
        <w:tc>
          <w:tcPr>
            <w:tcW w:w="1002" w:type="dxa"/>
            <w:vAlign w:val="center"/>
          </w:tcPr>
          <w:p w14:paraId="44DD9B8C" w14:textId="77777777" w:rsidR="00DE78B6" w:rsidRPr="00F426CF" w:rsidRDefault="00DE78B6" w:rsidP="00F426CF">
            <w:pPr>
              <w:jc w:val="center"/>
              <w:rPr>
                <w:del w:id="2782" w:author="Autor"/>
                <w:color w:val="000000"/>
                <w:sz w:val="20"/>
                <w:szCs w:val="20"/>
              </w:rPr>
            </w:pPr>
            <w:del w:id="2783" w:author="Autor">
              <w:r>
                <w:rPr>
                  <w:color w:val="000000"/>
                  <w:sz w:val="20"/>
                  <w:szCs w:val="20"/>
                </w:rPr>
                <w:delText>10.3.2</w:delText>
              </w:r>
            </w:del>
          </w:p>
        </w:tc>
        <w:tc>
          <w:tcPr>
            <w:tcW w:w="4107" w:type="dxa"/>
            <w:gridSpan w:val="3"/>
            <w:vAlign w:val="center"/>
          </w:tcPr>
          <w:p w14:paraId="04A519A9" w14:textId="77777777" w:rsidR="00DE78B6" w:rsidRPr="00F426CF" w:rsidRDefault="00DE78B6" w:rsidP="0053124D">
            <w:pPr>
              <w:rPr>
                <w:del w:id="2784" w:author="Autor"/>
                <w:color w:val="000000"/>
                <w:sz w:val="20"/>
                <w:szCs w:val="20"/>
              </w:rPr>
            </w:pPr>
            <w:del w:id="2785" w:author="Autor">
              <w:r>
                <w:rPr>
                  <w:color w:val="000000"/>
                  <w:sz w:val="20"/>
                  <w:szCs w:val="20"/>
                </w:rPr>
                <w:delText>Je preukázaná nevyhnutnosť deklarovaných výdavkov na projekt?</w:delText>
              </w:r>
            </w:del>
          </w:p>
        </w:tc>
        <w:tc>
          <w:tcPr>
            <w:tcW w:w="571" w:type="dxa"/>
            <w:vAlign w:val="center"/>
          </w:tcPr>
          <w:p w14:paraId="4CD62D07" w14:textId="77777777" w:rsidR="00DE78B6" w:rsidRPr="00F426CF" w:rsidRDefault="00DE78B6" w:rsidP="00F426CF">
            <w:pPr>
              <w:rPr>
                <w:del w:id="2786" w:author="Autor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4F8A4E11" w14:textId="77777777" w:rsidR="00DE78B6" w:rsidRPr="00F426CF" w:rsidRDefault="00DE78B6" w:rsidP="00F426CF">
            <w:pPr>
              <w:rPr>
                <w:del w:id="2787" w:author="Autor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07E1CAEE" w14:textId="77777777" w:rsidR="00DE78B6" w:rsidRPr="00F426CF" w:rsidRDefault="00DE78B6" w:rsidP="00F426CF">
            <w:pPr>
              <w:rPr>
                <w:del w:id="2788" w:author="Autor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C32BD63" w14:textId="77777777" w:rsidR="00DE78B6" w:rsidRPr="00F426CF" w:rsidRDefault="00DE78B6" w:rsidP="00F426CF">
            <w:pPr>
              <w:jc w:val="both"/>
              <w:rPr>
                <w:del w:id="2789" w:author="Autor"/>
                <w:b/>
                <w:bCs/>
                <w:color w:val="000000"/>
              </w:rPr>
            </w:pPr>
          </w:p>
        </w:tc>
      </w:tr>
      <w:tr w:rsidR="008400CF" w:rsidRPr="00F426CF" w14:paraId="67D5FB90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23431747" w14:textId="10176008" w:rsidR="008400CF" w:rsidRPr="00F426CF" w:rsidRDefault="008400CF" w:rsidP="008400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10.</w:t>
            </w:r>
            <w:del w:id="2790" w:author="Autor">
              <w:r w:rsidR="00DE78B6" w:rsidRPr="00F426CF">
                <w:rPr>
                  <w:b/>
                  <w:bCs/>
                  <w:color w:val="000000"/>
                  <w:sz w:val="22"/>
                  <w:szCs w:val="22"/>
                </w:rPr>
                <w:delText>4</w:delText>
              </w:r>
            </w:del>
            <w:ins w:id="2791" w:author="Autor">
              <w:r w:rsidRPr="00F426CF">
                <w:rPr>
                  <w:b/>
                  <w:bCs/>
                  <w:color w:val="000000"/>
                  <w:sz w:val="22"/>
                  <w:szCs w:val="22"/>
                </w:rPr>
                <w:t>1</w:t>
              </w:r>
            </w:ins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5FE0C825" w14:textId="0F2EA25C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Účinnosť</w:t>
            </w:r>
            <w:ins w:id="2792" w:author="Autor">
              <w:r w:rsidRPr="00F426CF">
                <w:rPr>
                  <w:b/>
                  <w:bCs/>
                  <w:color w:val="000000"/>
                  <w:sz w:val="22"/>
                  <w:szCs w:val="22"/>
                </w:rPr>
                <w:t xml:space="preserve"> </w:t>
              </w:r>
            </w:ins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4D6B2CF9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23A93E20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2EC11A28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411543C7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2036C6C2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78CD7ED" w14:textId="6BCBD464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</w:t>
            </w:r>
            <w:del w:id="2793" w:author="Autor">
              <w:r w:rsidR="00DE78B6" w:rsidRPr="00F426CF">
                <w:rPr>
                  <w:color w:val="000000"/>
                  <w:sz w:val="20"/>
                  <w:szCs w:val="20"/>
                </w:rPr>
                <w:delText>4</w:delText>
              </w:r>
            </w:del>
            <w:ins w:id="2794" w:author="Autor">
              <w:r>
                <w:rPr>
                  <w:color w:val="000000"/>
                  <w:sz w:val="20"/>
                  <w:szCs w:val="20"/>
                </w:rPr>
                <w:t>1</w:t>
              </w:r>
            </w:ins>
            <w:r>
              <w:rPr>
                <w:color w:val="000000"/>
                <w:sz w:val="20"/>
                <w:szCs w:val="20"/>
              </w:rPr>
              <w:t>.</w:t>
            </w:r>
            <w:r w:rsidRPr="00F426C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144A06D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795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Zodpovedá skutočnosť (fyzický pokrok projektu) údajom, ktoré boli predložené na RO?</w:t>
            </w:r>
          </w:p>
        </w:tc>
        <w:tc>
          <w:tcPr>
            <w:tcW w:w="571" w:type="dxa"/>
            <w:vAlign w:val="center"/>
            <w:hideMark/>
          </w:tcPr>
          <w:p w14:paraId="60CB3CB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FE4ADB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2E8332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0FEF62D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3B9450D" w14:textId="77777777" w:rsidTr="00675C58">
        <w:trPr>
          <w:gridAfter w:val="1"/>
          <w:wAfter w:w="8" w:type="dxa"/>
          <w:trHeight w:val="315"/>
          <w:del w:id="2796" w:author="Autor"/>
        </w:trPr>
        <w:tc>
          <w:tcPr>
            <w:tcW w:w="1002" w:type="dxa"/>
            <w:vAlign w:val="center"/>
            <w:hideMark/>
          </w:tcPr>
          <w:p w14:paraId="059FF718" w14:textId="77777777" w:rsidR="00DE78B6" w:rsidRPr="00F426CF" w:rsidRDefault="00DE78B6" w:rsidP="00F426CF">
            <w:pPr>
              <w:jc w:val="center"/>
              <w:rPr>
                <w:del w:id="2797" w:author="Autor"/>
                <w:color w:val="000000"/>
                <w:sz w:val="20"/>
                <w:szCs w:val="20"/>
              </w:rPr>
            </w:pPr>
            <w:del w:id="2798" w:author="Autor">
              <w:r w:rsidRPr="00F426CF">
                <w:rPr>
                  <w:color w:val="000000"/>
                  <w:sz w:val="20"/>
                  <w:szCs w:val="20"/>
                </w:rPr>
                <w:delText>10.4.2</w:delText>
              </w:r>
            </w:del>
          </w:p>
        </w:tc>
        <w:tc>
          <w:tcPr>
            <w:tcW w:w="4107" w:type="dxa"/>
            <w:gridSpan w:val="3"/>
            <w:vAlign w:val="center"/>
            <w:hideMark/>
          </w:tcPr>
          <w:p w14:paraId="64D70372" w14:textId="77777777" w:rsidR="00DE78B6" w:rsidRPr="00F426CF" w:rsidRDefault="00DE78B6" w:rsidP="00F426CF">
            <w:pPr>
              <w:rPr>
                <w:del w:id="2799" w:author="Autor"/>
                <w:color w:val="000000"/>
                <w:sz w:val="20"/>
                <w:szCs w:val="20"/>
              </w:rPr>
            </w:pPr>
            <w:moveFromRangeStart w:id="2800" w:author="Autor" w:name="move70408828"/>
            <w:moveFrom w:id="2801" w:author="Autor">
              <w:r w:rsidRPr="00F426CF">
                <w:rPr>
                  <w:color w:val="000000"/>
                  <w:sz w:val="20"/>
                  <w:szCs w:val="20"/>
                </w:rPr>
                <w:t>Napĺňa prijímateľ merateľné ukazovatele v</w:t>
              </w:r>
              <w:r>
                <w:rPr>
                  <w:color w:val="000000"/>
                  <w:sz w:val="20"/>
                  <w:szCs w:val="20"/>
                </w:rPr>
                <w:t> </w:t>
              </w:r>
              <w:r w:rsidRPr="00F426CF">
                <w:rPr>
                  <w:color w:val="000000"/>
                  <w:sz w:val="20"/>
                  <w:szCs w:val="20"/>
                </w:rPr>
                <w:t xml:space="preserve">zmysle </w:t>
              </w:r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 w:rsidRPr="00F426CF">
                <w:rPr>
                  <w:color w:val="000000"/>
                  <w:sz w:val="20"/>
                  <w:szCs w:val="20"/>
                </w:rPr>
                <w:t>y o</w:t>
              </w:r>
              <w:r>
                <w:rPr>
                  <w:color w:val="000000"/>
                  <w:sz w:val="20"/>
                  <w:szCs w:val="20"/>
                </w:rPr>
                <w:t> </w:t>
              </w:r>
              <w:r w:rsidRPr="00F426CF">
                <w:rPr>
                  <w:color w:val="000000"/>
                  <w:sz w:val="20"/>
                  <w:szCs w:val="20"/>
                </w:rPr>
                <w:t>NFP?</w:t>
              </w:r>
            </w:moveFrom>
            <w:moveFromRangeEnd w:id="2800"/>
          </w:p>
        </w:tc>
        <w:tc>
          <w:tcPr>
            <w:tcW w:w="571" w:type="dxa"/>
            <w:vAlign w:val="center"/>
            <w:hideMark/>
          </w:tcPr>
          <w:p w14:paraId="27AC214E" w14:textId="77777777" w:rsidR="00DE78B6" w:rsidRPr="00F426CF" w:rsidRDefault="00DE78B6" w:rsidP="00F426CF">
            <w:pPr>
              <w:rPr>
                <w:del w:id="2802" w:author="Autor"/>
                <w:color w:val="000000"/>
                <w:sz w:val="20"/>
                <w:szCs w:val="20"/>
              </w:rPr>
            </w:pPr>
            <w:del w:id="2803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70" w:type="dxa"/>
            <w:vAlign w:val="center"/>
            <w:hideMark/>
          </w:tcPr>
          <w:p w14:paraId="11866E9A" w14:textId="77777777" w:rsidR="00DE78B6" w:rsidRPr="00F426CF" w:rsidRDefault="00DE78B6" w:rsidP="00F426CF">
            <w:pPr>
              <w:rPr>
                <w:del w:id="2804" w:author="Autor"/>
                <w:color w:val="000000"/>
                <w:sz w:val="20"/>
                <w:szCs w:val="20"/>
              </w:rPr>
            </w:pPr>
            <w:del w:id="2805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852" w:type="dxa"/>
            <w:vAlign w:val="center"/>
            <w:hideMark/>
          </w:tcPr>
          <w:p w14:paraId="6D4DC570" w14:textId="77777777" w:rsidR="00DE78B6" w:rsidRPr="00F426CF" w:rsidRDefault="00DE78B6" w:rsidP="00F426CF">
            <w:pPr>
              <w:rPr>
                <w:del w:id="2806" w:author="Autor"/>
                <w:color w:val="000000"/>
                <w:sz w:val="20"/>
                <w:szCs w:val="20"/>
              </w:rPr>
            </w:pPr>
            <w:del w:id="2807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985" w:type="dxa"/>
            <w:vAlign w:val="center"/>
            <w:hideMark/>
          </w:tcPr>
          <w:p w14:paraId="5B9C3C11" w14:textId="77777777" w:rsidR="00DE78B6" w:rsidRPr="00F426CF" w:rsidRDefault="00DE78B6" w:rsidP="00F426CF">
            <w:pPr>
              <w:jc w:val="both"/>
              <w:rPr>
                <w:del w:id="2808" w:author="Autor"/>
                <w:b/>
                <w:bCs/>
                <w:color w:val="000000"/>
              </w:rPr>
            </w:pPr>
            <w:del w:id="2809" w:author="Autor">
              <w:r w:rsidRPr="00F426CF"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DE78B6" w:rsidRPr="00F426CF" w14:paraId="3E1E1647" w14:textId="77777777" w:rsidTr="00675C58">
        <w:trPr>
          <w:gridAfter w:val="1"/>
          <w:wAfter w:w="8" w:type="dxa"/>
          <w:trHeight w:val="315"/>
          <w:del w:id="2810" w:author="Autor"/>
        </w:trPr>
        <w:tc>
          <w:tcPr>
            <w:tcW w:w="1002" w:type="dxa"/>
            <w:vAlign w:val="center"/>
            <w:hideMark/>
          </w:tcPr>
          <w:p w14:paraId="459AB447" w14:textId="77777777" w:rsidR="00DE78B6" w:rsidRPr="00F426CF" w:rsidRDefault="00DE78B6" w:rsidP="00F426CF">
            <w:pPr>
              <w:jc w:val="center"/>
              <w:rPr>
                <w:del w:id="2811" w:author="Autor"/>
                <w:color w:val="000000"/>
                <w:sz w:val="20"/>
                <w:szCs w:val="20"/>
              </w:rPr>
            </w:pPr>
            <w:del w:id="2812" w:author="Autor">
              <w:r w:rsidRPr="00F426CF">
                <w:rPr>
                  <w:color w:val="000000"/>
                  <w:sz w:val="20"/>
                  <w:szCs w:val="20"/>
                </w:rPr>
                <w:delText>10.4.3</w:delText>
              </w:r>
            </w:del>
          </w:p>
        </w:tc>
        <w:tc>
          <w:tcPr>
            <w:tcW w:w="4107" w:type="dxa"/>
            <w:gridSpan w:val="3"/>
            <w:vAlign w:val="center"/>
            <w:hideMark/>
          </w:tcPr>
          <w:p w14:paraId="5B02D63E" w14:textId="77777777" w:rsidR="00DE78B6" w:rsidRPr="00F426CF" w:rsidRDefault="00DE78B6" w:rsidP="00F426CF">
            <w:pPr>
              <w:rPr>
                <w:del w:id="2813" w:author="Autor"/>
                <w:color w:val="000000"/>
                <w:sz w:val="20"/>
                <w:szCs w:val="20"/>
              </w:rPr>
            </w:pPr>
            <w:moveFromRangeStart w:id="2814" w:author="Autor" w:name="move70408829"/>
            <w:moveFrom w:id="2815" w:author="Autor">
              <w:r w:rsidRPr="00F426CF">
                <w:rPr>
                  <w:color w:val="000000"/>
                  <w:sz w:val="20"/>
                  <w:szCs w:val="20"/>
                </w:rPr>
                <w:t>Je dodržaný časový harmonogram realizácie aktivít a</w:t>
              </w:r>
              <w:r>
                <w:rPr>
                  <w:color w:val="000000"/>
                  <w:sz w:val="20"/>
                  <w:szCs w:val="20"/>
                </w:rPr>
                <w:t> </w:t>
              </w:r>
              <w:r w:rsidRPr="00F426CF">
                <w:rPr>
                  <w:color w:val="000000"/>
                  <w:sz w:val="20"/>
                  <w:szCs w:val="20"/>
                </w:rPr>
                <w:t>nadväznosť jednotlivých procesov?</w:t>
              </w:r>
            </w:moveFrom>
            <w:moveFromRangeEnd w:id="2814"/>
          </w:p>
        </w:tc>
        <w:tc>
          <w:tcPr>
            <w:tcW w:w="571" w:type="dxa"/>
            <w:vAlign w:val="center"/>
            <w:hideMark/>
          </w:tcPr>
          <w:p w14:paraId="16E1E92F" w14:textId="77777777" w:rsidR="00DE78B6" w:rsidRPr="00F426CF" w:rsidRDefault="00DE78B6" w:rsidP="00F426CF">
            <w:pPr>
              <w:rPr>
                <w:del w:id="2816" w:author="Autor"/>
                <w:color w:val="000000"/>
                <w:sz w:val="20"/>
                <w:szCs w:val="20"/>
              </w:rPr>
            </w:pPr>
            <w:del w:id="2817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70" w:type="dxa"/>
            <w:vAlign w:val="center"/>
            <w:hideMark/>
          </w:tcPr>
          <w:p w14:paraId="73BB6FAF" w14:textId="77777777" w:rsidR="00DE78B6" w:rsidRPr="00F426CF" w:rsidRDefault="00DE78B6" w:rsidP="00F426CF">
            <w:pPr>
              <w:rPr>
                <w:del w:id="2818" w:author="Autor"/>
                <w:color w:val="000000"/>
                <w:sz w:val="20"/>
                <w:szCs w:val="20"/>
              </w:rPr>
            </w:pPr>
            <w:del w:id="2819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852" w:type="dxa"/>
            <w:vAlign w:val="center"/>
            <w:hideMark/>
          </w:tcPr>
          <w:p w14:paraId="78B894F1" w14:textId="77777777" w:rsidR="00DE78B6" w:rsidRPr="00F426CF" w:rsidRDefault="00DE78B6" w:rsidP="00F426CF">
            <w:pPr>
              <w:rPr>
                <w:del w:id="2820" w:author="Autor"/>
                <w:color w:val="000000"/>
                <w:sz w:val="20"/>
                <w:szCs w:val="20"/>
              </w:rPr>
            </w:pPr>
            <w:del w:id="2821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985" w:type="dxa"/>
            <w:vAlign w:val="center"/>
            <w:hideMark/>
          </w:tcPr>
          <w:p w14:paraId="5C36D1DE" w14:textId="77777777" w:rsidR="00DE78B6" w:rsidRPr="00F426CF" w:rsidRDefault="00DE78B6" w:rsidP="00F426CF">
            <w:pPr>
              <w:jc w:val="both"/>
              <w:rPr>
                <w:del w:id="2822" w:author="Autor"/>
                <w:b/>
                <w:bCs/>
                <w:color w:val="000000"/>
              </w:rPr>
            </w:pPr>
            <w:del w:id="2823" w:author="Autor">
              <w:r w:rsidRPr="00F426CF"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DE78B6" w:rsidRPr="00F426CF" w14:paraId="3443F696" w14:textId="77777777" w:rsidTr="00675C58">
        <w:trPr>
          <w:gridAfter w:val="1"/>
          <w:wAfter w:w="8" w:type="dxa"/>
          <w:trHeight w:val="765"/>
          <w:del w:id="2824" w:author="Autor"/>
        </w:trPr>
        <w:tc>
          <w:tcPr>
            <w:tcW w:w="1002" w:type="dxa"/>
            <w:vAlign w:val="center"/>
            <w:hideMark/>
          </w:tcPr>
          <w:p w14:paraId="23497976" w14:textId="77777777" w:rsidR="00DE78B6" w:rsidRPr="00F426CF" w:rsidRDefault="00DE78B6" w:rsidP="00F426CF">
            <w:pPr>
              <w:jc w:val="center"/>
              <w:rPr>
                <w:del w:id="2825" w:author="Autor"/>
                <w:color w:val="000000"/>
                <w:sz w:val="20"/>
                <w:szCs w:val="20"/>
              </w:rPr>
            </w:pPr>
            <w:del w:id="2826" w:author="Autor">
              <w:r w:rsidRPr="00F426CF">
                <w:rPr>
                  <w:color w:val="000000"/>
                  <w:sz w:val="20"/>
                  <w:szCs w:val="20"/>
                </w:rPr>
                <w:delText>10.4.4</w:delText>
              </w:r>
            </w:del>
          </w:p>
        </w:tc>
        <w:tc>
          <w:tcPr>
            <w:tcW w:w="4107" w:type="dxa"/>
            <w:gridSpan w:val="3"/>
            <w:vAlign w:val="center"/>
            <w:hideMark/>
          </w:tcPr>
          <w:p w14:paraId="54C56B46" w14:textId="77777777" w:rsidR="00DE78B6" w:rsidRPr="00F426CF" w:rsidRDefault="00DE78B6" w:rsidP="00F426CF">
            <w:pPr>
              <w:rPr>
                <w:del w:id="2827" w:author="Autor"/>
                <w:color w:val="000000"/>
                <w:sz w:val="20"/>
                <w:szCs w:val="20"/>
              </w:rPr>
            </w:pPr>
            <w:moveFromRangeStart w:id="2828" w:author="Autor" w:name="move70408830"/>
            <w:moveFrom w:id="2829" w:author="Autor">
              <w:r w:rsidRPr="00F426CF">
                <w:rPr>
                  <w:color w:val="000000"/>
                  <w:sz w:val="20"/>
                  <w:szCs w:val="20"/>
                </w:rPr>
                <w:t>Bol preukázaný súlad realizácie aktivít projektu s</w:t>
              </w:r>
              <w:r>
                <w:rPr>
                  <w:color w:val="000000"/>
                  <w:sz w:val="20"/>
                  <w:szCs w:val="20"/>
                </w:rPr>
                <w:t> </w:t>
              </w:r>
              <w:r w:rsidRPr="00F426CF">
                <w:rPr>
                  <w:color w:val="000000"/>
                  <w:sz w:val="20"/>
                  <w:szCs w:val="20"/>
                </w:rPr>
                <w:t xml:space="preserve">podmienkami </w:t>
              </w:r>
              <w:r w:rsidR="00A5426A">
                <w:rPr>
                  <w:color w:val="000000"/>
                  <w:sz w:val="20"/>
                  <w:szCs w:val="20"/>
                </w:rPr>
                <w:t>Zmluv</w:t>
              </w:r>
              <w:r w:rsidRPr="00F426CF">
                <w:rPr>
                  <w:color w:val="000000"/>
                  <w:sz w:val="20"/>
                  <w:szCs w:val="20"/>
                </w:rPr>
                <w:t xml:space="preserve">y </w:t>
              </w:r>
              <w:r>
                <w:rPr>
                  <w:color w:val="000000"/>
                  <w:sz w:val="20"/>
                  <w:szCs w:val="20"/>
                </w:rPr>
                <w:t xml:space="preserve">o NFP </w:t>
              </w:r>
              <w:r w:rsidRPr="00F426CF">
                <w:rPr>
                  <w:color w:val="000000"/>
                  <w:sz w:val="20"/>
                  <w:szCs w:val="20"/>
                </w:rPr>
                <w:t>(s cieľmi projektu vyjadrenými ukazovateľmi, rozpočtom, časovým harmonogramom realizácie aktivít projektu a</w:t>
              </w:r>
              <w:r>
                <w:rPr>
                  <w:color w:val="000000"/>
                  <w:sz w:val="20"/>
                  <w:szCs w:val="20"/>
                </w:rPr>
                <w:t> </w:t>
              </w:r>
              <w:r w:rsidRPr="00F426CF">
                <w:rPr>
                  <w:color w:val="000000"/>
                  <w:sz w:val="20"/>
                  <w:szCs w:val="20"/>
                </w:rPr>
                <w:t>pod.)?</w:t>
              </w:r>
            </w:moveFrom>
            <w:moveFromRangeEnd w:id="2828"/>
          </w:p>
        </w:tc>
        <w:tc>
          <w:tcPr>
            <w:tcW w:w="571" w:type="dxa"/>
            <w:vAlign w:val="center"/>
            <w:hideMark/>
          </w:tcPr>
          <w:p w14:paraId="34B13A3E" w14:textId="77777777" w:rsidR="00DE78B6" w:rsidRPr="00F426CF" w:rsidRDefault="00DE78B6" w:rsidP="00F426CF">
            <w:pPr>
              <w:rPr>
                <w:del w:id="2830" w:author="Autor"/>
                <w:color w:val="000000"/>
                <w:sz w:val="20"/>
                <w:szCs w:val="20"/>
              </w:rPr>
            </w:pPr>
            <w:del w:id="2831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70" w:type="dxa"/>
            <w:vAlign w:val="center"/>
            <w:hideMark/>
          </w:tcPr>
          <w:p w14:paraId="0E141FE3" w14:textId="77777777" w:rsidR="00DE78B6" w:rsidRPr="00F426CF" w:rsidRDefault="00DE78B6" w:rsidP="00F426CF">
            <w:pPr>
              <w:rPr>
                <w:del w:id="2832" w:author="Autor"/>
                <w:color w:val="000000"/>
                <w:sz w:val="20"/>
                <w:szCs w:val="20"/>
              </w:rPr>
            </w:pPr>
            <w:del w:id="2833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852" w:type="dxa"/>
            <w:vAlign w:val="center"/>
            <w:hideMark/>
          </w:tcPr>
          <w:p w14:paraId="35180641" w14:textId="77777777" w:rsidR="00DE78B6" w:rsidRPr="00F426CF" w:rsidRDefault="00DE78B6" w:rsidP="00F426CF">
            <w:pPr>
              <w:rPr>
                <w:del w:id="2834" w:author="Autor"/>
                <w:color w:val="000000"/>
                <w:sz w:val="20"/>
                <w:szCs w:val="20"/>
              </w:rPr>
            </w:pPr>
            <w:del w:id="2835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985" w:type="dxa"/>
            <w:vAlign w:val="center"/>
            <w:hideMark/>
          </w:tcPr>
          <w:p w14:paraId="75B4CDB1" w14:textId="77777777" w:rsidR="00DE78B6" w:rsidRPr="00F426CF" w:rsidRDefault="00DE78B6" w:rsidP="00F426CF">
            <w:pPr>
              <w:jc w:val="both"/>
              <w:rPr>
                <w:del w:id="2836" w:author="Autor"/>
                <w:b/>
                <w:bCs/>
                <w:color w:val="000000"/>
              </w:rPr>
            </w:pPr>
            <w:del w:id="2837" w:author="Autor">
              <w:r w:rsidRPr="00F426CF"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8400CF" w:rsidRPr="00F426CF" w14:paraId="6384E684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6149B3D5" w14:textId="7F4DDCE1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11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Krížové financovanie</w:t>
            </w:r>
          </w:p>
        </w:tc>
      </w:tr>
      <w:tr w:rsidR="008400CF" w:rsidRPr="00F426CF" w14:paraId="59E521CA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7C8C449E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2C316C78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7F1AEFDD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4770DAEF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4F8BE129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4449AFAC" w14:textId="2E57B8ED" w:rsidR="008400CF" w:rsidRPr="00F426CF" w:rsidRDefault="00DE78B6" w:rsidP="006D7D48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2838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delText>2</w:delText>
              </w:r>
            </w:del>
            <w:ins w:id="2839" w:author="Autor">
              <w:r w:rsidR="008400CF"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begin"/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NOTEREF _Ref65827975 \h </w:instrText>
              </w:r>
              <w:r w:rsid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\* MERGEFORMAT </w:instrText>
              </w:r>
            </w:ins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ins w:id="2840" w:author="Autor"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separate"/>
              </w:r>
              <w:r w:rsidR="005F1B2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7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end"/>
              </w:r>
            </w:ins>
          </w:p>
        </w:tc>
      </w:tr>
      <w:tr w:rsidR="008400CF" w:rsidRPr="00F426CF" w14:paraId="4CBFF035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464E2716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11.1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F3E55A1" w14:textId="691FAC08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841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Sú splnené podmienky pre krížové financovanie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zmysle čl. 98 všeobecného nariadenia?</w:t>
            </w:r>
          </w:p>
        </w:tc>
        <w:tc>
          <w:tcPr>
            <w:tcW w:w="571" w:type="dxa"/>
            <w:vAlign w:val="center"/>
            <w:hideMark/>
          </w:tcPr>
          <w:p w14:paraId="5567C4C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8F4BE1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02E44B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A0FD734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5A5ED50A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7A6F0714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11.2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06F84B4" w14:textId="473BBE29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842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Je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prípade krížového financovania </w:t>
            </w:r>
            <w:r>
              <w:rPr>
                <w:color w:val="000000"/>
                <w:sz w:val="20"/>
                <w:szCs w:val="20"/>
              </w:rPr>
              <w:t>EFRR</w:t>
            </w:r>
            <w:r w:rsidRPr="00F426CF">
              <w:rPr>
                <w:color w:val="000000"/>
                <w:sz w:val="20"/>
                <w:szCs w:val="20"/>
              </w:rPr>
              <w:t xml:space="preserve">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ESF dodržaný limit stanovený RO? </w:t>
            </w:r>
          </w:p>
        </w:tc>
        <w:tc>
          <w:tcPr>
            <w:tcW w:w="571" w:type="dxa"/>
            <w:vAlign w:val="center"/>
            <w:hideMark/>
          </w:tcPr>
          <w:p w14:paraId="2142996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302C34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C09641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F527BA9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159E683D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31FC7E3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11.3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5440E7A" w14:textId="792B9C29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843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Sú výdavky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krížového financovania potrebné na uspokojivé vykonávanie projektu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sú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ním priamo spojené?</w:t>
            </w:r>
          </w:p>
        </w:tc>
        <w:tc>
          <w:tcPr>
            <w:tcW w:w="571" w:type="dxa"/>
            <w:vAlign w:val="center"/>
            <w:hideMark/>
          </w:tcPr>
          <w:p w14:paraId="4EEC554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B91935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ACE29B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222A19A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37A9B969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7911B716" w14:textId="1912CEC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12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Nákup použitého materiálu</w:t>
            </w:r>
          </w:p>
        </w:tc>
      </w:tr>
      <w:tr w:rsidR="008400CF" w:rsidRPr="00F426CF" w14:paraId="722668CF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053AB2B6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7E6A11F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25BFF429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00690D3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26EED6E1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33B6429E" w14:textId="765E2D2B" w:rsidR="008400CF" w:rsidRPr="00F426CF" w:rsidRDefault="00DE78B6" w:rsidP="006D7D48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2844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delText>2</w:delText>
              </w:r>
            </w:del>
            <w:ins w:id="2845" w:author="Autor">
              <w:r w:rsidR="008400CF"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begin"/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NOTEREF _Ref65827975 \h </w:instrText>
              </w:r>
              <w:r w:rsid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\* MERGEFORMAT </w:instrText>
              </w:r>
            </w:ins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ins w:id="2846" w:author="Autor"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separate"/>
              </w:r>
              <w:r w:rsidR="005F1B2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7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end"/>
              </w:r>
            </w:ins>
          </w:p>
        </w:tc>
      </w:tr>
      <w:tr w:rsidR="008400CF" w:rsidRPr="00F426CF" w14:paraId="6684658D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468FBCFE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352366A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847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Je obstarávacia cena použitého zariadenia nižšia ako výdavky na obdobné nové zariadenie?</w:t>
            </w:r>
          </w:p>
        </w:tc>
        <w:tc>
          <w:tcPr>
            <w:tcW w:w="571" w:type="dxa"/>
            <w:vAlign w:val="center"/>
            <w:hideMark/>
          </w:tcPr>
          <w:p w14:paraId="53FE47B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D111A3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42732F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EDB84DA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56F86911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038C192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C66AE5F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848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Je obstarávacia cena daná výsledkom VO maximálne do výšky ceny zistenej znaleckým posudkom?</w:t>
            </w:r>
          </w:p>
        </w:tc>
        <w:tc>
          <w:tcPr>
            <w:tcW w:w="571" w:type="dxa"/>
            <w:vAlign w:val="center"/>
            <w:hideMark/>
          </w:tcPr>
          <w:p w14:paraId="2A3C2C0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173107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64C91D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2836CFA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4F2603CB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2E39E80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1444880" w14:textId="019361C4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849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Predložil prijímateľ dodací list alebo preberací protokol, resp. iný obdobný dokument vrátane podpisu osoby prijímateľa potvrdzujúci prevzatie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dátum prevzatia?</w:t>
            </w:r>
          </w:p>
        </w:tc>
        <w:tc>
          <w:tcPr>
            <w:tcW w:w="571" w:type="dxa"/>
            <w:vAlign w:val="center"/>
            <w:hideMark/>
          </w:tcPr>
          <w:p w14:paraId="739E329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707876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6E224E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CAE8B61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1A54F5AA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06C70D2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B30D53F" w14:textId="244422CE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850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Predložil prijímateľ znalecký posudok vyhotovený znalcom podľa zákona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znalcoch, tlmočníkoch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prekladateľoch?</w:t>
            </w:r>
          </w:p>
        </w:tc>
        <w:tc>
          <w:tcPr>
            <w:tcW w:w="571" w:type="dxa"/>
            <w:vAlign w:val="center"/>
            <w:hideMark/>
          </w:tcPr>
          <w:p w14:paraId="7B71AB2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2BEDCB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F27311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D928DC1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6FFEA0F4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48613859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4BB9402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851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71" w:type="dxa"/>
            <w:vAlign w:val="center"/>
            <w:hideMark/>
          </w:tcPr>
          <w:p w14:paraId="3B29FD3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4E44E2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596C47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3FD1AED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05040838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1671ACF3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204A6F1" w14:textId="2E3FFD28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852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Predložil prijímateľ doklad, že súčasný či niektorý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predchádzajúcich vlastníkov použitého zariadenia nezískal pred registráciou žiadosti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NFP príspevok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verejných zdrojov na nákup tohto zariadenia (napr. formou čestného prehlásenia)?</w:t>
            </w:r>
          </w:p>
        </w:tc>
        <w:tc>
          <w:tcPr>
            <w:tcW w:w="571" w:type="dxa"/>
            <w:vAlign w:val="center"/>
            <w:hideMark/>
          </w:tcPr>
          <w:p w14:paraId="27853C0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D5C8F2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2ED280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F268D34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740FFB71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06BBF76E" w14:textId="67DFA1E6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13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Nákup pozemkov</w:t>
            </w:r>
          </w:p>
        </w:tc>
      </w:tr>
      <w:tr w:rsidR="008400CF" w:rsidRPr="00F426CF" w14:paraId="3629FB16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242E1F01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18683412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70A24DAF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1D8B26CA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7E5BE2BA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2616077D" w14:textId="15F7B8FE" w:rsidR="008400CF" w:rsidRPr="00F426CF" w:rsidRDefault="00DE78B6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2853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delText>2</w:delText>
              </w:r>
            </w:del>
            <w:ins w:id="2854" w:author="Autor">
              <w:r w:rsidR="008400CF"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begin"/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NOTEREF _Ref65827975 \h </w:instrText>
              </w:r>
              <w:r w:rsid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\* MERGEFORMAT </w:instrText>
              </w:r>
            </w:ins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ins w:id="2855" w:author="Autor"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separate"/>
              </w:r>
              <w:r w:rsidR="005F1B2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7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end"/>
              </w:r>
            </w:ins>
          </w:p>
        </w:tc>
      </w:tr>
      <w:tr w:rsidR="008400CF" w:rsidRPr="00F426CF" w14:paraId="2B3FF2B0" w14:textId="77777777" w:rsidTr="00675C58">
        <w:trPr>
          <w:gridAfter w:val="1"/>
          <w:wAfter w:w="8" w:type="dxa"/>
          <w:trHeight w:val="1275"/>
        </w:trPr>
        <w:tc>
          <w:tcPr>
            <w:tcW w:w="1002" w:type="dxa"/>
            <w:vAlign w:val="center"/>
            <w:hideMark/>
          </w:tcPr>
          <w:p w14:paraId="03924912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13.1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E09F55B" w14:textId="584D0F4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856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Presiahla obstarávacia cena pozemku sumu 10% celkových oprávnených výdavkov na projekt (v prípade zanedbaných plôch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plôch, ktoré sa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minulosti používali na priemyselné účely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ktorých súčasťou sú budovy sumu 15 %)? (vo výnimočných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riadne odôvodnených prípadoch možno na projekty týkajúce sa ochrany životného prostredia povoliť vyššie obmedzenie) </w:t>
            </w:r>
          </w:p>
        </w:tc>
        <w:tc>
          <w:tcPr>
            <w:tcW w:w="571" w:type="dxa"/>
            <w:vAlign w:val="center"/>
            <w:hideMark/>
          </w:tcPr>
          <w:p w14:paraId="7F16784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C111BE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7692EB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932C1C1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3927B16E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4F4E213A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35D9F5E" w14:textId="48DC018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857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Je obstarávacia cena maximálne do výšky ceny zistenej znaleckým posudkom</w:t>
            </w:r>
            <w:r>
              <w:rPr>
                <w:color w:val="000000"/>
                <w:sz w:val="20"/>
                <w:szCs w:val="20"/>
              </w:rPr>
              <w:t>, alebo stanovená maximálne na úrovni v zmysle osobitného právneho predpisu pri zachovaní pravidiel hospodárskej súťaže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39B77ED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F89BF9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287FA9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5A6556A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45A79419" w14:textId="77777777" w:rsidTr="008278FE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858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440"/>
          <w:trPrChange w:id="2859" w:author="Autor">
            <w:trPr>
              <w:gridAfter w:val="1"/>
              <w:wAfter w:w="8" w:type="dxa"/>
              <w:trHeight w:val="1020"/>
            </w:trPr>
          </w:trPrChange>
        </w:trPr>
        <w:tc>
          <w:tcPr>
            <w:tcW w:w="1002" w:type="dxa"/>
            <w:vAlign w:val="center"/>
            <w:hideMark/>
            <w:tcPrChange w:id="2860" w:author="Autor">
              <w:tcPr>
                <w:tcW w:w="1002" w:type="dxa"/>
                <w:vAlign w:val="center"/>
                <w:hideMark/>
              </w:tcPr>
            </w:tcPrChange>
          </w:tcPr>
          <w:p w14:paraId="42CE8E58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13.3</w:t>
            </w:r>
          </w:p>
        </w:tc>
        <w:tc>
          <w:tcPr>
            <w:tcW w:w="4107" w:type="dxa"/>
            <w:gridSpan w:val="3"/>
            <w:vAlign w:val="center"/>
            <w:hideMark/>
            <w:tcPrChange w:id="2861" w:author="Autor">
              <w:tcPr>
                <w:tcW w:w="4107" w:type="dxa"/>
                <w:gridSpan w:val="3"/>
                <w:vAlign w:val="center"/>
                <w:hideMark/>
              </w:tcPr>
            </w:tcPrChange>
          </w:tcPr>
          <w:p w14:paraId="0937A774" w14:textId="5B80B12D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862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Predložil prijímateľ doklad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tom, že súčasný či niektorý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predchádzajúcich vlastníkov pozemku nezískal pred registráciou žiadosti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NFP príspevok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verejných zdrojov na nákup daného pozemku, čo by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prípade spolufinancovania nákupu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prostriedkov EŠIF viedlo k</w:t>
            </w:r>
            <w:r>
              <w:rPr>
                <w:color w:val="000000"/>
                <w:sz w:val="20"/>
                <w:szCs w:val="20"/>
              </w:rPr>
              <w:t> </w:t>
            </w:r>
            <w:del w:id="2863" w:author="Autor">
              <w:r w:rsidR="00DE78B6" w:rsidRPr="00F426CF">
                <w:rPr>
                  <w:color w:val="000000"/>
                  <w:sz w:val="20"/>
                  <w:szCs w:val="20"/>
                </w:rPr>
                <w:delText>duplicitnému</w:delText>
              </w:r>
            </w:del>
            <w:ins w:id="2864" w:author="Autor">
              <w:r w:rsidRPr="00F426CF">
                <w:rPr>
                  <w:color w:val="000000"/>
                  <w:sz w:val="20"/>
                  <w:szCs w:val="20"/>
                </w:rPr>
                <w:t>dupli</w:t>
              </w:r>
              <w:r>
                <w:rPr>
                  <w:color w:val="000000"/>
                  <w:sz w:val="20"/>
                  <w:szCs w:val="20"/>
                </w:rPr>
                <w:t>-</w:t>
              </w:r>
              <w:r w:rsidRPr="00F426CF">
                <w:rPr>
                  <w:color w:val="000000"/>
                  <w:sz w:val="20"/>
                  <w:szCs w:val="20"/>
                </w:rPr>
                <w:t>citnému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financovaniu?</w:t>
            </w:r>
          </w:p>
        </w:tc>
        <w:tc>
          <w:tcPr>
            <w:tcW w:w="571" w:type="dxa"/>
            <w:vAlign w:val="center"/>
            <w:hideMark/>
            <w:tcPrChange w:id="2865" w:author="Autor">
              <w:tcPr>
                <w:tcW w:w="571" w:type="dxa"/>
                <w:vAlign w:val="center"/>
                <w:hideMark/>
              </w:tcPr>
            </w:tcPrChange>
          </w:tcPr>
          <w:p w14:paraId="371FCCA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866" w:author="Autor">
              <w:tcPr>
                <w:tcW w:w="570" w:type="dxa"/>
                <w:vAlign w:val="center"/>
                <w:hideMark/>
              </w:tcPr>
            </w:tcPrChange>
          </w:tcPr>
          <w:p w14:paraId="59FC0A3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867" w:author="Autor">
              <w:tcPr>
                <w:tcW w:w="852" w:type="dxa"/>
                <w:vAlign w:val="center"/>
                <w:hideMark/>
              </w:tcPr>
            </w:tcPrChange>
          </w:tcPr>
          <w:p w14:paraId="3522075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868" w:author="Autor">
              <w:tcPr>
                <w:tcW w:w="1985" w:type="dxa"/>
                <w:vAlign w:val="center"/>
                <w:hideMark/>
              </w:tcPr>
            </w:tcPrChange>
          </w:tcPr>
          <w:p w14:paraId="757FDF54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1F87E86B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8E96337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C90108B" w14:textId="731A016F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869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Predložil prijímateľ vyhotovený znalecký posudok (podľa zákona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znalcoch, tlmočníkoch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prekladateľoch</w:t>
            </w:r>
            <w:del w:id="2870" w:author="Autor">
              <w:r w:rsidR="00DE78B6" w:rsidRPr="00F426CF">
                <w:rPr>
                  <w:color w:val="000000"/>
                  <w:sz w:val="20"/>
                  <w:szCs w:val="20"/>
                </w:rPr>
                <w:delText>)?</w:delText>
              </w:r>
            </w:del>
            <w:ins w:id="2871" w:author="Autor">
              <w:r w:rsidRPr="00F426CF">
                <w:rPr>
                  <w:color w:val="000000"/>
                  <w:sz w:val="20"/>
                  <w:szCs w:val="20"/>
                </w:rPr>
                <w:t>)</w:t>
              </w:r>
              <w:r w:rsidRPr="008C62CD">
                <w:rPr>
                  <w:color w:val="000000"/>
                  <w:sz w:val="20"/>
                  <w:szCs w:val="20"/>
                </w:rPr>
                <w:t xml:space="preserve"> alebo iný relevantný dokument, na základe ktorého bola stanovená hodnota nehnuteľnosti, ktorú určil oprávnený orgán</w:t>
              </w:r>
              <w:r w:rsidRPr="00F426CF">
                <w:rPr>
                  <w:color w:val="000000"/>
                  <w:sz w:val="20"/>
                  <w:szCs w:val="20"/>
                </w:rPr>
                <w:t>?</w:t>
              </w:r>
            </w:ins>
          </w:p>
        </w:tc>
        <w:tc>
          <w:tcPr>
            <w:tcW w:w="571" w:type="dxa"/>
            <w:vAlign w:val="center"/>
            <w:hideMark/>
          </w:tcPr>
          <w:p w14:paraId="7DD77CF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EE2BD3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B82CA5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39A3FA2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607239FD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BEC1E0C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C498FA5" w14:textId="47B5E35A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872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Predložil prijímateľ vyrozumenie príslušného katastrálneho úradu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zapísaní vlastníckeho práva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pozemku do katastra nehnuteľností</w:t>
            </w:r>
            <w:del w:id="2873" w:author="Autor">
              <w:r w:rsidR="00DE78B6" w:rsidRPr="00F426CF">
                <w:rPr>
                  <w:color w:val="000000"/>
                  <w:sz w:val="20"/>
                  <w:szCs w:val="20"/>
                </w:rPr>
                <w:delText>?</w:delText>
              </w:r>
            </w:del>
            <w:ins w:id="2874" w:author="Autor">
              <w:r>
                <w:rPr>
                  <w:color w:val="000000"/>
                  <w:sz w:val="20"/>
                  <w:szCs w:val="20"/>
                </w:rPr>
                <w:t xml:space="preserve"> (ak je to relevantné)</w:t>
              </w:r>
              <w:r w:rsidRPr="00F426CF">
                <w:rPr>
                  <w:color w:val="000000"/>
                  <w:sz w:val="20"/>
                  <w:szCs w:val="20"/>
                </w:rPr>
                <w:t>?</w:t>
              </w:r>
            </w:ins>
          </w:p>
        </w:tc>
        <w:tc>
          <w:tcPr>
            <w:tcW w:w="571" w:type="dxa"/>
            <w:vAlign w:val="center"/>
            <w:hideMark/>
          </w:tcPr>
          <w:p w14:paraId="5D188C4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1C94EE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2E439E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88EFC4F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1DD3E6F2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19279034" w14:textId="0A06C841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14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Nákup stavieb</w:t>
            </w:r>
          </w:p>
        </w:tc>
      </w:tr>
      <w:tr w:rsidR="008400CF" w:rsidRPr="00F426CF" w14:paraId="121A6BB7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654F9366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8D6A6D1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1DCA75F2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7B1B8C78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6AE8C357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7E9AC23C" w14:textId="38236C44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ins w:id="2875" w:author="Autor"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begin"/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NOTEREF _Ref65827975 \h </w:instrText>
              </w:r>
              <w:r w:rsid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\* MERGEFORMAT </w:instrText>
              </w:r>
            </w:ins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ins w:id="2876" w:author="Autor"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separate"/>
              </w:r>
              <w:r w:rsidR="005F1B2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7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end"/>
              </w:r>
            </w:ins>
          </w:p>
        </w:tc>
      </w:tr>
      <w:tr w:rsidR="008400CF" w:rsidRPr="00F426CF" w14:paraId="697A4E5F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1AA2FEF5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A1BCEAC" w14:textId="0A343FE6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877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Je obstarávacia cena maximálne do výšky ceny zistenej znaleckým posudkom</w:t>
            </w:r>
            <w:r>
              <w:rPr>
                <w:color w:val="000000"/>
                <w:sz w:val="20"/>
                <w:szCs w:val="20"/>
              </w:rPr>
              <w:t>, alebo stanovená maximálne na úrovni v zmysle osobitného právneho predpisu pri zachovaní pravidiel hospodárskej súťaže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17D49C3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27A9E7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51DE79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74A53B7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0447918D" w14:textId="77777777" w:rsidTr="00675C58">
        <w:trPr>
          <w:gridAfter w:val="1"/>
          <w:wAfter w:w="8" w:type="dxa"/>
          <w:trHeight w:val="510"/>
          <w:del w:id="2878" w:author="Autor"/>
        </w:trPr>
        <w:tc>
          <w:tcPr>
            <w:tcW w:w="1002" w:type="dxa"/>
            <w:vAlign w:val="center"/>
            <w:hideMark/>
          </w:tcPr>
          <w:p w14:paraId="27DFE06B" w14:textId="77777777" w:rsidR="00DE78B6" w:rsidRPr="00F426CF" w:rsidRDefault="00DE78B6" w:rsidP="00F426CF">
            <w:pPr>
              <w:jc w:val="center"/>
              <w:rPr>
                <w:del w:id="2879" w:author="Autor"/>
                <w:color w:val="000000"/>
                <w:sz w:val="20"/>
                <w:szCs w:val="20"/>
              </w:rPr>
            </w:pPr>
            <w:del w:id="2880" w:author="Autor">
              <w:r w:rsidRPr="00F426CF">
                <w:rPr>
                  <w:color w:val="000000"/>
                  <w:sz w:val="20"/>
                  <w:szCs w:val="20"/>
                </w:rPr>
                <w:delText>14.2</w:delText>
              </w:r>
            </w:del>
          </w:p>
        </w:tc>
        <w:tc>
          <w:tcPr>
            <w:tcW w:w="4107" w:type="dxa"/>
            <w:gridSpan w:val="3"/>
            <w:vAlign w:val="center"/>
            <w:hideMark/>
          </w:tcPr>
          <w:p w14:paraId="52B131DA" w14:textId="77777777" w:rsidR="00DE78B6" w:rsidRPr="00F426CF" w:rsidRDefault="00DE78B6" w:rsidP="00F426CF">
            <w:pPr>
              <w:rPr>
                <w:del w:id="2881" w:author="Autor"/>
                <w:color w:val="000000"/>
                <w:sz w:val="20"/>
                <w:szCs w:val="20"/>
              </w:rPr>
            </w:pPr>
            <w:del w:id="2882" w:author="Autor">
              <w:r w:rsidRPr="00F426CF">
                <w:rPr>
                  <w:color w:val="000000"/>
                  <w:sz w:val="20"/>
                  <w:szCs w:val="20"/>
                </w:rPr>
                <w:delText>Vyhovuje stavba všetkým zákonným predpisom, predovšetkým stavebným, hygienickým, bezpečnostným a</w:delText>
              </w:r>
              <w:r>
                <w:rPr>
                  <w:color w:val="000000"/>
                  <w:sz w:val="20"/>
                  <w:szCs w:val="20"/>
                </w:rPr>
                <w:delText> </w:delText>
              </w:r>
              <w:r w:rsidRPr="00F426CF">
                <w:rPr>
                  <w:color w:val="000000"/>
                  <w:sz w:val="20"/>
                  <w:szCs w:val="20"/>
                </w:rPr>
                <w:delText>ustanoveniam stavebného zákona a</w:delText>
              </w:r>
              <w:r>
                <w:rPr>
                  <w:color w:val="000000"/>
                  <w:sz w:val="20"/>
                  <w:szCs w:val="20"/>
                </w:rPr>
                <w:delText> </w:delText>
              </w:r>
              <w:r w:rsidRPr="00F426CF">
                <w:rPr>
                  <w:color w:val="000000"/>
                  <w:sz w:val="20"/>
                  <w:szCs w:val="20"/>
                </w:rPr>
                <w:delText>vykonávacím vyhláškam?</w:delText>
              </w:r>
            </w:del>
          </w:p>
        </w:tc>
        <w:tc>
          <w:tcPr>
            <w:tcW w:w="571" w:type="dxa"/>
            <w:vAlign w:val="center"/>
            <w:hideMark/>
          </w:tcPr>
          <w:p w14:paraId="72D24EE2" w14:textId="77777777" w:rsidR="00DE78B6" w:rsidRPr="00F426CF" w:rsidRDefault="00DE78B6" w:rsidP="00F426CF">
            <w:pPr>
              <w:rPr>
                <w:del w:id="2883" w:author="Autor"/>
                <w:color w:val="000000"/>
                <w:sz w:val="20"/>
                <w:szCs w:val="20"/>
              </w:rPr>
            </w:pPr>
            <w:del w:id="2884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70" w:type="dxa"/>
            <w:vAlign w:val="center"/>
            <w:hideMark/>
          </w:tcPr>
          <w:p w14:paraId="09293A60" w14:textId="77777777" w:rsidR="00DE78B6" w:rsidRPr="00F426CF" w:rsidRDefault="00DE78B6" w:rsidP="00F426CF">
            <w:pPr>
              <w:rPr>
                <w:del w:id="2885" w:author="Autor"/>
                <w:color w:val="000000"/>
                <w:sz w:val="20"/>
                <w:szCs w:val="20"/>
              </w:rPr>
            </w:pPr>
            <w:del w:id="2886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852" w:type="dxa"/>
            <w:vAlign w:val="center"/>
            <w:hideMark/>
          </w:tcPr>
          <w:p w14:paraId="0DB13B89" w14:textId="77777777" w:rsidR="00DE78B6" w:rsidRPr="00F426CF" w:rsidRDefault="00DE78B6" w:rsidP="00F426CF">
            <w:pPr>
              <w:rPr>
                <w:del w:id="2887" w:author="Autor"/>
                <w:color w:val="000000"/>
                <w:sz w:val="20"/>
                <w:szCs w:val="20"/>
              </w:rPr>
            </w:pPr>
            <w:del w:id="2888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985" w:type="dxa"/>
            <w:vAlign w:val="center"/>
            <w:hideMark/>
          </w:tcPr>
          <w:p w14:paraId="6345B542" w14:textId="77777777" w:rsidR="00DE78B6" w:rsidRPr="00F426CF" w:rsidRDefault="00DE78B6" w:rsidP="00F426CF">
            <w:pPr>
              <w:jc w:val="both"/>
              <w:rPr>
                <w:del w:id="2889" w:author="Autor"/>
                <w:b/>
                <w:bCs/>
                <w:color w:val="000000"/>
              </w:rPr>
            </w:pPr>
            <w:del w:id="2890" w:author="Autor">
              <w:r w:rsidRPr="00F426CF"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8400CF" w:rsidRPr="00F426CF" w14:paraId="01A7C1DE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31E9FA7E" w14:textId="48A78944" w:rsidR="008400CF" w:rsidRPr="00F426CF" w:rsidRDefault="008400CF" w:rsidP="00826DA0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</w:t>
            </w:r>
            <w:del w:id="2891" w:author="Autor">
              <w:r w:rsidR="00DE78B6" w:rsidRPr="00F426CF">
                <w:rPr>
                  <w:color w:val="000000"/>
                  <w:sz w:val="20"/>
                  <w:szCs w:val="20"/>
                </w:rPr>
                <w:delText>3</w:delText>
              </w:r>
            </w:del>
            <w:ins w:id="2892" w:author="Autor">
              <w:r w:rsidR="00826DA0">
                <w:rPr>
                  <w:color w:val="000000"/>
                  <w:sz w:val="20"/>
                  <w:szCs w:val="20"/>
                </w:rPr>
                <w:t>2</w:t>
              </w:r>
            </w:ins>
          </w:p>
        </w:tc>
        <w:tc>
          <w:tcPr>
            <w:tcW w:w="4107" w:type="dxa"/>
            <w:gridSpan w:val="3"/>
            <w:vAlign w:val="center"/>
            <w:hideMark/>
          </w:tcPr>
          <w:p w14:paraId="783B8584" w14:textId="094CDDEC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893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Predložil prijímateľ doklad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tom, že súčasný či niektorý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predchádzajúcich vlastníkov stavby nezískal pred registráciou žiadosti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NFP príspevok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verejných zdrojov na nákup stavby, čo by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prípade spolufinancovania nákupu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prostriedkov EŠIF viedlo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duplicitnému financovaniu?</w:t>
            </w:r>
          </w:p>
        </w:tc>
        <w:tc>
          <w:tcPr>
            <w:tcW w:w="571" w:type="dxa"/>
            <w:vAlign w:val="center"/>
            <w:hideMark/>
          </w:tcPr>
          <w:p w14:paraId="1E7E1FA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791FA1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634918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9BF0ECF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6BE69E30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BC50AA3" w14:textId="5E49D4A3" w:rsidR="008400CF" w:rsidRPr="00F426CF" w:rsidRDefault="00826DA0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</w:t>
            </w:r>
            <w:del w:id="2894" w:author="Autor">
              <w:r w:rsidR="00DE78B6" w:rsidRPr="00F426CF">
                <w:rPr>
                  <w:color w:val="000000"/>
                  <w:sz w:val="20"/>
                  <w:szCs w:val="20"/>
                </w:rPr>
                <w:delText>4</w:delText>
              </w:r>
            </w:del>
            <w:ins w:id="2895" w:author="Autor">
              <w:r>
                <w:rPr>
                  <w:color w:val="000000"/>
                  <w:sz w:val="20"/>
                  <w:szCs w:val="20"/>
                </w:rPr>
                <w:t>3</w:t>
              </w:r>
            </w:ins>
          </w:p>
        </w:tc>
        <w:tc>
          <w:tcPr>
            <w:tcW w:w="4107" w:type="dxa"/>
            <w:gridSpan w:val="3"/>
            <w:vAlign w:val="center"/>
            <w:hideMark/>
          </w:tcPr>
          <w:p w14:paraId="7135D067" w14:textId="516F505F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896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Doložil prijímateľ vyhotovený znalecký posudok (podľa zákona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znalcoch, tlmočníkoch a</w:t>
            </w:r>
            <w:r>
              <w:rPr>
                <w:color w:val="000000"/>
                <w:sz w:val="20"/>
                <w:szCs w:val="20"/>
              </w:rPr>
              <w:t> </w:t>
            </w:r>
            <w:del w:id="2897" w:author="Autor">
              <w:r w:rsidR="00DE78B6" w:rsidRPr="00F426CF">
                <w:rPr>
                  <w:color w:val="000000"/>
                  <w:sz w:val="20"/>
                  <w:szCs w:val="20"/>
                </w:rPr>
                <w:delText>prekladateľoch)?</w:delText>
              </w:r>
            </w:del>
            <w:ins w:id="2898" w:author="Autor">
              <w:r w:rsidRPr="00F426CF">
                <w:rPr>
                  <w:color w:val="000000"/>
                  <w:sz w:val="20"/>
                  <w:szCs w:val="20"/>
                </w:rPr>
                <w:t>pre</w:t>
              </w:r>
              <w:r>
                <w:rPr>
                  <w:color w:val="000000"/>
                  <w:sz w:val="20"/>
                  <w:szCs w:val="20"/>
                </w:rPr>
                <w:t>-</w:t>
              </w:r>
              <w:r w:rsidRPr="00F426CF">
                <w:rPr>
                  <w:color w:val="000000"/>
                  <w:sz w:val="20"/>
                  <w:szCs w:val="20"/>
                </w:rPr>
                <w:t>kladateľoch)</w:t>
              </w:r>
              <w:r w:rsidRPr="008C62CD">
                <w:rPr>
                  <w:color w:val="000000"/>
                  <w:sz w:val="20"/>
                  <w:szCs w:val="20"/>
                </w:rPr>
                <w:t xml:space="preserve"> alebo iný relevantný dokument, na základe ktorého bola stanovená hodnota nehnuteľnosti, ktorú určil oprávnený orgán</w:t>
              </w:r>
              <w:r w:rsidRPr="00F426CF">
                <w:rPr>
                  <w:color w:val="000000"/>
                  <w:sz w:val="20"/>
                  <w:szCs w:val="20"/>
                </w:rPr>
                <w:t>?</w:t>
              </w:r>
            </w:ins>
          </w:p>
        </w:tc>
        <w:tc>
          <w:tcPr>
            <w:tcW w:w="571" w:type="dxa"/>
            <w:vAlign w:val="center"/>
            <w:hideMark/>
          </w:tcPr>
          <w:p w14:paraId="3888E5C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6E5051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B01743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1D322B1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29971923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94F98FE" w14:textId="366B4094" w:rsidR="008400CF" w:rsidRPr="00F426CF" w:rsidRDefault="008400CF" w:rsidP="00826DA0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</w:t>
            </w:r>
            <w:del w:id="2899" w:author="Autor">
              <w:r w:rsidR="00DE78B6" w:rsidRPr="00F426CF">
                <w:rPr>
                  <w:color w:val="000000"/>
                  <w:sz w:val="20"/>
                  <w:szCs w:val="20"/>
                </w:rPr>
                <w:delText>5</w:delText>
              </w:r>
            </w:del>
            <w:ins w:id="2900" w:author="Autor">
              <w:r w:rsidR="00826DA0">
                <w:rPr>
                  <w:color w:val="000000"/>
                  <w:sz w:val="20"/>
                  <w:szCs w:val="20"/>
                </w:rPr>
                <w:t>4</w:t>
              </w:r>
            </w:ins>
          </w:p>
        </w:tc>
        <w:tc>
          <w:tcPr>
            <w:tcW w:w="4107" w:type="dxa"/>
            <w:gridSpan w:val="3"/>
            <w:vAlign w:val="center"/>
            <w:hideMark/>
          </w:tcPr>
          <w:p w14:paraId="4DACFDFF" w14:textId="4B992F1A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901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Predložil prijímateľ vyrozumenie príslušného katastrálneho úradu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zapísaní vlastníckeho práva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stavbe do katastra nehnuteľností</w:t>
            </w:r>
            <w:del w:id="2902" w:author="Autor">
              <w:r w:rsidR="00DE78B6" w:rsidRPr="00F426CF">
                <w:rPr>
                  <w:color w:val="000000"/>
                  <w:sz w:val="20"/>
                  <w:szCs w:val="20"/>
                </w:rPr>
                <w:delText>?</w:delText>
              </w:r>
            </w:del>
            <w:ins w:id="2903" w:author="Autor">
              <w:r>
                <w:rPr>
                  <w:color w:val="000000"/>
                  <w:sz w:val="20"/>
                  <w:szCs w:val="20"/>
                </w:rPr>
                <w:t xml:space="preserve"> (ak je to relevantné)</w:t>
              </w:r>
              <w:r w:rsidRPr="00F426CF">
                <w:rPr>
                  <w:color w:val="000000"/>
                  <w:sz w:val="20"/>
                  <w:szCs w:val="20"/>
                </w:rPr>
                <w:t>?</w:t>
              </w:r>
            </w:ins>
          </w:p>
        </w:tc>
        <w:tc>
          <w:tcPr>
            <w:tcW w:w="571" w:type="dxa"/>
            <w:vAlign w:val="center"/>
            <w:hideMark/>
          </w:tcPr>
          <w:p w14:paraId="0099028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9035F5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16D8C6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2B15F05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5C98F001" w14:textId="77777777" w:rsidTr="008278FE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904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440"/>
          <w:trPrChange w:id="2905" w:author="Autor">
            <w:trPr>
              <w:gridAfter w:val="1"/>
              <w:wAfter w:w="8" w:type="dxa"/>
              <w:trHeight w:val="765"/>
            </w:trPr>
          </w:trPrChange>
        </w:trPr>
        <w:tc>
          <w:tcPr>
            <w:tcW w:w="1002" w:type="dxa"/>
            <w:vAlign w:val="center"/>
            <w:hideMark/>
            <w:tcPrChange w:id="2906" w:author="Autor">
              <w:tcPr>
                <w:tcW w:w="1002" w:type="dxa"/>
                <w:vAlign w:val="center"/>
                <w:hideMark/>
              </w:tcPr>
            </w:tcPrChange>
          </w:tcPr>
          <w:p w14:paraId="24AC10C9" w14:textId="4EB0E145" w:rsidR="008400CF" w:rsidRPr="00F426CF" w:rsidRDefault="00826DA0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</w:t>
            </w:r>
            <w:del w:id="2907" w:author="Autor">
              <w:r w:rsidR="00DE78B6" w:rsidRPr="00F426CF">
                <w:rPr>
                  <w:color w:val="000000"/>
                  <w:sz w:val="20"/>
                  <w:szCs w:val="20"/>
                </w:rPr>
                <w:delText>6</w:delText>
              </w:r>
            </w:del>
            <w:ins w:id="2908" w:author="Autor">
              <w:r>
                <w:rPr>
                  <w:color w:val="000000"/>
                  <w:sz w:val="20"/>
                  <w:szCs w:val="20"/>
                </w:rPr>
                <w:t>5</w:t>
              </w:r>
            </w:ins>
          </w:p>
        </w:tc>
        <w:tc>
          <w:tcPr>
            <w:tcW w:w="4107" w:type="dxa"/>
            <w:gridSpan w:val="3"/>
            <w:vAlign w:val="center"/>
            <w:hideMark/>
            <w:tcPrChange w:id="2909" w:author="Autor">
              <w:tcPr>
                <w:tcW w:w="4107" w:type="dxa"/>
                <w:gridSpan w:val="3"/>
                <w:vAlign w:val="center"/>
                <w:hideMark/>
              </w:tcPr>
            </w:tcPrChange>
          </w:tcPr>
          <w:p w14:paraId="780CA3EA" w14:textId="422BB01B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910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Predložil prijímateľ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prípade stavieb, pri ktorých je už vydaný kolaudačný súhlas alebo rozhodnutie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predčasnom užívaní stavby alebo rozhodnutie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užívaní na skúšobnú prevádzku tieto rozhodnutia?</w:t>
            </w:r>
          </w:p>
        </w:tc>
        <w:tc>
          <w:tcPr>
            <w:tcW w:w="571" w:type="dxa"/>
            <w:vAlign w:val="center"/>
            <w:hideMark/>
            <w:tcPrChange w:id="2911" w:author="Autor">
              <w:tcPr>
                <w:tcW w:w="571" w:type="dxa"/>
                <w:vAlign w:val="center"/>
                <w:hideMark/>
              </w:tcPr>
            </w:tcPrChange>
          </w:tcPr>
          <w:p w14:paraId="17F9515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912" w:author="Autor">
              <w:tcPr>
                <w:tcW w:w="570" w:type="dxa"/>
                <w:vAlign w:val="center"/>
                <w:hideMark/>
              </w:tcPr>
            </w:tcPrChange>
          </w:tcPr>
          <w:p w14:paraId="52B2C19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913" w:author="Autor">
              <w:tcPr>
                <w:tcW w:w="852" w:type="dxa"/>
                <w:vAlign w:val="center"/>
                <w:hideMark/>
              </w:tcPr>
            </w:tcPrChange>
          </w:tcPr>
          <w:p w14:paraId="2EB973C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914" w:author="Autor">
              <w:tcPr>
                <w:tcW w:w="1985" w:type="dxa"/>
                <w:vAlign w:val="center"/>
                <w:hideMark/>
              </w:tcPr>
            </w:tcPrChange>
          </w:tcPr>
          <w:p w14:paraId="1B9C7749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04B17EDF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723C30F3" w14:textId="72BEF253" w:rsidR="008400CF" w:rsidRPr="00F426CF" w:rsidRDefault="00826DA0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14.</w:t>
            </w:r>
            <w:del w:id="2915" w:author="Autor">
              <w:r w:rsidR="00DE78B6" w:rsidRPr="00F426CF">
                <w:rPr>
                  <w:color w:val="000000"/>
                  <w:sz w:val="20"/>
                  <w:szCs w:val="20"/>
                </w:rPr>
                <w:delText>7</w:delText>
              </w:r>
            </w:del>
            <w:ins w:id="2916" w:author="Autor">
              <w:r>
                <w:rPr>
                  <w:color w:val="000000"/>
                  <w:sz w:val="20"/>
                  <w:szCs w:val="20"/>
                </w:rPr>
                <w:t>6</w:t>
              </w:r>
            </w:ins>
          </w:p>
        </w:tc>
        <w:tc>
          <w:tcPr>
            <w:tcW w:w="4107" w:type="dxa"/>
            <w:gridSpan w:val="3"/>
            <w:vAlign w:val="center"/>
            <w:hideMark/>
          </w:tcPr>
          <w:p w14:paraId="0A2ECB46" w14:textId="789DC64D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917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Predložil prijímateľ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prípade  nedokončených (rozostavaných) stavieb stavebné povolenie podľa stavebného zákona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prípadne ďalšiu dokumentáciu požadovanú riadiacim orgánom (napr. projektová dokumentácia stavby)?</w:t>
            </w:r>
          </w:p>
        </w:tc>
        <w:tc>
          <w:tcPr>
            <w:tcW w:w="571" w:type="dxa"/>
            <w:vAlign w:val="center"/>
            <w:hideMark/>
          </w:tcPr>
          <w:p w14:paraId="4038EC9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2D9EEA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DA4FED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DD16236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1045EF1C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285CEEE7" w14:textId="57CD637E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15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Napĺňanie merateľných ukazovateľov projektu</w:t>
            </w:r>
          </w:p>
        </w:tc>
      </w:tr>
      <w:tr w:rsidR="008400CF" w:rsidRPr="00F426CF" w14:paraId="7E25B4EF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65F2BAD2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2BF5E63A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138E140B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4CA39CB9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3BC03DEC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591462F8" w14:textId="22634753" w:rsidR="008400CF" w:rsidRPr="00F426CF" w:rsidRDefault="00DE78B6" w:rsidP="006D7D48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2918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delText>2</w:delText>
              </w:r>
            </w:del>
            <w:ins w:id="2919" w:author="Autor">
              <w:r w:rsidR="008400CF"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begin"/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NOTEREF _Ref65827975 \h </w:instrText>
              </w:r>
              <w:r w:rsid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\* MERGEFORMAT </w:instrText>
              </w:r>
            </w:ins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ins w:id="2920" w:author="Autor"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separate"/>
              </w:r>
              <w:r w:rsidR="005F1B2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7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end"/>
              </w:r>
            </w:ins>
          </w:p>
        </w:tc>
      </w:tr>
      <w:tr w:rsidR="008400CF" w:rsidRPr="00F426CF" w14:paraId="5975854F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79B23CC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15.1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5B8FD08" w14:textId="2C77648A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921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Napĺňa prijímateľ merateľné ukazovatele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NFP (z hľadiska ich počtu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vecnej náplne)?</w:t>
            </w:r>
          </w:p>
        </w:tc>
        <w:tc>
          <w:tcPr>
            <w:tcW w:w="571" w:type="dxa"/>
            <w:vAlign w:val="center"/>
            <w:hideMark/>
          </w:tcPr>
          <w:p w14:paraId="04D0176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E1E17F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38B3BC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F7FEB6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7AD47468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0C8813D3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15.2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B6D3D3F" w14:textId="7B58CBA2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922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Je dodržaný časový harmonogram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nadväznosť jednotlivých procesov?</w:t>
            </w:r>
          </w:p>
        </w:tc>
        <w:tc>
          <w:tcPr>
            <w:tcW w:w="571" w:type="dxa"/>
            <w:vAlign w:val="center"/>
            <w:hideMark/>
          </w:tcPr>
          <w:p w14:paraId="08D3918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78384C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B895C6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FAA7EE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77B26A4F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382B50A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15.3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86812D5" w14:textId="76967CF6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923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 xml:space="preserve">Existuje súlad medzi nárokovanými finančnými prostriedkami/deklarovanými výdavkami, </w:t>
            </w:r>
            <w:del w:id="2924" w:author="Autor">
              <w:r w:rsidR="00DE78B6" w:rsidRPr="00F426CF">
                <w:rPr>
                  <w:color w:val="000000"/>
                  <w:sz w:val="20"/>
                  <w:szCs w:val="20"/>
                </w:rPr>
                <w:delText>realizáciou</w:delText>
              </w:r>
            </w:del>
            <w:ins w:id="2925" w:author="Autor">
              <w:r w:rsidRPr="00F426CF">
                <w:rPr>
                  <w:color w:val="000000"/>
                  <w:sz w:val="20"/>
                  <w:szCs w:val="20"/>
                </w:rPr>
                <w:t>reali</w:t>
              </w:r>
              <w:r>
                <w:rPr>
                  <w:color w:val="000000"/>
                  <w:sz w:val="20"/>
                  <w:szCs w:val="20"/>
                </w:rPr>
                <w:t>-</w:t>
              </w:r>
              <w:r w:rsidRPr="00F426CF">
                <w:rPr>
                  <w:color w:val="000000"/>
                  <w:sz w:val="20"/>
                  <w:szCs w:val="20"/>
                </w:rPr>
                <w:t>záciou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aktivít projektu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merateľných </w:t>
            </w:r>
            <w:del w:id="2926" w:author="Autor">
              <w:r w:rsidR="00DE78B6" w:rsidRPr="00F426CF">
                <w:rPr>
                  <w:color w:val="000000"/>
                  <w:sz w:val="20"/>
                  <w:szCs w:val="20"/>
                </w:rPr>
                <w:delText>ukazovateľov</w:delText>
              </w:r>
            </w:del>
            <w:ins w:id="2927" w:author="Autor">
              <w:r w:rsidRPr="00F426CF">
                <w:rPr>
                  <w:color w:val="000000"/>
                  <w:sz w:val="20"/>
                  <w:szCs w:val="20"/>
                </w:rPr>
                <w:t>ukazo</w:t>
              </w:r>
              <w:r>
                <w:rPr>
                  <w:color w:val="000000"/>
                  <w:sz w:val="20"/>
                  <w:szCs w:val="20"/>
                </w:rPr>
                <w:t>-</w:t>
              </w:r>
              <w:r w:rsidRPr="00F426CF">
                <w:rPr>
                  <w:color w:val="000000"/>
                  <w:sz w:val="20"/>
                  <w:szCs w:val="20"/>
                </w:rPr>
                <w:t>vateľov</w:t>
              </w:r>
            </w:ins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1BA732D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8557A0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237534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F82CAF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1663701B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2A54918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15.4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9F1E2E0" w14:textId="5CD0EC36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928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Je možné hodnoty merateľných ukazovateľov jednoznačne priradiť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výstupom jednotlivých aktivít?</w:t>
            </w:r>
          </w:p>
        </w:tc>
        <w:tc>
          <w:tcPr>
            <w:tcW w:w="571" w:type="dxa"/>
            <w:vAlign w:val="center"/>
            <w:hideMark/>
          </w:tcPr>
          <w:p w14:paraId="7F999E5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35B555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1E5518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574A17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7E6BE599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7FD08ADB" w14:textId="5602C342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16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Neprekrývanie sa výdavkov</w:t>
            </w:r>
          </w:p>
        </w:tc>
      </w:tr>
      <w:tr w:rsidR="008400CF" w:rsidRPr="00F426CF" w14:paraId="79817239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0C540A1C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0F147A77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1FAAD3BD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7789CF73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7CE86E27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7BD6C646" w14:textId="0644EDC5" w:rsidR="008400CF" w:rsidRPr="00675C58" w:rsidRDefault="00DE78B6" w:rsidP="008400CF">
            <w:pPr>
              <w:jc w:val="center"/>
              <w:rPr>
                <w:rFonts w:ascii="Arial Narrow" w:hAnsi="Arial Narrow"/>
                <w:bCs/>
                <w:color w:val="FFFFFF"/>
                <w:sz w:val="22"/>
                <w:szCs w:val="22"/>
              </w:rPr>
            </w:pPr>
            <w:del w:id="2929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delText>2</w:delText>
              </w:r>
            </w:del>
            <w:ins w:id="2930" w:author="Autor">
              <w:r w:rsidR="008400CF"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begin"/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NOTEREF _Ref65827975 \h </w:instrText>
              </w:r>
              <w:r w:rsid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\* MERGEFORMAT </w:instrText>
              </w:r>
            </w:ins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ins w:id="2931" w:author="Autor"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separate"/>
              </w:r>
              <w:r w:rsidR="005F1B2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7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end"/>
              </w:r>
            </w:ins>
          </w:p>
        </w:tc>
      </w:tr>
      <w:tr w:rsidR="008400CF" w:rsidRPr="00F426CF" w14:paraId="1C444B5C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7607EC37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16.1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8FDEF65" w14:textId="1D62508C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932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Bolo skontrolované neprekrývanie sa účtovných dokladov, re</w:t>
            </w:r>
            <w:r>
              <w:rPr>
                <w:color w:val="000000"/>
                <w:sz w:val="20"/>
                <w:szCs w:val="20"/>
              </w:rPr>
              <w:t>s</w:t>
            </w:r>
            <w:r w:rsidRPr="00F426CF">
              <w:rPr>
                <w:color w:val="000000"/>
                <w:sz w:val="20"/>
                <w:szCs w:val="20"/>
              </w:rPr>
              <w:t>p. dokumentácii, ktorá ich nahradzuje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predloženej ŽoP, ako aj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inými ŽoP predloženými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daného projektu, resp.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inými  projektmi daného </w:t>
            </w:r>
            <w:del w:id="2933" w:author="Autor">
              <w:r w:rsidR="00DE78B6" w:rsidRPr="00F426CF">
                <w:rPr>
                  <w:color w:val="000000"/>
                  <w:sz w:val="20"/>
                  <w:szCs w:val="20"/>
                </w:rPr>
                <w:delText>prijímateľa</w:delText>
              </w:r>
            </w:del>
            <w:ins w:id="2934" w:author="Autor">
              <w:r w:rsidRPr="00F426CF">
                <w:rPr>
                  <w:color w:val="000000"/>
                  <w:sz w:val="20"/>
                  <w:szCs w:val="20"/>
                </w:rPr>
                <w:t>prijí</w:t>
              </w:r>
              <w:r>
                <w:rPr>
                  <w:color w:val="000000"/>
                  <w:sz w:val="20"/>
                  <w:szCs w:val="20"/>
                </w:rPr>
                <w:t>-</w:t>
              </w:r>
              <w:r w:rsidRPr="00F426CF">
                <w:rPr>
                  <w:color w:val="000000"/>
                  <w:sz w:val="20"/>
                  <w:szCs w:val="20"/>
                </w:rPr>
                <w:t>mateľa</w:t>
              </w:r>
            </w:ins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30D5C17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36AFE6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AAE233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589A323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517A30D0" w14:textId="77777777" w:rsidTr="00675C58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030BD381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16.2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7BDAF7C" w14:textId="5FB8C441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935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Bolo skontrolované neprekrývanie sa výdavkov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podpornej dokumentácie (t.</w:t>
            </w:r>
            <w:ins w:id="2936" w:author="Autor">
              <w:r>
                <w:rPr>
                  <w:color w:val="000000"/>
                  <w:sz w:val="20"/>
                  <w:szCs w:val="20"/>
                </w:rPr>
                <w:t xml:space="preserve"> 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j. </w:t>
            </w:r>
            <w:del w:id="2937" w:author="Autor">
              <w:r w:rsidR="00DE78B6" w:rsidRPr="00F426CF">
                <w:rPr>
                  <w:color w:val="000000"/>
                  <w:sz w:val="20"/>
                  <w:szCs w:val="20"/>
                </w:rPr>
                <w:delText>dokumentácie</w:delText>
              </w:r>
            </w:del>
            <w:ins w:id="2938" w:author="Autor">
              <w:r w:rsidRPr="00F426CF">
                <w:rPr>
                  <w:color w:val="000000"/>
                  <w:sz w:val="20"/>
                  <w:szCs w:val="20"/>
                </w:rPr>
                <w:t>dokumen</w:t>
              </w:r>
              <w:r>
                <w:rPr>
                  <w:color w:val="000000"/>
                  <w:sz w:val="20"/>
                  <w:szCs w:val="20"/>
                </w:rPr>
                <w:t>-</w:t>
              </w:r>
              <w:r w:rsidRPr="00F426CF">
                <w:rPr>
                  <w:color w:val="000000"/>
                  <w:sz w:val="20"/>
                  <w:szCs w:val="20"/>
                </w:rPr>
                <w:t>tácie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okrem účtovných dokladov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dokumentácie, ktorá ich nahradzuje)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predloženej ŽoP, ako aj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inými ŽoP predloženými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daného projektu, resp.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inými  projektami daného prijímateľa?</w:t>
            </w:r>
          </w:p>
        </w:tc>
        <w:tc>
          <w:tcPr>
            <w:tcW w:w="571" w:type="dxa"/>
            <w:vAlign w:val="center"/>
            <w:hideMark/>
          </w:tcPr>
          <w:p w14:paraId="43022E0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5AC5E0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0A098E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C158ACA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02FC7DC3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57AF8134" w14:textId="57745104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17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Vykonanie stavebných prác</w:t>
            </w:r>
          </w:p>
        </w:tc>
      </w:tr>
      <w:tr w:rsidR="008400CF" w:rsidRPr="00F426CF" w14:paraId="3DD3002E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2B715B76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6CE8B7F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2CCA5883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69B2571B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79C48584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03430993" w14:textId="4E4DD0B2" w:rsidR="008400CF" w:rsidRPr="00F426CF" w:rsidRDefault="00DE78B6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2939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delText>2</w:delText>
              </w:r>
            </w:del>
            <w:ins w:id="2940" w:author="Autor">
              <w:r w:rsidR="008400CF"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begin"/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NOTEREF _Ref65827975 \h </w:instrText>
              </w:r>
              <w:r w:rsid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\* MERGEFORMAT </w:instrText>
              </w:r>
            </w:ins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ins w:id="2941" w:author="Autor"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separate"/>
              </w:r>
              <w:r w:rsidR="005F1B2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7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end"/>
              </w:r>
            </w:ins>
          </w:p>
        </w:tc>
      </w:tr>
      <w:tr w:rsidR="008400CF" w:rsidRPr="00F426CF" w14:paraId="019689D6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2BAABE5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E61501A" w14:textId="1A4C29C3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942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 xml:space="preserve">Sú </w:t>
            </w:r>
            <w:r>
              <w:rPr>
                <w:color w:val="000000"/>
                <w:sz w:val="20"/>
                <w:szCs w:val="20"/>
              </w:rPr>
              <w:t>stavebné práce/</w:t>
            </w:r>
            <w:r w:rsidRPr="00F426CF">
              <w:rPr>
                <w:color w:val="000000"/>
                <w:sz w:val="20"/>
                <w:szCs w:val="20"/>
              </w:rPr>
              <w:t>dodatočné stavebné práce zadané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súlade so zákonom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verejnom </w:t>
            </w:r>
            <w:del w:id="2943" w:author="Autor">
              <w:r w:rsidR="00DE78B6" w:rsidRPr="00F426CF">
                <w:rPr>
                  <w:color w:val="000000"/>
                  <w:sz w:val="20"/>
                  <w:szCs w:val="20"/>
                </w:rPr>
                <w:delText>obstarávaní</w:delText>
              </w:r>
            </w:del>
            <w:ins w:id="2944" w:author="Autor">
              <w:r w:rsidRPr="00F426CF">
                <w:rPr>
                  <w:color w:val="000000"/>
                  <w:sz w:val="20"/>
                  <w:szCs w:val="20"/>
                </w:rPr>
                <w:t>obsta</w:t>
              </w:r>
              <w:r>
                <w:rPr>
                  <w:color w:val="000000"/>
                  <w:sz w:val="20"/>
                  <w:szCs w:val="20"/>
                </w:rPr>
                <w:t>-</w:t>
              </w:r>
              <w:r w:rsidRPr="00F426CF">
                <w:rPr>
                  <w:color w:val="000000"/>
                  <w:sz w:val="20"/>
                  <w:szCs w:val="20"/>
                </w:rPr>
                <w:t>rávaní</w:t>
              </w:r>
            </w:ins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664ABC1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C1F164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FA74E2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06F1C1E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0C30C701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</w:tcPr>
          <w:p w14:paraId="09E73651" w14:textId="0446BACC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17.2</w:t>
            </w:r>
          </w:p>
        </w:tc>
        <w:tc>
          <w:tcPr>
            <w:tcW w:w="4107" w:type="dxa"/>
            <w:gridSpan w:val="3"/>
            <w:vAlign w:val="center"/>
          </w:tcPr>
          <w:p w14:paraId="061B7B33" w14:textId="76EAE34C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945" w:author="Autor">
                <w:pPr/>
              </w:pPrChange>
            </w:pPr>
            <w:r w:rsidRPr="00611722">
              <w:rPr>
                <w:color w:val="000000"/>
                <w:sz w:val="20"/>
                <w:szCs w:val="20"/>
              </w:rPr>
              <w:t xml:space="preserve">Bola v súvislosti s nárokovanými finančnými prostriedkami/deklarovanými výdavkami v ŽoP za </w:t>
            </w:r>
            <w:r>
              <w:rPr>
                <w:color w:val="000000"/>
                <w:sz w:val="20"/>
                <w:szCs w:val="20"/>
              </w:rPr>
              <w:t>stavebné práce/</w:t>
            </w:r>
            <w:r w:rsidRPr="00611722">
              <w:rPr>
                <w:color w:val="000000"/>
                <w:sz w:val="20"/>
                <w:szCs w:val="20"/>
              </w:rPr>
              <w:t xml:space="preserve">dodatočné stavebné práce vykonaná kontrola verejného </w:t>
            </w:r>
            <w:del w:id="2946" w:author="Autor">
              <w:r w:rsidR="00DE78B6" w:rsidRPr="00611722">
                <w:rPr>
                  <w:color w:val="000000"/>
                  <w:sz w:val="20"/>
                  <w:szCs w:val="20"/>
                </w:rPr>
                <w:delText>obstarávania/obstarávania, a bolo v rámci záverov kontroly verejného obstarávania/obstarávania konštatované pripustenie nárokovaných finančných prostriedkov/deklarovaných výdavkov do financovania?</w:delText>
              </w:r>
            </w:del>
            <w:ins w:id="2947" w:author="Autor">
              <w:r w:rsidRPr="00611722">
                <w:rPr>
                  <w:color w:val="000000"/>
                  <w:sz w:val="20"/>
                  <w:szCs w:val="20"/>
                </w:rPr>
                <w:t>obstará</w:t>
              </w:r>
              <w:r>
                <w:rPr>
                  <w:color w:val="000000"/>
                  <w:sz w:val="20"/>
                  <w:szCs w:val="20"/>
                </w:rPr>
                <w:t>-</w:t>
              </w:r>
              <w:r w:rsidRPr="00611722">
                <w:rPr>
                  <w:color w:val="000000"/>
                  <w:sz w:val="20"/>
                  <w:szCs w:val="20"/>
                </w:rPr>
                <w:t>vania/obstarávania?</w:t>
              </w:r>
            </w:ins>
          </w:p>
        </w:tc>
        <w:tc>
          <w:tcPr>
            <w:tcW w:w="571" w:type="dxa"/>
            <w:vAlign w:val="center"/>
          </w:tcPr>
          <w:p w14:paraId="675208B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5125A00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2B7A4D2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DEE5B49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8400CF" w:rsidRPr="00F426CF" w14:paraId="11A8A449" w14:textId="77777777" w:rsidTr="00675C58">
        <w:trPr>
          <w:gridAfter w:val="1"/>
          <w:wAfter w:w="8" w:type="dxa"/>
          <w:trHeight w:val="315"/>
          <w:ins w:id="2948" w:author="Autor"/>
        </w:trPr>
        <w:tc>
          <w:tcPr>
            <w:tcW w:w="1002" w:type="dxa"/>
            <w:vAlign w:val="center"/>
          </w:tcPr>
          <w:p w14:paraId="2D2B52FE" w14:textId="3FBC6D20" w:rsidR="008400CF" w:rsidRDefault="008400CF" w:rsidP="008400CF">
            <w:pPr>
              <w:jc w:val="center"/>
              <w:rPr>
                <w:ins w:id="2949" w:author="Autor"/>
                <w:color w:val="000000"/>
                <w:sz w:val="20"/>
                <w:szCs w:val="20"/>
              </w:rPr>
            </w:pPr>
            <w:ins w:id="2950" w:author="Autor">
              <w:r w:rsidRPr="00F426CF">
                <w:rPr>
                  <w:color w:val="000000"/>
                  <w:sz w:val="20"/>
                  <w:szCs w:val="20"/>
                </w:rPr>
                <w:t>17.</w:t>
              </w:r>
              <w:r>
                <w:rPr>
                  <w:color w:val="000000"/>
                  <w:sz w:val="20"/>
                  <w:szCs w:val="20"/>
                </w:rPr>
                <w:t>3</w:t>
              </w:r>
            </w:ins>
          </w:p>
        </w:tc>
        <w:tc>
          <w:tcPr>
            <w:tcW w:w="4107" w:type="dxa"/>
            <w:gridSpan w:val="3"/>
            <w:vAlign w:val="center"/>
          </w:tcPr>
          <w:p w14:paraId="721BB7EE" w14:textId="784FAA4F" w:rsidR="008400CF" w:rsidRPr="00611722" w:rsidRDefault="008400CF" w:rsidP="008400CF">
            <w:pPr>
              <w:jc w:val="both"/>
              <w:rPr>
                <w:ins w:id="2951" w:author="Autor"/>
                <w:color w:val="000000"/>
                <w:sz w:val="20"/>
                <w:szCs w:val="20"/>
              </w:rPr>
            </w:pPr>
            <w:ins w:id="2952" w:author="Autor">
              <w:r>
                <w:rPr>
                  <w:color w:val="000000"/>
                  <w:sz w:val="20"/>
                  <w:szCs w:val="20"/>
                </w:rPr>
                <w:t>B</w:t>
              </w:r>
              <w:r w:rsidRPr="00611722">
                <w:rPr>
                  <w:color w:val="000000"/>
                  <w:sz w:val="20"/>
                  <w:szCs w:val="20"/>
                </w:rPr>
                <w:t>olo v rámci záverov kontroly verejného obstarávania/obstarávania konštatované pripustenie nárokovaných finančných prostriedkov/deklarovaných výdavkov do financovania?</w:t>
              </w:r>
            </w:ins>
          </w:p>
        </w:tc>
        <w:tc>
          <w:tcPr>
            <w:tcW w:w="571" w:type="dxa"/>
            <w:vAlign w:val="center"/>
          </w:tcPr>
          <w:p w14:paraId="2C6C279D" w14:textId="77777777" w:rsidR="008400CF" w:rsidRPr="00F426CF" w:rsidRDefault="008400CF" w:rsidP="008400CF">
            <w:pPr>
              <w:rPr>
                <w:ins w:id="2953" w:author="Autor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4C387924" w14:textId="77777777" w:rsidR="008400CF" w:rsidRPr="00F426CF" w:rsidRDefault="008400CF" w:rsidP="008400CF">
            <w:pPr>
              <w:rPr>
                <w:ins w:id="2954" w:author="Autor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2D8C4261" w14:textId="77777777" w:rsidR="008400CF" w:rsidRPr="00F426CF" w:rsidRDefault="008400CF" w:rsidP="008400CF">
            <w:pPr>
              <w:rPr>
                <w:ins w:id="2955" w:author="Autor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8DB5714" w14:textId="77777777" w:rsidR="008400CF" w:rsidRPr="00F426CF" w:rsidRDefault="008400CF" w:rsidP="008400CF">
            <w:pPr>
              <w:jc w:val="both"/>
              <w:rPr>
                <w:ins w:id="2956" w:author="Autor"/>
                <w:b/>
                <w:bCs/>
                <w:color w:val="000000"/>
              </w:rPr>
            </w:pPr>
          </w:p>
        </w:tc>
      </w:tr>
      <w:tr w:rsidR="008400CF" w:rsidRPr="00F426CF" w14:paraId="39B72DAB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07328F8B" w14:textId="2C1EC310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del w:id="2957" w:author="Autor">
              <w:r w:rsidR="00DE78B6">
                <w:rPr>
                  <w:color w:val="000000"/>
                  <w:sz w:val="20"/>
                  <w:szCs w:val="20"/>
                </w:rPr>
                <w:delText>3</w:delText>
              </w:r>
            </w:del>
            <w:ins w:id="2958" w:author="Autor">
              <w:r>
                <w:rPr>
                  <w:color w:val="000000"/>
                  <w:sz w:val="20"/>
                  <w:szCs w:val="20"/>
                </w:rPr>
                <w:t>4</w:t>
              </w:r>
            </w:ins>
          </w:p>
        </w:tc>
        <w:tc>
          <w:tcPr>
            <w:tcW w:w="4107" w:type="dxa"/>
            <w:gridSpan w:val="3"/>
            <w:vAlign w:val="center"/>
            <w:hideMark/>
          </w:tcPr>
          <w:p w14:paraId="39B96ED6" w14:textId="332DF862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959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fotodokumentáciu </w:t>
            </w:r>
            <w:del w:id="2960" w:author="Autor">
              <w:r w:rsidR="00DE78B6" w:rsidRPr="00F426CF">
                <w:rPr>
                  <w:color w:val="000000"/>
                  <w:sz w:val="20"/>
                  <w:szCs w:val="20"/>
                </w:rPr>
                <w:delText>zachytávajúcu</w:delText>
              </w:r>
            </w:del>
            <w:ins w:id="2961" w:author="Autor">
              <w:r w:rsidRPr="00F426CF">
                <w:rPr>
                  <w:color w:val="000000"/>
                  <w:sz w:val="20"/>
                  <w:szCs w:val="20"/>
                </w:rPr>
                <w:t>zachytá</w:t>
              </w:r>
              <w:r>
                <w:rPr>
                  <w:color w:val="000000"/>
                  <w:sz w:val="20"/>
                  <w:szCs w:val="20"/>
                </w:rPr>
                <w:t>-</w:t>
              </w:r>
              <w:r w:rsidRPr="00F426CF">
                <w:rPr>
                  <w:color w:val="000000"/>
                  <w:sz w:val="20"/>
                  <w:szCs w:val="20"/>
                </w:rPr>
                <w:t>vajúcu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fyzický pokrok realizácie prác?</w:t>
            </w:r>
          </w:p>
        </w:tc>
        <w:tc>
          <w:tcPr>
            <w:tcW w:w="571" w:type="dxa"/>
            <w:vAlign w:val="center"/>
            <w:hideMark/>
          </w:tcPr>
          <w:p w14:paraId="19DDD49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E31293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F0677E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6327B75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2D74168F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35FBDC1" w14:textId="059E8A9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del w:id="2962" w:author="Autor">
              <w:r w:rsidR="00DE78B6">
                <w:rPr>
                  <w:color w:val="000000"/>
                  <w:sz w:val="20"/>
                  <w:szCs w:val="20"/>
                </w:rPr>
                <w:delText>4</w:delText>
              </w:r>
            </w:del>
            <w:ins w:id="2963" w:author="Autor">
              <w:r>
                <w:rPr>
                  <w:color w:val="000000"/>
                  <w:sz w:val="20"/>
                  <w:szCs w:val="20"/>
                </w:rPr>
                <w:t>5</w:t>
              </w:r>
            </w:ins>
          </w:p>
        </w:tc>
        <w:tc>
          <w:tcPr>
            <w:tcW w:w="4107" w:type="dxa"/>
            <w:gridSpan w:val="3"/>
            <w:vAlign w:val="center"/>
            <w:hideMark/>
          </w:tcPr>
          <w:p w14:paraId="4AFF7DA3" w14:textId="0458B32F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964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Predlož</w:t>
            </w:r>
            <w:r>
              <w:rPr>
                <w:color w:val="000000"/>
                <w:sz w:val="20"/>
                <w:szCs w:val="20"/>
              </w:rPr>
              <w:t xml:space="preserve">il prijímateľ </w:t>
            </w:r>
            <w:r w:rsidRPr="00F87B6B">
              <w:rPr>
                <w:color w:val="000000"/>
                <w:sz w:val="20"/>
                <w:szCs w:val="20"/>
              </w:rPr>
              <w:t>preberací protokol</w:t>
            </w:r>
            <w:ins w:id="2965" w:author="Autor">
              <w:r w:rsidRPr="00F87B6B">
                <w:rPr>
                  <w:color w:val="000000"/>
                  <w:sz w:val="20"/>
                  <w:szCs w:val="20"/>
                </w:rPr>
                <w:t xml:space="preserve"> o prevzatí stavby od dodávateľa/zhotoviteľa a stavebného </w:t>
              </w:r>
              <w:r w:rsidRPr="00F87B6B">
                <w:rPr>
                  <w:color w:val="000000"/>
                  <w:sz w:val="20"/>
                  <w:szCs w:val="20"/>
                </w:rPr>
                <w:lastRenderedPageBreak/>
                <w:t>dozoru</w:t>
              </w:r>
            </w:ins>
            <w:r w:rsidRPr="00F426CF">
              <w:rPr>
                <w:color w:val="000000"/>
                <w:sz w:val="20"/>
                <w:szCs w:val="20"/>
              </w:rPr>
              <w:t>, resp. iný obdobný dokument od dodávateľa/zhotoviteľa?</w:t>
            </w:r>
          </w:p>
        </w:tc>
        <w:tc>
          <w:tcPr>
            <w:tcW w:w="571" w:type="dxa"/>
            <w:vAlign w:val="center"/>
            <w:hideMark/>
          </w:tcPr>
          <w:p w14:paraId="4683BEF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70" w:type="dxa"/>
            <w:vAlign w:val="center"/>
            <w:hideMark/>
          </w:tcPr>
          <w:p w14:paraId="4741E10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5626E1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C26F439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5FB4E5F8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9923C7F" w14:textId="2E37852B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del w:id="2966" w:author="Autor">
              <w:r w:rsidR="00DE78B6">
                <w:rPr>
                  <w:color w:val="000000"/>
                  <w:sz w:val="20"/>
                  <w:szCs w:val="20"/>
                </w:rPr>
                <w:delText>5</w:delText>
              </w:r>
            </w:del>
            <w:ins w:id="2967" w:author="Autor">
              <w:r>
                <w:rPr>
                  <w:color w:val="000000"/>
                  <w:sz w:val="20"/>
                  <w:szCs w:val="20"/>
                </w:rPr>
                <w:t>6</w:t>
              </w:r>
            </w:ins>
          </w:p>
        </w:tc>
        <w:tc>
          <w:tcPr>
            <w:tcW w:w="4107" w:type="dxa"/>
            <w:gridSpan w:val="3"/>
            <w:vAlign w:val="center"/>
            <w:hideMark/>
          </w:tcPr>
          <w:p w14:paraId="5A27B817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968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Predložil prijímateľ právoplatné kolaudačné rozhodnutie?</w:t>
            </w:r>
          </w:p>
        </w:tc>
        <w:tc>
          <w:tcPr>
            <w:tcW w:w="571" w:type="dxa"/>
            <w:vAlign w:val="center"/>
            <w:hideMark/>
          </w:tcPr>
          <w:p w14:paraId="40CE300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1158F6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32B3CD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CCA809D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4555AE8D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9E73A41" w14:textId="22FC92F2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del w:id="2969" w:author="Autor">
              <w:r w:rsidR="00DE78B6">
                <w:rPr>
                  <w:color w:val="000000"/>
                  <w:sz w:val="20"/>
                  <w:szCs w:val="20"/>
                </w:rPr>
                <w:delText>6</w:delText>
              </w:r>
            </w:del>
            <w:ins w:id="2970" w:author="Autor">
              <w:r>
                <w:rPr>
                  <w:color w:val="000000"/>
                  <w:sz w:val="20"/>
                  <w:szCs w:val="20"/>
                </w:rPr>
                <w:t>7</w:t>
              </w:r>
            </w:ins>
          </w:p>
        </w:tc>
        <w:tc>
          <w:tcPr>
            <w:tcW w:w="4107" w:type="dxa"/>
            <w:gridSpan w:val="3"/>
            <w:vAlign w:val="center"/>
            <w:hideMark/>
          </w:tcPr>
          <w:p w14:paraId="76B29D50" w14:textId="4E9E1CF6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971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Predložil prijímateľ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>realizačný výkaz výmer</w:t>
            </w:r>
            <w:ins w:id="2972" w:author="Autor">
              <w:r>
                <w:t xml:space="preserve">, </w:t>
              </w:r>
              <w:r w:rsidRPr="00AE24CC">
                <w:rPr>
                  <w:color w:val="000000"/>
                  <w:sz w:val="20"/>
                  <w:szCs w:val="20"/>
                </w:rPr>
                <w:t>ktorý je neoddeliteľn</w:t>
              </w:r>
              <w:r>
                <w:rPr>
                  <w:color w:val="000000"/>
                  <w:sz w:val="20"/>
                  <w:szCs w:val="20"/>
                </w:rPr>
                <w:t>ou</w:t>
              </w:r>
              <w:r w:rsidRPr="00AE24CC">
                <w:rPr>
                  <w:color w:val="000000"/>
                  <w:sz w:val="20"/>
                  <w:szCs w:val="20"/>
                </w:rPr>
                <w:t xml:space="preserve"> súčasť</w:t>
              </w:r>
              <w:r>
                <w:rPr>
                  <w:color w:val="000000"/>
                  <w:sz w:val="20"/>
                  <w:szCs w:val="20"/>
                </w:rPr>
                <w:t>ou</w:t>
              </w:r>
              <w:r w:rsidRPr="00AE24CC">
                <w:rPr>
                  <w:color w:val="000000"/>
                  <w:sz w:val="20"/>
                  <w:szCs w:val="20"/>
                </w:rPr>
                <w:t xml:space="preserve"> schválenej zmluvy</w:t>
              </w:r>
            </w:ins>
            <w:r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>(po ukončenom verejnom obstarávaní</w:t>
            </w:r>
            <w:del w:id="2973" w:author="Autor">
              <w:r w:rsidR="00DE78B6" w:rsidRPr="00F426CF">
                <w:rPr>
                  <w:color w:val="000000"/>
                  <w:sz w:val="20"/>
                  <w:szCs w:val="20"/>
                </w:rPr>
                <w:delText>) v elektronickej a písomnej podobe?</w:delText>
              </w:r>
            </w:del>
            <w:ins w:id="2974" w:author="Autor">
              <w:r w:rsidRPr="00F426CF">
                <w:rPr>
                  <w:color w:val="000000"/>
                  <w:sz w:val="20"/>
                  <w:szCs w:val="20"/>
                </w:rPr>
                <w:t>)?</w:t>
              </w:r>
            </w:ins>
          </w:p>
        </w:tc>
        <w:tc>
          <w:tcPr>
            <w:tcW w:w="571" w:type="dxa"/>
            <w:vAlign w:val="center"/>
            <w:hideMark/>
          </w:tcPr>
          <w:p w14:paraId="3D49EDC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8333AA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05E6A0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11608A1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4D6221A2" w14:textId="77777777" w:rsidTr="008278FE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2975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440"/>
          <w:trPrChange w:id="2976" w:author="Autor">
            <w:trPr>
              <w:gridAfter w:val="1"/>
              <w:wAfter w:w="8" w:type="dxa"/>
              <w:trHeight w:val="1530"/>
            </w:trPr>
          </w:trPrChange>
        </w:trPr>
        <w:tc>
          <w:tcPr>
            <w:tcW w:w="1002" w:type="dxa"/>
            <w:vAlign w:val="center"/>
            <w:hideMark/>
            <w:tcPrChange w:id="2977" w:author="Autor">
              <w:tcPr>
                <w:tcW w:w="1002" w:type="dxa"/>
                <w:vAlign w:val="center"/>
                <w:hideMark/>
              </w:tcPr>
            </w:tcPrChange>
          </w:tcPr>
          <w:p w14:paraId="03163B8F" w14:textId="22C9FB69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del w:id="2978" w:author="Autor">
              <w:r w:rsidR="00DE78B6">
                <w:rPr>
                  <w:color w:val="000000"/>
                  <w:sz w:val="20"/>
                  <w:szCs w:val="20"/>
                </w:rPr>
                <w:delText>7</w:delText>
              </w:r>
            </w:del>
            <w:ins w:id="2979" w:author="Autor">
              <w:r>
                <w:rPr>
                  <w:color w:val="000000"/>
                  <w:sz w:val="20"/>
                  <w:szCs w:val="20"/>
                </w:rPr>
                <w:t>8</w:t>
              </w:r>
            </w:ins>
          </w:p>
        </w:tc>
        <w:tc>
          <w:tcPr>
            <w:tcW w:w="4107" w:type="dxa"/>
            <w:gridSpan w:val="3"/>
            <w:vAlign w:val="center"/>
            <w:hideMark/>
            <w:tcPrChange w:id="2980" w:author="Autor">
              <w:tcPr>
                <w:tcW w:w="4107" w:type="dxa"/>
                <w:gridSpan w:val="3"/>
                <w:vAlign w:val="center"/>
                <w:hideMark/>
              </w:tcPr>
            </w:tcPrChange>
          </w:tcPr>
          <w:p w14:paraId="06F77DD9" w14:textId="39BEB02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981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Predložil prijímateľ stavebný denník (časti stavebného denníka prislúchajúce k obdobiu, ktoré sa zachytávajú na súpisoch vykonaných prác, pričom  stavebný denník by mal obsahovať nasledovné: deň, mesiac, rok, počet pracovníkov na stavbe podľa remesiel, teplotu vzduchu, počasie, čas začiatku a skončenia prác na stavbe, podľa stavebných objektov a prevádzkových súborov rozčlenené vykonané stavebné a montážne práce v súlade s harmonogramom stavebných prác</w:t>
            </w:r>
            <w:del w:id="2982" w:author="Autor">
              <w:r w:rsidR="00DE78B6" w:rsidRPr="00F426CF">
                <w:rPr>
                  <w:color w:val="000000"/>
                  <w:sz w:val="20"/>
                  <w:szCs w:val="20"/>
                </w:rPr>
                <w:delText xml:space="preserve"> v </w:delText>
              </w:r>
              <w:r w:rsidR="00A5426A">
                <w:rPr>
                  <w:color w:val="000000"/>
                  <w:sz w:val="20"/>
                  <w:szCs w:val="20"/>
                </w:rPr>
                <w:delText>Zmluv</w:delText>
              </w:r>
              <w:r w:rsidR="00DE78B6" w:rsidRPr="00F426CF">
                <w:rPr>
                  <w:color w:val="000000"/>
                  <w:sz w:val="20"/>
                  <w:szCs w:val="20"/>
                </w:rPr>
                <w:delText>e o NFP</w:delText>
              </w:r>
            </w:del>
            <w:r w:rsidRPr="00F426CF">
              <w:rPr>
                <w:color w:val="000000"/>
                <w:sz w:val="20"/>
                <w:szCs w:val="20"/>
              </w:rPr>
              <w:t>)?</w:t>
            </w:r>
          </w:p>
        </w:tc>
        <w:tc>
          <w:tcPr>
            <w:tcW w:w="571" w:type="dxa"/>
            <w:vAlign w:val="center"/>
            <w:hideMark/>
            <w:tcPrChange w:id="2983" w:author="Autor">
              <w:tcPr>
                <w:tcW w:w="571" w:type="dxa"/>
                <w:vAlign w:val="center"/>
                <w:hideMark/>
              </w:tcPr>
            </w:tcPrChange>
          </w:tcPr>
          <w:p w14:paraId="5FA3975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2984" w:author="Autor">
              <w:tcPr>
                <w:tcW w:w="570" w:type="dxa"/>
                <w:vAlign w:val="center"/>
                <w:hideMark/>
              </w:tcPr>
            </w:tcPrChange>
          </w:tcPr>
          <w:p w14:paraId="21F1ED91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2985" w:author="Autor">
              <w:tcPr>
                <w:tcW w:w="852" w:type="dxa"/>
                <w:vAlign w:val="center"/>
                <w:hideMark/>
              </w:tcPr>
            </w:tcPrChange>
          </w:tcPr>
          <w:p w14:paraId="59339FB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2986" w:author="Autor">
              <w:tcPr>
                <w:tcW w:w="1985" w:type="dxa"/>
                <w:vAlign w:val="center"/>
                <w:hideMark/>
              </w:tcPr>
            </w:tcPrChange>
          </w:tcPr>
          <w:p w14:paraId="2C838A6C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211176A8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48B119DE" w14:textId="6378AD2B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del w:id="2987" w:author="Autor">
              <w:r w:rsidR="00DE78B6">
                <w:rPr>
                  <w:color w:val="000000"/>
                  <w:sz w:val="20"/>
                  <w:szCs w:val="20"/>
                </w:rPr>
                <w:delText>8</w:delText>
              </w:r>
            </w:del>
            <w:ins w:id="2988" w:author="Autor">
              <w:r>
                <w:rPr>
                  <w:color w:val="000000"/>
                  <w:sz w:val="20"/>
                  <w:szCs w:val="20"/>
                </w:rPr>
                <w:t>9</w:t>
              </w:r>
            </w:ins>
          </w:p>
        </w:tc>
        <w:tc>
          <w:tcPr>
            <w:tcW w:w="4107" w:type="dxa"/>
            <w:gridSpan w:val="3"/>
            <w:vAlign w:val="center"/>
            <w:hideMark/>
          </w:tcPr>
          <w:p w14:paraId="4D3A4791" w14:textId="27984521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989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Predložil prijímateľ zisťovací protokol o</w:t>
            </w:r>
            <w:del w:id="2990" w:author="Autor">
              <w:r w:rsidR="00DE78B6" w:rsidRPr="00F426CF">
                <w:rPr>
                  <w:color w:val="000000"/>
                  <w:sz w:val="20"/>
                  <w:szCs w:val="20"/>
                </w:rPr>
                <w:delText xml:space="preserve"> vykonaných</w:delText>
              </w:r>
            </w:del>
            <w:ins w:id="2991" w:author="Autor">
              <w:r>
                <w:rPr>
                  <w:color w:val="000000"/>
                  <w:sz w:val="20"/>
                  <w:szCs w:val="20"/>
                </w:rPr>
                <w:t> </w:t>
              </w:r>
              <w:r w:rsidRPr="00F426CF">
                <w:rPr>
                  <w:color w:val="000000"/>
                  <w:sz w:val="20"/>
                  <w:szCs w:val="20"/>
                </w:rPr>
                <w:t>vykona</w:t>
              </w:r>
              <w:r>
                <w:rPr>
                  <w:color w:val="000000"/>
                  <w:sz w:val="20"/>
                  <w:szCs w:val="20"/>
                </w:rPr>
                <w:t>-</w:t>
              </w:r>
              <w:r w:rsidRPr="00F426CF">
                <w:rPr>
                  <w:color w:val="000000"/>
                  <w:sz w:val="20"/>
                  <w:szCs w:val="20"/>
                </w:rPr>
                <w:t>ných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stavebných prácach? </w:t>
            </w:r>
          </w:p>
        </w:tc>
        <w:tc>
          <w:tcPr>
            <w:tcW w:w="571" w:type="dxa"/>
            <w:vAlign w:val="center"/>
            <w:hideMark/>
          </w:tcPr>
          <w:p w14:paraId="4FD8716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D841DB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074DB6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6E1119A3" w14:textId="77777777" w:rsidR="008400CF" w:rsidRPr="00F426CF" w:rsidRDefault="008400CF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446A2111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3601C8FF" w14:textId="17A0DC28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del w:id="2992" w:author="Autor">
              <w:r w:rsidR="00DE78B6">
                <w:rPr>
                  <w:color w:val="000000"/>
                  <w:sz w:val="20"/>
                  <w:szCs w:val="20"/>
                </w:rPr>
                <w:delText>9</w:delText>
              </w:r>
            </w:del>
            <w:ins w:id="2993" w:author="Autor">
              <w:r>
                <w:rPr>
                  <w:color w:val="000000"/>
                  <w:sz w:val="20"/>
                  <w:szCs w:val="20"/>
                </w:rPr>
                <w:t>10</w:t>
              </w:r>
            </w:ins>
          </w:p>
        </w:tc>
        <w:tc>
          <w:tcPr>
            <w:tcW w:w="4107" w:type="dxa"/>
            <w:gridSpan w:val="3"/>
            <w:vAlign w:val="center"/>
            <w:hideMark/>
          </w:tcPr>
          <w:p w14:paraId="7D88C0CA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994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Predložil prijímateľ súpis vykonaných prác?</w:t>
            </w:r>
          </w:p>
        </w:tc>
        <w:tc>
          <w:tcPr>
            <w:tcW w:w="571" w:type="dxa"/>
            <w:vAlign w:val="center"/>
            <w:hideMark/>
          </w:tcPr>
          <w:p w14:paraId="025903A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BED609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C9FCC5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296FE327" w14:textId="77777777" w:rsidR="008400CF" w:rsidRPr="00F426CF" w:rsidRDefault="008400CF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77CF8EB8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3683511C" w14:textId="112AA3DB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del w:id="2995" w:author="Autor">
              <w:r w:rsidR="00DE78B6">
                <w:rPr>
                  <w:color w:val="000000"/>
                  <w:sz w:val="20"/>
                  <w:szCs w:val="20"/>
                </w:rPr>
                <w:delText>10</w:delText>
              </w:r>
            </w:del>
            <w:ins w:id="2996" w:author="Autor">
              <w:r w:rsidRPr="00F426CF">
                <w:rPr>
                  <w:color w:val="000000"/>
                  <w:sz w:val="20"/>
                  <w:szCs w:val="20"/>
                </w:rPr>
                <w:t>1</w:t>
              </w:r>
              <w:r>
                <w:rPr>
                  <w:color w:val="000000"/>
                  <w:sz w:val="20"/>
                  <w:szCs w:val="20"/>
                </w:rPr>
                <w:t>1</w:t>
              </w:r>
            </w:ins>
          </w:p>
        </w:tc>
        <w:tc>
          <w:tcPr>
            <w:tcW w:w="4107" w:type="dxa"/>
            <w:gridSpan w:val="3"/>
            <w:vAlign w:val="center"/>
            <w:hideMark/>
          </w:tcPr>
          <w:p w14:paraId="66CB6108" w14:textId="2BDCBA50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2997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 xml:space="preserve">Bol preverený súlad predloženého realizačného výkazu výmer s uzavretou zmluvou o dielo, príp. inou zmluvou? </w:t>
            </w:r>
            <w:del w:id="2998" w:author="Autor">
              <w:r w:rsidR="00DE78B6" w:rsidRPr="00F426CF">
                <w:rPr>
                  <w:color w:val="000000"/>
                  <w:sz w:val="20"/>
                  <w:szCs w:val="20"/>
                </w:rPr>
                <w:delText>zmeny vo výkaze výmere (v prípade, ak došlo k zmenám) vo vzťahu k rozsahu a oprávnenosti odsúhlasené RO.</w:delText>
              </w:r>
            </w:del>
          </w:p>
        </w:tc>
        <w:tc>
          <w:tcPr>
            <w:tcW w:w="571" w:type="dxa"/>
            <w:vAlign w:val="center"/>
            <w:hideMark/>
          </w:tcPr>
          <w:p w14:paraId="2356632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4266A3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0C5AFC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0AF51912" w14:textId="77777777" w:rsidR="008400CF" w:rsidRPr="00F426CF" w:rsidRDefault="008400CF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471021A8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70A3181C" w14:textId="4DE459EA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</w:t>
            </w:r>
            <w:del w:id="2999" w:author="Autor">
              <w:r w:rsidR="00DE78B6" w:rsidRPr="00F426CF">
                <w:rPr>
                  <w:color w:val="000000"/>
                  <w:sz w:val="20"/>
                  <w:szCs w:val="20"/>
                </w:rPr>
                <w:delText>1</w:delText>
              </w:r>
              <w:r w:rsidR="00DE78B6">
                <w:rPr>
                  <w:color w:val="000000"/>
                  <w:sz w:val="20"/>
                  <w:szCs w:val="20"/>
                </w:rPr>
                <w:delText>1</w:delText>
              </w:r>
            </w:del>
            <w:ins w:id="3000" w:author="Autor">
              <w:r>
                <w:rPr>
                  <w:color w:val="000000"/>
                  <w:sz w:val="20"/>
                  <w:szCs w:val="20"/>
                </w:rPr>
                <w:t>12</w:t>
              </w:r>
            </w:ins>
          </w:p>
        </w:tc>
        <w:tc>
          <w:tcPr>
            <w:tcW w:w="4107" w:type="dxa"/>
            <w:gridSpan w:val="3"/>
            <w:vAlign w:val="center"/>
            <w:hideMark/>
          </w:tcPr>
          <w:p w14:paraId="3BE0E056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001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Boli preverené zmeny vo výkaze výmere vo vzťahu k rozsahu a oprávnenosti odsúhlasené RO?</w:t>
            </w:r>
          </w:p>
        </w:tc>
        <w:tc>
          <w:tcPr>
            <w:tcW w:w="571" w:type="dxa"/>
            <w:vAlign w:val="center"/>
            <w:hideMark/>
          </w:tcPr>
          <w:p w14:paraId="3D0B07F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B3CE4C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A213E3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085BDBE9" w14:textId="77777777" w:rsidR="008400CF" w:rsidRPr="00F426CF" w:rsidRDefault="008400CF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6FE393F1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50E803B8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18 - Odpisy, režijné náklady a vecné príspevky</w:t>
            </w:r>
          </w:p>
        </w:tc>
      </w:tr>
      <w:tr w:rsidR="008400CF" w:rsidRPr="00F426CF" w14:paraId="046CD2FC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08AF6630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4BEFE6A0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4D6F61E3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450B3288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599E68EA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2D2BCD39" w14:textId="4C5A5174" w:rsidR="008400CF" w:rsidRPr="00F426CF" w:rsidRDefault="00DE78B6" w:rsidP="006D7D48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3002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delText>2</w:delText>
              </w:r>
            </w:del>
            <w:ins w:id="3003" w:author="Autor">
              <w:r w:rsidR="008400CF"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begin"/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NOTEREF _Ref65827975 \h </w:instrText>
              </w:r>
              <w:r w:rsid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\* MERGEFORMAT </w:instrText>
              </w:r>
            </w:ins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ins w:id="3004" w:author="Autor"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separate"/>
              </w:r>
              <w:r w:rsidR="005F1B2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7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end"/>
              </w:r>
            </w:ins>
          </w:p>
        </w:tc>
      </w:tr>
      <w:tr w:rsidR="008400CF" w:rsidRPr="00F426CF" w14:paraId="2CEC5FAE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DE6C7C4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98A8936" w14:textId="3FF3BB1D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005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 xml:space="preserve">Doložil prijímateľ obstarávaciu cenu </w:t>
            </w:r>
            <w:del w:id="3006" w:author="Autor">
              <w:r w:rsidR="00DE78B6" w:rsidRPr="00F426CF">
                <w:rPr>
                  <w:color w:val="000000"/>
                  <w:sz w:val="20"/>
                  <w:szCs w:val="20"/>
                </w:rPr>
                <w:delText>odpisovaného</w:delText>
              </w:r>
            </w:del>
            <w:ins w:id="3007" w:author="Autor">
              <w:r w:rsidRPr="00F426CF">
                <w:rPr>
                  <w:color w:val="000000"/>
                  <w:sz w:val="20"/>
                  <w:szCs w:val="20"/>
                </w:rPr>
                <w:t>odpisova</w:t>
              </w:r>
              <w:r>
                <w:rPr>
                  <w:color w:val="000000"/>
                  <w:sz w:val="20"/>
                  <w:szCs w:val="20"/>
                </w:rPr>
                <w:t>-</w:t>
              </w:r>
              <w:r w:rsidRPr="00F426CF">
                <w:rPr>
                  <w:color w:val="000000"/>
                  <w:sz w:val="20"/>
                  <w:szCs w:val="20"/>
                </w:rPr>
                <w:t>ného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majetku?</w:t>
            </w:r>
          </w:p>
        </w:tc>
        <w:tc>
          <w:tcPr>
            <w:tcW w:w="571" w:type="dxa"/>
            <w:vAlign w:val="center"/>
            <w:hideMark/>
          </w:tcPr>
          <w:p w14:paraId="52BEC2B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B41E30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9AFE5A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C0AFF2E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76EAFC24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031F5322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3C4E650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008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Bola výška odpisov, ktoré si prijímateľ uplatňuje ako oprávnený výdavok správne vypočítaná?</w:t>
            </w:r>
          </w:p>
        </w:tc>
        <w:tc>
          <w:tcPr>
            <w:tcW w:w="571" w:type="dxa"/>
            <w:vAlign w:val="center"/>
            <w:hideMark/>
          </w:tcPr>
          <w:p w14:paraId="13C4764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2FABC9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821C02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1D65796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4E6FCF23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FD7EB70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96FF2FE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009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Je uplatňovaný odpis, ktorý je vypočítaný po dobu trvania projektu s presnosťou na mesiace alebo dni?</w:t>
            </w:r>
          </w:p>
        </w:tc>
        <w:tc>
          <w:tcPr>
            <w:tcW w:w="571" w:type="dxa"/>
            <w:vAlign w:val="center"/>
            <w:hideMark/>
          </w:tcPr>
          <w:p w14:paraId="26C9C2C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5432C1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CFEF3E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BDFA953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365EB241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26A4077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137EB66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010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Bol  krátený výpočet mesačného odpisu v závislosti na miere využitia majetku pre daný projekt?</w:t>
            </w:r>
          </w:p>
        </w:tc>
        <w:tc>
          <w:tcPr>
            <w:tcW w:w="571" w:type="dxa"/>
            <w:vAlign w:val="center"/>
            <w:hideMark/>
          </w:tcPr>
          <w:p w14:paraId="494E7D8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333475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1459D0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6A58150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08605C20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9E9396F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34D3EA7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011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Je odpisovaný majetok evidovaný v majetku prijímateľa?</w:t>
            </w:r>
          </w:p>
        </w:tc>
        <w:tc>
          <w:tcPr>
            <w:tcW w:w="571" w:type="dxa"/>
            <w:vAlign w:val="center"/>
            <w:hideMark/>
          </w:tcPr>
          <w:p w14:paraId="356952A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4949D2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45E65E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478C667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36A3415B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</w:tcPr>
          <w:p w14:paraId="73BAF104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18.6</w:t>
            </w:r>
          </w:p>
        </w:tc>
        <w:tc>
          <w:tcPr>
            <w:tcW w:w="4107" w:type="dxa"/>
            <w:gridSpan w:val="3"/>
            <w:vAlign w:val="center"/>
          </w:tcPr>
          <w:p w14:paraId="65BD2BE6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012" w:author="Autor">
                <w:pPr/>
              </w:pPrChange>
            </w:pPr>
            <w:r>
              <w:rPr>
                <w:color w:val="000000"/>
                <w:sz w:val="20"/>
                <w:szCs w:val="20"/>
              </w:rPr>
              <w:t>V prípade finančného prenájmu je zodpovedajúca časť vstupnej ceny</w:t>
            </w:r>
            <w:r>
              <w:rPr>
                <w:rStyle w:val="Odkaznapoznmkupodiarou"/>
                <w:color w:val="000000"/>
                <w:sz w:val="20"/>
                <w:szCs w:val="20"/>
              </w:rPr>
              <w:footnoteReference w:id="37"/>
            </w:r>
            <w:r>
              <w:rPr>
                <w:color w:val="000000"/>
                <w:sz w:val="20"/>
                <w:szCs w:val="20"/>
              </w:rPr>
              <w:t xml:space="preserve"> (odpisu) aj reálne uhradená?</w:t>
            </w:r>
          </w:p>
        </w:tc>
        <w:tc>
          <w:tcPr>
            <w:tcW w:w="571" w:type="dxa"/>
            <w:vAlign w:val="center"/>
          </w:tcPr>
          <w:p w14:paraId="254A03B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237DC30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2AAE94F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695A9E4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8400CF" w:rsidRPr="00F426CF" w14:paraId="3C8234CE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00F1C5F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EC039F5" w14:textId="045E1790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015" w:author="Autor">
                <w:pPr/>
              </w:pPrChange>
            </w:pPr>
            <w:r w:rsidRPr="00F00D53">
              <w:rPr>
                <w:color w:val="000000"/>
                <w:sz w:val="20"/>
                <w:szCs w:val="20"/>
              </w:rPr>
              <w:t xml:space="preserve">Predložil prijímateľ denník, resp. hlavnú </w:t>
            </w:r>
            <w:del w:id="3016" w:author="Autor">
              <w:r w:rsidR="00DE78B6" w:rsidRPr="00F426CF">
                <w:rPr>
                  <w:color w:val="000000"/>
                  <w:sz w:val="20"/>
                  <w:szCs w:val="20"/>
                </w:rPr>
                <w:delText>kniha</w:delText>
              </w:r>
            </w:del>
            <w:ins w:id="3017" w:author="Autor">
              <w:r w:rsidRPr="00F00D53">
                <w:rPr>
                  <w:color w:val="000000"/>
                  <w:sz w:val="20"/>
                  <w:szCs w:val="20"/>
                </w:rPr>
                <w:t>knihu</w:t>
              </w:r>
            </w:ins>
            <w:r w:rsidRPr="00F00D53">
              <w:rPr>
                <w:color w:val="000000"/>
                <w:sz w:val="20"/>
                <w:szCs w:val="20"/>
              </w:rPr>
              <w:t xml:space="preserve"> alebo peňažný denník - účtovné prípady týkajúce sa zaúčtova</w:t>
            </w:r>
            <w:r w:rsidRPr="0084363A">
              <w:rPr>
                <w:color w:val="000000"/>
                <w:sz w:val="20"/>
                <w:szCs w:val="20"/>
              </w:rPr>
              <w:t>nia majetku v evidencii prijímateľa a úhrady majetku?</w:t>
            </w:r>
          </w:p>
        </w:tc>
        <w:tc>
          <w:tcPr>
            <w:tcW w:w="571" w:type="dxa"/>
            <w:vAlign w:val="center"/>
            <w:hideMark/>
          </w:tcPr>
          <w:p w14:paraId="3F7C56D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01CC3C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A8FC0A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7DE76D9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7677225E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A3091BC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453BD66" w14:textId="28BAA27E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018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stanovenú metódu </w:t>
            </w:r>
            <w:del w:id="3019" w:author="Autor">
              <w:r w:rsidR="00DE78B6" w:rsidRPr="00F426CF">
                <w:rPr>
                  <w:color w:val="000000"/>
                  <w:sz w:val="20"/>
                  <w:szCs w:val="20"/>
                </w:rPr>
                <w:delText>odpisovania</w:delText>
              </w:r>
            </w:del>
            <w:ins w:id="3020" w:author="Autor">
              <w:r w:rsidRPr="00F426CF">
                <w:rPr>
                  <w:color w:val="000000"/>
                  <w:sz w:val="20"/>
                  <w:szCs w:val="20"/>
                </w:rPr>
                <w:t>odpiso</w:t>
              </w:r>
              <w:r>
                <w:rPr>
                  <w:color w:val="000000"/>
                  <w:sz w:val="20"/>
                  <w:szCs w:val="20"/>
                </w:rPr>
                <w:t>-</w:t>
              </w:r>
              <w:r w:rsidRPr="00F426CF">
                <w:rPr>
                  <w:color w:val="000000"/>
                  <w:sz w:val="20"/>
                  <w:szCs w:val="20"/>
                </w:rPr>
                <w:t>vania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(odpisový plán)?</w:t>
            </w:r>
          </w:p>
        </w:tc>
        <w:tc>
          <w:tcPr>
            <w:tcW w:w="571" w:type="dxa"/>
            <w:vAlign w:val="center"/>
            <w:hideMark/>
          </w:tcPr>
          <w:p w14:paraId="7B95E5A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098B56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D72FF3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FB5A490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75ACDBAC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36E6C4E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18.9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E3DC56D" w14:textId="1AF87193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021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Predložil prijímateľ výpočet výšky oprávnených odpisov</w:t>
            </w:r>
            <w:del w:id="3022" w:author="Autor">
              <w:r w:rsidR="00DE78B6" w:rsidRPr="00F426CF">
                <w:rPr>
                  <w:color w:val="000000"/>
                  <w:sz w:val="20"/>
                  <w:szCs w:val="20"/>
                </w:rPr>
                <w:delText>?</w:delText>
              </w:r>
            </w:del>
            <w:ins w:id="3023" w:author="Autor">
              <w:r>
                <w:rPr>
                  <w:color w:val="000000"/>
                  <w:sz w:val="20"/>
                  <w:szCs w:val="20"/>
                </w:rPr>
                <w:t xml:space="preserve"> (ak je to relevantné)</w:t>
              </w:r>
              <w:r w:rsidRPr="00F426CF">
                <w:rPr>
                  <w:color w:val="000000"/>
                  <w:sz w:val="20"/>
                  <w:szCs w:val="20"/>
                </w:rPr>
                <w:t>?</w:t>
              </w:r>
            </w:ins>
          </w:p>
        </w:tc>
        <w:tc>
          <w:tcPr>
            <w:tcW w:w="571" w:type="dxa"/>
            <w:vAlign w:val="center"/>
            <w:hideMark/>
          </w:tcPr>
          <w:p w14:paraId="32CBBF5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D773C4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251207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D56CABF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02231CB5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037450F8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18.10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052FAC2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024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Predložil prijímateľ čestné vyhlásenie o finančných zdrojoch odpisovaného majetku?</w:t>
            </w:r>
          </w:p>
        </w:tc>
        <w:tc>
          <w:tcPr>
            <w:tcW w:w="571" w:type="dxa"/>
            <w:vAlign w:val="center"/>
            <w:hideMark/>
          </w:tcPr>
          <w:p w14:paraId="2A6AB4F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AACAB4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D33132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B7211D7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162799C2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810F6B1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18.11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DD49AD9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025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 (nájomné, elektrická energia, voda, plyn, teplo a iné)?</w:t>
            </w:r>
          </w:p>
        </w:tc>
        <w:tc>
          <w:tcPr>
            <w:tcW w:w="571" w:type="dxa"/>
            <w:vAlign w:val="center"/>
            <w:hideMark/>
          </w:tcPr>
          <w:p w14:paraId="404570A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30010E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4967F3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C9BF58A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69AA8F9B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08426D2A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76294E2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026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Predložil prijímateľ dodací list, resp. preberací protokol vrátane podpisu osoby prijímateľa potvrdzujúci prevzatie a dátum prevzatia (v prípade režijných výdavkov - spotrebný tovar, prevádzkový materiál a nájomné (stroje, prístroje))?</w:t>
            </w:r>
          </w:p>
        </w:tc>
        <w:tc>
          <w:tcPr>
            <w:tcW w:w="571" w:type="dxa"/>
            <w:vAlign w:val="center"/>
            <w:hideMark/>
          </w:tcPr>
          <w:p w14:paraId="1BF69DE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F13C3A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4452A9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C7EDB29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7532B4E7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F5413BC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785F8BF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027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Predložil prijímateľ podací lístok alebo výpis z podacieho hárku s adresami (napr. pri poštových poplatkoch)?</w:t>
            </w:r>
          </w:p>
        </w:tc>
        <w:tc>
          <w:tcPr>
            <w:tcW w:w="571" w:type="dxa"/>
            <w:vAlign w:val="center"/>
            <w:hideMark/>
          </w:tcPr>
          <w:p w14:paraId="19A4B55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ECDB16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41BC4B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08566378" w14:textId="77777777" w:rsidR="008400CF" w:rsidRPr="00F426CF" w:rsidRDefault="008400CF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7FBD838C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552F89B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B18215C" w14:textId="084CF8BD" w:rsidR="008400CF" w:rsidRPr="00F426CF" w:rsidRDefault="00DE78B6">
            <w:pPr>
              <w:jc w:val="both"/>
              <w:rPr>
                <w:color w:val="000000"/>
                <w:sz w:val="20"/>
                <w:szCs w:val="20"/>
              </w:rPr>
              <w:pPrChange w:id="3028" w:author="Autor">
                <w:pPr/>
              </w:pPrChange>
            </w:pPr>
            <w:del w:id="3029" w:author="Autor">
              <w:r w:rsidRPr="00F426CF">
                <w:rPr>
                  <w:color w:val="000000"/>
                  <w:sz w:val="20"/>
                  <w:szCs w:val="20"/>
                </w:rPr>
                <w:delText>Doložil prijímateľ</w:delText>
              </w:r>
            </w:del>
            <w:ins w:id="3030" w:author="Autor">
              <w:r w:rsidR="008400CF">
                <w:rPr>
                  <w:color w:val="000000"/>
                  <w:sz w:val="20"/>
                  <w:szCs w:val="20"/>
                </w:rPr>
                <w:t>Overil RO</w:t>
              </w:r>
            </w:ins>
            <w:r w:rsidR="008400CF" w:rsidRPr="00F426CF">
              <w:rPr>
                <w:color w:val="000000"/>
                <w:sz w:val="20"/>
                <w:szCs w:val="20"/>
              </w:rPr>
              <w:t xml:space="preserve"> vlastnícky vzťah</w:t>
            </w:r>
            <w:r w:rsidR="008400CF">
              <w:rPr>
                <w:color w:val="000000"/>
                <w:sz w:val="20"/>
                <w:szCs w:val="20"/>
              </w:rPr>
              <w:t xml:space="preserve"> </w:t>
            </w:r>
            <w:ins w:id="3031" w:author="Autor">
              <w:r w:rsidR="008400CF">
                <w:rPr>
                  <w:color w:val="000000"/>
                  <w:sz w:val="20"/>
                  <w:szCs w:val="20"/>
                </w:rPr>
                <w:t>prijímateľa</w:t>
              </w:r>
              <w:r w:rsidR="008400CF" w:rsidRPr="00F426CF">
                <w:rPr>
                  <w:color w:val="000000"/>
                  <w:sz w:val="20"/>
                  <w:szCs w:val="20"/>
                </w:rPr>
                <w:t xml:space="preserve"> </w:t>
              </w:r>
            </w:ins>
            <w:r w:rsidR="008400CF" w:rsidRPr="00F426CF">
              <w:rPr>
                <w:color w:val="000000"/>
                <w:sz w:val="20"/>
                <w:szCs w:val="20"/>
              </w:rPr>
              <w:t xml:space="preserve">k nehnuteľnosti </w:t>
            </w:r>
            <w:del w:id="3032" w:author="Autor">
              <w:r w:rsidRPr="00F426CF">
                <w:rPr>
                  <w:color w:val="000000"/>
                  <w:sz w:val="20"/>
                  <w:szCs w:val="20"/>
                </w:rPr>
                <w:delText>výpisom z listu vlastníctva, ktorý nie je starší ako 3 mesiace</w:delText>
              </w:r>
            </w:del>
            <w:ins w:id="3033" w:author="Autor">
              <w:r w:rsidR="008400CF">
                <w:rPr>
                  <w:color w:val="000000"/>
                  <w:sz w:val="20"/>
                  <w:szCs w:val="20"/>
                </w:rPr>
                <w:t xml:space="preserve">v katastri nehnuteľnosti </w:t>
              </w:r>
            </w:ins>
            <w:r w:rsidR="008400CF" w:rsidRPr="00F426CF">
              <w:rPr>
                <w:color w:val="000000"/>
                <w:sz w:val="20"/>
                <w:szCs w:val="20"/>
              </w:rPr>
              <w:t xml:space="preserve"> (týka sa vecných príspevkov)?</w:t>
            </w:r>
          </w:p>
        </w:tc>
        <w:tc>
          <w:tcPr>
            <w:tcW w:w="571" w:type="dxa"/>
            <w:vAlign w:val="center"/>
            <w:hideMark/>
          </w:tcPr>
          <w:p w14:paraId="77C4921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B25B47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088AB3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161D5E76" w14:textId="77777777" w:rsidR="008400CF" w:rsidRPr="00F426CF" w:rsidRDefault="008400CF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42CE6286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246C7D6C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1145526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034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Doložil prijímateľ ocenenie nehnuteľnosti prostredníctvom znaleckého posudku vyhotoveného znalcom podľa zákona o znalcoch, tlmočníkoch a prekladateľoch (týka sa vecných príspevkov)?</w:t>
            </w:r>
          </w:p>
        </w:tc>
        <w:tc>
          <w:tcPr>
            <w:tcW w:w="571" w:type="dxa"/>
            <w:vAlign w:val="center"/>
            <w:hideMark/>
          </w:tcPr>
          <w:p w14:paraId="3413867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C1B7AF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54A5FB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414658ED" w14:textId="77777777" w:rsidR="008400CF" w:rsidRPr="00F426CF" w:rsidRDefault="008400CF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202FF36D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2A69423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B8DB3F1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035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Doložil prijímateľ vlastníctvo iného majetku (ako nehnuteľností, ktoré sa evidujú v katastri nehnuteľností) napr. inventárnou/skladovou kartou majetku (týka sa vecných príspevkov)?</w:t>
            </w:r>
          </w:p>
        </w:tc>
        <w:tc>
          <w:tcPr>
            <w:tcW w:w="571" w:type="dxa"/>
            <w:vAlign w:val="center"/>
            <w:hideMark/>
          </w:tcPr>
          <w:p w14:paraId="163D0B5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EE974A1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D2C24C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418B8311" w14:textId="77777777" w:rsidR="008400CF" w:rsidRPr="00F426CF" w:rsidRDefault="008400CF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6B1DB493" w14:textId="77777777" w:rsidTr="008278FE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036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440"/>
          <w:trPrChange w:id="3037" w:author="Autor">
            <w:trPr>
              <w:gridAfter w:val="1"/>
              <w:wAfter w:w="8" w:type="dxa"/>
              <w:trHeight w:val="765"/>
            </w:trPr>
          </w:trPrChange>
        </w:trPr>
        <w:tc>
          <w:tcPr>
            <w:tcW w:w="1002" w:type="dxa"/>
            <w:vAlign w:val="center"/>
            <w:hideMark/>
            <w:tcPrChange w:id="3038" w:author="Autor">
              <w:tcPr>
                <w:tcW w:w="1002" w:type="dxa"/>
                <w:vAlign w:val="center"/>
                <w:hideMark/>
              </w:tcPr>
            </w:tcPrChange>
          </w:tcPr>
          <w:p w14:paraId="6A9A64AD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18.17</w:t>
            </w:r>
          </w:p>
        </w:tc>
        <w:tc>
          <w:tcPr>
            <w:tcW w:w="4107" w:type="dxa"/>
            <w:gridSpan w:val="3"/>
            <w:vAlign w:val="center"/>
            <w:hideMark/>
            <w:tcPrChange w:id="3039" w:author="Autor">
              <w:tcPr>
                <w:tcW w:w="4107" w:type="dxa"/>
                <w:gridSpan w:val="3"/>
                <w:vAlign w:val="center"/>
                <w:hideMark/>
              </w:tcPr>
            </w:tcPrChange>
          </w:tcPr>
          <w:p w14:paraId="40153703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040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Predložil prijímateľ kópiu písomného dokladu (čestné vyhlásenie, zmluva), ktorý preukáže vykonanie dobrovoľnej práce/výskumnej činnosti/odbornej činnosti vloženej do projektu (týka sa vecných príspevkov)?</w:t>
            </w:r>
          </w:p>
        </w:tc>
        <w:tc>
          <w:tcPr>
            <w:tcW w:w="571" w:type="dxa"/>
            <w:vAlign w:val="center"/>
            <w:hideMark/>
            <w:tcPrChange w:id="3041" w:author="Autor">
              <w:tcPr>
                <w:tcW w:w="571" w:type="dxa"/>
                <w:vAlign w:val="center"/>
                <w:hideMark/>
              </w:tcPr>
            </w:tcPrChange>
          </w:tcPr>
          <w:p w14:paraId="08EC32B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3042" w:author="Autor">
              <w:tcPr>
                <w:tcW w:w="570" w:type="dxa"/>
                <w:vAlign w:val="center"/>
                <w:hideMark/>
              </w:tcPr>
            </w:tcPrChange>
          </w:tcPr>
          <w:p w14:paraId="6862CBB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3043" w:author="Autor">
              <w:tcPr>
                <w:tcW w:w="852" w:type="dxa"/>
                <w:vAlign w:val="center"/>
                <w:hideMark/>
              </w:tcPr>
            </w:tcPrChange>
          </w:tcPr>
          <w:p w14:paraId="312EADA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  <w:tcPrChange w:id="3044" w:author="Autor">
              <w:tcPr>
                <w:tcW w:w="1985" w:type="dxa"/>
                <w:noWrap/>
                <w:vAlign w:val="center"/>
                <w:hideMark/>
              </w:tcPr>
            </w:tcPrChange>
          </w:tcPr>
          <w:p w14:paraId="66C9E9DD" w14:textId="77777777" w:rsidR="008400CF" w:rsidRPr="00F426CF" w:rsidRDefault="008400CF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0F58C872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6DA55DD1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18.18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C0D02D9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045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Predložil prijímateľ pracovný výkaz projektového pracovníka preukazujúci počet hodín skutočne strávených realizáciou projektu a relevantné výstupy z činnosti (týka sa vecných príspevkov - poskytnutie neplatenej dobrovoľnej práce alebo výskumnej a odbornej činnosti)?</w:t>
            </w:r>
          </w:p>
        </w:tc>
        <w:tc>
          <w:tcPr>
            <w:tcW w:w="571" w:type="dxa"/>
            <w:vAlign w:val="center"/>
            <w:hideMark/>
          </w:tcPr>
          <w:p w14:paraId="1A333CA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AAA122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987535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4793E22E" w14:textId="77777777" w:rsidR="008400CF" w:rsidRPr="00F426CF" w:rsidRDefault="008400CF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58633981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</w:tcPr>
          <w:p w14:paraId="5C0E66B3" w14:textId="77777777" w:rsidR="008400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18.19</w:t>
            </w:r>
          </w:p>
        </w:tc>
        <w:tc>
          <w:tcPr>
            <w:tcW w:w="4107" w:type="dxa"/>
            <w:gridSpan w:val="3"/>
            <w:vAlign w:val="center"/>
          </w:tcPr>
          <w:p w14:paraId="2F86BE17" w14:textId="0BEF1E24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046" w:author="Autor">
                <w:pPr/>
              </w:pPrChange>
            </w:pPr>
            <w:r>
              <w:rPr>
                <w:color w:val="000000"/>
                <w:sz w:val="20"/>
                <w:szCs w:val="20"/>
              </w:rPr>
              <w:t xml:space="preserve">Predložil prijímateľ vnútropodnikovú faktúru ako doklad o hodnote vloženej vlastnej </w:t>
            </w:r>
            <w:del w:id="3047" w:author="Autor">
              <w:r w:rsidR="00DE78B6">
                <w:rPr>
                  <w:color w:val="000000"/>
                  <w:sz w:val="20"/>
                  <w:szCs w:val="20"/>
                </w:rPr>
                <w:delText>činnosti</w:delText>
              </w:r>
            </w:del>
            <w:ins w:id="3048" w:author="Autor">
              <w:r>
                <w:rPr>
                  <w:color w:val="000000"/>
                  <w:sz w:val="20"/>
                  <w:szCs w:val="20"/>
                </w:rPr>
                <w:t>čin-nosti</w:t>
              </w:r>
            </w:ins>
            <w:r>
              <w:rPr>
                <w:color w:val="000000"/>
                <w:sz w:val="20"/>
                <w:szCs w:val="20"/>
              </w:rPr>
              <w:t>/vlastného výkonu do projektu (ak je to relevantné)?</w:t>
            </w:r>
          </w:p>
        </w:tc>
        <w:tc>
          <w:tcPr>
            <w:tcW w:w="571" w:type="dxa"/>
            <w:vAlign w:val="center"/>
          </w:tcPr>
          <w:p w14:paraId="5F3742C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6608F47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0097CAA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14:paraId="5A465CCE" w14:textId="77777777" w:rsidR="008400CF" w:rsidRPr="00F426CF" w:rsidRDefault="008400CF" w:rsidP="008400CF">
            <w:pPr>
              <w:rPr>
                <w:color w:val="000000"/>
                <w:sz w:val="22"/>
                <w:szCs w:val="22"/>
              </w:rPr>
            </w:pPr>
          </w:p>
        </w:tc>
      </w:tr>
      <w:tr w:rsidR="008400CF" w:rsidRPr="00F426CF" w14:paraId="6E01DB85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71A1FA07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19 - Opatrenia prijaté na základe vykonaných kontrol</w:t>
            </w:r>
          </w:p>
        </w:tc>
      </w:tr>
      <w:tr w:rsidR="008400CF" w:rsidRPr="00F426CF" w14:paraId="0BF7A596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584F7C9E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7C6CAA9D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6FDA347B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11C3ECF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53A242DF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12EC3D48" w14:textId="6F63F662" w:rsidR="008400CF" w:rsidRPr="00F426CF" w:rsidRDefault="00DE78B6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3049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delText>2</w:delText>
              </w:r>
            </w:del>
            <w:ins w:id="3050" w:author="Autor">
              <w:r w:rsidR="008400CF"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begin"/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NOTEREF _Ref65827975 \h </w:instrText>
              </w:r>
              <w:r w:rsid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\* MERGEFORMAT </w:instrText>
              </w:r>
            </w:ins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ins w:id="3051" w:author="Autor"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separate"/>
              </w:r>
              <w:r w:rsidR="005F1B2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7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end"/>
              </w:r>
            </w:ins>
          </w:p>
        </w:tc>
      </w:tr>
      <w:tr w:rsidR="008400CF" w:rsidRPr="00F426CF" w14:paraId="08ECF29D" w14:textId="77777777" w:rsidTr="008278FE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052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440"/>
          <w:trPrChange w:id="3053" w:author="Autor">
            <w:trPr>
              <w:gridAfter w:val="1"/>
              <w:wAfter w:w="8" w:type="dxa"/>
              <w:trHeight w:val="1275"/>
            </w:trPr>
          </w:trPrChange>
        </w:trPr>
        <w:tc>
          <w:tcPr>
            <w:tcW w:w="1002" w:type="dxa"/>
            <w:vAlign w:val="center"/>
            <w:tcPrChange w:id="3054" w:author="Autor">
              <w:tcPr>
                <w:tcW w:w="1002" w:type="dxa"/>
                <w:vAlign w:val="center"/>
              </w:tcPr>
            </w:tcPrChange>
          </w:tcPr>
          <w:p w14:paraId="5CE69BCC" w14:textId="05241EF8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19.1</w:t>
            </w:r>
          </w:p>
        </w:tc>
        <w:tc>
          <w:tcPr>
            <w:tcW w:w="4107" w:type="dxa"/>
            <w:gridSpan w:val="3"/>
            <w:vAlign w:val="center"/>
            <w:tcPrChange w:id="3055" w:author="Autor">
              <w:tcPr>
                <w:tcW w:w="4107" w:type="dxa"/>
                <w:gridSpan w:val="3"/>
                <w:vAlign w:val="center"/>
              </w:tcPr>
            </w:tcPrChange>
          </w:tcPr>
          <w:p w14:paraId="15F3CCDC" w14:textId="5C3D2A5B" w:rsidR="008400CF" w:rsidRPr="00F426CF" w:rsidRDefault="008400CF" w:rsidP="008400C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Predložil prijímateľ</w:t>
            </w:r>
            <w:del w:id="3056" w:author="Autor">
              <w:r w:rsidR="00465704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r>
              <w:rPr>
                <w:color w:val="000000"/>
                <w:sz w:val="20"/>
                <w:szCs w:val="20"/>
              </w:rPr>
              <w:t xml:space="preserve">, písomný zoznam opatrení prijatých na nápravu nedostatkov a odstránenie príčin  ich vzniku (ďalej len „písomný zoznam  prijatých opatrení“), ktorý mu vyplynul ako povinnosť zo správy z kontroly, resp. čiastkovej správy z kontroly administratívnej finančnej kontroly,  finančnej kontroly na mieste, resp. spoločnej administratívnej finančnej kontroly a finančnej kontroly na mieste vykonanej RO? </w:t>
            </w:r>
            <w:del w:id="3057" w:author="Autor">
              <w:r w:rsidR="00465704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</w:p>
        </w:tc>
        <w:tc>
          <w:tcPr>
            <w:tcW w:w="571" w:type="dxa"/>
            <w:vAlign w:val="center"/>
            <w:tcPrChange w:id="3058" w:author="Autor">
              <w:tcPr>
                <w:tcW w:w="571" w:type="dxa"/>
                <w:vAlign w:val="center"/>
              </w:tcPr>
            </w:tcPrChange>
          </w:tcPr>
          <w:p w14:paraId="4506CF0A" w14:textId="4FB115CD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  <w:tcPrChange w:id="3059" w:author="Autor">
              <w:tcPr>
                <w:tcW w:w="570" w:type="dxa"/>
                <w:vAlign w:val="center"/>
              </w:tcPr>
            </w:tcPrChange>
          </w:tcPr>
          <w:p w14:paraId="31419889" w14:textId="579E2AEB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  <w:tcPrChange w:id="3060" w:author="Autor">
              <w:tcPr>
                <w:tcW w:w="852" w:type="dxa"/>
                <w:vAlign w:val="center"/>
              </w:tcPr>
            </w:tcPrChange>
          </w:tcPr>
          <w:p w14:paraId="3C859ACF" w14:textId="69E1643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  <w:tcPrChange w:id="3061" w:author="Autor">
              <w:tcPr>
                <w:tcW w:w="1985" w:type="dxa"/>
                <w:vAlign w:val="center"/>
              </w:tcPr>
            </w:tcPrChange>
          </w:tcPr>
          <w:p w14:paraId="6C90C546" w14:textId="318EDE25" w:rsidR="008400CF" w:rsidRPr="008278FE" w:rsidRDefault="008400CF" w:rsidP="008400CF">
            <w:pPr>
              <w:jc w:val="both"/>
              <w:rPr>
                <w:color w:val="000000"/>
                <w:sz w:val="16"/>
                <w:rPrChange w:id="3062" w:author="Autor">
                  <w:rPr>
                    <w:color w:val="000000"/>
                  </w:rPr>
                </w:rPrChange>
              </w:rPr>
            </w:pPr>
            <w:r w:rsidRPr="008278FE">
              <w:rPr>
                <w:color w:val="000000"/>
                <w:sz w:val="16"/>
                <w:rPrChange w:id="3063" w:author="Autor">
                  <w:rPr>
                    <w:color w:val="000000"/>
                  </w:rPr>
                </w:rPrChange>
              </w:rPr>
              <w:t>(</w:t>
            </w:r>
            <w:r w:rsidRPr="008278FE">
              <w:rPr>
                <w:color w:val="000000"/>
                <w:sz w:val="16"/>
                <w:rPrChange w:id="3064" w:author="Autor">
                  <w:rPr>
                    <w:color w:val="000000"/>
                    <w:sz w:val="20"/>
                  </w:rPr>
                </w:rPrChange>
              </w:rPr>
              <w:t>V prípade overovania plnenia povinností vyplývajúcich prijímateľovi z viacerých kontrol uviesť označenie kontrol, podľa ITMS2014</w:t>
            </w:r>
            <w:del w:id="3065" w:author="Autor">
              <w:r w:rsidR="005C6739" w:rsidRPr="00752FB2">
                <w:rPr>
                  <w:color w:val="000000"/>
                  <w:sz w:val="20"/>
                  <w:szCs w:val="20"/>
                </w:rPr>
                <w:delText>)</w:delText>
              </w:r>
            </w:del>
            <w:ins w:id="3066" w:author="Autor">
              <w:r w:rsidRPr="00DC6714">
                <w:rPr>
                  <w:color w:val="000000"/>
                  <w:sz w:val="16"/>
                  <w:szCs w:val="16"/>
                </w:rPr>
                <w:t>+)</w:t>
              </w:r>
            </w:ins>
            <w:r w:rsidRPr="008278FE">
              <w:rPr>
                <w:color w:val="000000"/>
                <w:sz w:val="16"/>
                <w:rPrChange w:id="3067" w:author="Autor">
                  <w:rPr>
                    <w:color w:val="000000"/>
                  </w:rPr>
                </w:rPrChange>
              </w:rPr>
              <w:t xml:space="preserve"> </w:t>
            </w:r>
          </w:p>
        </w:tc>
      </w:tr>
      <w:tr w:rsidR="008400CF" w:rsidRPr="00F426CF" w14:paraId="0E2A7CCC" w14:textId="77777777" w:rsidTr="00752FB2">
        <w:trPr>
          <w:gridAfter w:val="1"/>
          <w:wAfter w:w="8" w:type="dxa"/>
          <w:trHeight w:val="775"/>
        </w:trPr>
        <w:tc>
          <w:tcPr>
            <w:tcW w:w="1002" w:type="dxa"/>
            <w:vAlign w:val="center"/>
          </w:tcPr>
          <w:p w14:paraId="34ABD453" w14:textId="0F0269F1" w:rsidR="008400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19.2</w:t>
            </w:r>
          </w:p>
        </w:tc>
        <w:tc>
          <w:tcPr>
            <w:tcW w:w="4107" w:type="dxa"/>
            <w:gridSpan w:val="3"/>
            <w:vAlign w:val="center"/>
          </w:tcPr>
          <w:p w14:paraId="3EFD4FF1" w14:textId="4ADE33A0" w:rsidR="008400CF" w:rsidRDefault="008400CF" w:rsidP="008400C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Prijímateľ vypracoval písomný zoznam  prijatých opatrení v lehote uvedenej v správe z kontroly/čiastkovej správe z kontroly?</w:t>
            </w:r>
          </w:p>
        </w:tc>
        <w:tc>
          <w:tcPr>
            <w:tcW w:w="571" w:type="dxa"/>
            <w:vAlign w:val="center"/>
          </w:tcPr>
          <w:p w14:paraId="16F0979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26F4107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7C2856D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2980CA9" w14:textId="77777777" w:rsidR="008400CF" w:rsidRDefault="008400CF" w:rsidP="008400CF">
            <w:pPr>
              <w:jc w:val="both"/>
              <w:rPr>
                <w:bCs/>
                <w:color w:val="000000"/>
              </w:rPr>
            </w:pPr>
          </w:p>
        </w:tc>
      </w:tr>
      <w:tr w:rsidR="008400CF" w:rsidRPr="00F426CF" w14:paraId="2DC6746F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4132783" w14:textId="3DE7A574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19.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DDF8F6E" w14:textId="1F0EC335" w:rsidR="008400CF" w:rsidRPr="00F426CF" w:rsidRDefault="008400CF" w:rsidP="008400CF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Splnil prijímateľ opatrenia, ktoré  prija</w:t>
            </w:r>
            <w:r>
              <w:rPr>
                <w:color w:val="000000"/>
                <w:sz w:val="20"/>
                <w:szCs w:val="20"/>
              </w:rPr>
              <w:t>l</w:t>
            </w:r>
            <w:r w:rsidRPr="00F426CF">
              <w:rPr>
                <w:color w:val="000000"/>
                <w:sz w:val="20"/>
                <w:szCs w:val="20"/>
              </w:rPr>
              <w:t xml:space="preserve">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zmysle</w:t>
            </w:r>
            <w:r>
              <w:rPr>
                <w:color w:val="000000"/>
                <w:sz w:val="20"/>
                <w:szCs w:val="20"/>
              </w:rPr>
              <w:t xml:space="preserve"> povinnosti vyplývajúcej mu z </w:t>
            </w:r>
            <w:r w:rsidRPr="00F426CF">
              <w:rPr>
                <w:color w:val="000000"/>
                <w:sz w:val="20"/>
                <w:szCs w:val="20"/>
              </w:rPr>
              <w:t>vykonan</w:t>
            </w:r>
            <w:r>
              <w:rPr>
                <w:color w:val="000000"/>
                <w:sz w:val="20"/>
                <w:szCs w:val="20"/>
              </w:rPr>
              <w:t>ej/</w:t>
            </w:r>
            <w:ins w:id="3068" w:author="Autor">
              <w:r>
                <w:rPr>
                  <w:color w:val="000000"/>
                  <w:sz w:val="20"/>
                  <w:szCs w:val="20"/>
                </w:rPr>
                <w:t xml:space="preserve"> </w:t>
              </w:r>
            </w:ins>
            <w:r>
              <w:rPr>
                <w:color w:val="000000"/>
                <w:sz w:val="20"/>
                <w:szCs w:val="20"/>
              </w:rPr>
              <w:t>vykonaných</w:t>
            </w:r>
            <w:r w:rsidRPr="00F426CF">
              <w:rPr>
                <w:color w:val="000000"/>
                <w:sz w:val="20"/>
                <w:szCs w:val="20"/>
              </w:rPr>
              <w:t xml:space="preserve"> kontrol?</w:t>
            </w:r>
          </w:p>
        </w:tc>
        <w:tc>
          <w:tcPr>
            <w:tcW w:w="571" w:type="dxa"/>
            <w:vAlign w:val="center"/>
            <w:hideMark/>
          </w:tcPr>
          <w:p w14:paraId="548E235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BEE72C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5B73D8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1BF2A4C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47B9F663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</w:tcPr>
          <w:p w14:paraId="55325570" w14:textId="3375E4CC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19.4</w:t>
            </w:r>
          </w:p>
        </w:tc>
        <w:tc>
          <w:tcPr>
            <w:tcW w:w="4107" w:type="dxa"/>
            <w:gridSpan w:val="3"/>
            <w:vAlign w:val="center"/>
          </w:tcPr>
          <w:p w14:paraId="070499A2" w14:textId="038C04C1" w:rsidR="008400CF" w:rsidRPr="00F426CF" w:rsidRDefault="008400CF" w:rsidP="008400C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Splnil prijímateľ prijaté opatrenia v lehote určenej RO?</w:t>
            </w:r>
          </w:p>
        </w:tc>
        <w:tc>
          <w:tcPr>
            <w:tcW w:w="571" w:type="dxa"/>
            <w:vAlign w:val="center"/>
          </w:tcPr>
          <w:p w14:paraId="56869D9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0557829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093AB10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BA72EC5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8400CF" w:rsidRPr="00F426CF" w14:paraId="5624B73D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316DA376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20 - Osobné výdavky</w:t>
            </w:r>
          </w:p>
        </w:tc>
      </w:tr>
      <w:tr w:rsidR="008400CF" w:rsidRPr="00F426CF" w14:paraId="7AFDBE24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5996830A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7E2DF557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4429FB39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199793D9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670FB303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6053695B" w14:textId="50ECF94C" w:rsidR="008400CF" w:rsidRPr="00F426CF" w:rsidRDefault="00DE78B6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3069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delText>2</w:delText>
              </w:r>
            </w:del>
            <w:ins w:id="3070" w:author="Autor">
              <w:r w:rsidR="008400CF"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begin"/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NOTEREF _Ref65827975 \h </w:instrText>
              </w:r>
              <w:r w:rsid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\* MERGEFORMAT </w:instrText>
              </w:r>
            </w:ins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ins w:id="3071" w:author="Autor"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separate"/>
              </w:r>
              <w:r w:rsidR="005F1B2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7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end"/>
              </w:r>
            </w:ins>
          </w:p>
        </w:tc>
      </w:tr>
      <w:tr w:rsidR="008400CF" w:rsidRPr="00F426CF" w14:paraId="345E057E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73747578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5CB6950" w14:textId="2F56937A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072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Je pracovná zmluva/dohoda o práci vykonávanej mimo pracovného pomeru uzatvorená v súlade so zákonníkom práce a obsahuje všetky náležitosti pracovnej zmluvy/dohody o práci vykonávanej mimo pracovného pomeru podľa tohto zákona (vrátane štátnej služby)?</w:t>
            </w:r>
          </w:p>
        </w:tc>
        <w:tc>
          <w:tcPr>
            <w:tcW w:w="571" w:type="dxa"/>
            <w:vAlign w:val="center"/>
            <w:hideMark/>
          </w:tcPr>
          <w:p w14:paraId="7794117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66F795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D8F00E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222993F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06A1FEF0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6057324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A1EE0AD" w14:textId="2E24B9DE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073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Obsahuje pracovná zmluva/dohoda alebo jej prílohy opis pracovnej činnosti (t.</w:t>
            </w:r>
            <w:ins w:id="3074" w:author="Autor">
              <w:r>
                <w:rPr>
                  <w:color w:val="000000"/>
                  <w:sz w:val="20"/>
                  <w:szCs w:val="20"/>
                </w:rPr>
                <w:t xml:space="preserve"> 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j. náplň práce) </w:t>
            </w:r>
            <w:del w:id="3075" w:author="Autor">
              <w:r w:rsidR="00DE78B6" w:rsidRPr="00F426CF">
                <w:rPr>
                  <w:color w:val="000000"/>
                  <w:sz w:val="20"/>
                  <w:szCs w:val="20"/>
                </w:rPr>
                <w:delText xml:space="preserve">relevantnej pre projekt </w:delText>
              </w:r>
            </w:del>
            <w:r w:rsidRPr="00F426CF">
              <w:rPr>
                <w:color w:val="000000"/>
                <w:sz w:val="20"/>
                <w:szCs w:val="20"/>
              </w:rPr>
              <w:t>(vrátane štátnej služby)?</w:t>
            </w:r>
          </w:p>
        </w:tc>
        <w:tc>
          <w:tcPr>
            <w:tcW w:w="571" w:type="dxa"/>
            <w:vAlign w:val="center"/>
            <w:hideMark/>
          </w:tcPr>
          <w:p w14:paraId="3D9E3A5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A301DB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2F13C6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BA7923D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6B4A19B5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FBDE953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3ACC81C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076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Obsahuje pracovná zmluva/dohoda alebo jej prílohy údaj o mzde alebo plate (spravidla platový výmer)? (vrátane štátnej služby)</w:t>
            </w:r>
          </w:p>
        </w:tc>
        <w:tc>
          <w:tcPr>
            <w:tcW w:w="571" w:type="dxa"/>
            <w:vAlign w:val="center"/>
            <w:hideMark/>
          </w:tcPr>
          <w:p w14:paraId="16857B11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9CF0B0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6E7BD5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356FD8E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3FB37AB9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14C92EF7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51B771A" w14:textId="51FB4AA5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077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pracovný výkaz </w:t>
            </w:r>
            <w:del w:id="3078" w:author="Autor">
              <w:r w:rsidR="00DE78B6" w:rsidRPr="00F426CF">
                <w:rPr>
                  <w:color w:val="000000"/>
                  <w:sz w:val="20"/>
                  <w:szCs w:val="20"/>
                </w:rPr>
                <w:delText>zamestnanca</w:delText>
              </w:r>
            </w:del>
            <w:ins w:id="3079" w:author="Autor">
              <w:r w:rsidRPr="00F426CF">
                <w:rPr>
                  <w:color w:val="000000"/>
                  <w:sz w:val="20"/>
                  <w:szCs w:val="20"/>
                </w:rPr>
                <w:t>zamestnan</w:t>
              </w:r>
              <w:r>
                <w:rPr>
                  <w:color w:val="000000"/>
                  <w:sz w:val="20"/>
                  <w:szCs w:val="20"/>
                </w:rPr>
                <w:t>-</w:t>
              </w:r>
              <w:r w:rsidRPr="00F426CF">
                <w:rPr>
                  <w:color w:val="000000"/>
                  <w:sz w:val="20"/>
                  <w:szCs w:val="20"/>
                </w:rPr>
                <w:t>ca</w:t>
              </w:r>
            </w:ins>
            <w:r w:rsidRPr="00F426CF">
              <w:rPr>
                <w:color w:val="000000"/>
                <w:sz w:val="20"/>
                <w:szCs w:val="20"/>
              </w:rPr>
              <w:t>/zamestnancov?</w:t>
            </w:r>
          </w:p>
        </w:tc>
        <w:tc>
          <w:tcPr>
            <w:tcW w:w="571" w:type="dxa"/>
            <w:vAlign w:val="center"/>
            <w:hideMark/>
          </w:tcPr>
          <w:p w14:paraId="09B4CAD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7D7060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F10206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8B7D6AC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2CD0C7A5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4F76D96" w14:textId="0989878E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33402E9" w14:textId="306B8358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080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</w:t>
            </w:r>
            <w:del w:id="3081" w:author="Autor">
              <w:r w:rsidR="00DE78B6" w:rsidRPr="00F426CF">
                <w:rPr>
                  <w:color w:val="000000"/>
                  <w:sz w:val="20"/>
                  <w:szCs w:val="20"/>
                </w:rPr>
                <w:delText>kumulatívny mesačný výkaz práce</w:delText>
              </w:r>
            </w:del>
            <w:ins w:id="3082" w:author="Autor">
              <w:r w:rsidRPr="00F426CF">
                <w:rPr>
                  <w:color w:val="000000"/>
                  <w:sz w:val="20"/>
                  <w:szCs w:val="20"/>
                </w:rPr>
                <w:t>mzdový list, resp. výplatnú pásku alebo iný relevantný doklad</w:t>
              </w:r>
            </w:ins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6D60824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A73C62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68480B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44B6E3D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5C6998B0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087C23B" w14:textId="7CB8A8DD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333419A" w14:textId="279A93EC" w:rsidR="008400CF" w:rsidRPr="00954D48" w:rsidRDefault="008400CF">
            <w:pPr>
              <w:jc w:val="both"/>
              <w:rPr>
                <w:color w:val="000000"/>
                <w:sz w:val="20"/>
                <w:szCs w:val="20"/>
              </w:rPr>
              <w:pPrChange w:id="3083" w:author="Autor">
                <w:pPr/>
              </w:pPrChange>
            </w:pPr>
            <w:r w:rsidRPr="00954D48">
              <w:rPr>
                <w:color w:val="000000"/>
                <w:sz w:val="20"/>
                <w:szCs w:val="20"/>
              </w:rPr>
              <w:t xml:space="preserve">Predložil prijímateľ </w:t>
            </w:r>
            <w:del w:id="3084" w:author="Autor">
              <w:r w:rsidR="00DE78B6" w:rsidRPr="00F426CF">
                <w:rPr>
                  <w:color w:val="000000"/>
                  <w:sz w:val="20"/>
                  <w:szCs w:val="20"/>
                </w:rPr>
                <w:delText>mzdový list, resp. výplatnú pásku alebo iný relevantný doklad?</w:delText>
              </w:r>
            </w:del>
            <w:ins w:id="3085" w:author="Autor">
              <w:r w:rsidRPr="00954D48">
                <w:rPr>
                  <w:color w:val="000000"/>
                  <w:sz w:val="20"/>
                  <w:szCs w:val="20"/>
                </w:rPr>
                <w:t>výpočet oprávnenej mzdy a odvodov? (ak je to relevantné)</w:t>
              </w:r>
            </w:ins>
          </w:p>
        </w:tc>
        <w:tc>
          <w:tcPr>
            <w:tcW w:w="571" w:type="dxa"/>
            <w:vAlign w:val="center"/>
            <w:hideMark/>
          </w:tcPr>
          <w:p w14:paraId="7068878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525784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983207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68160C0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27240758" w14:textId="77777777" w:rsidTr="008278FE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086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440"/>
          <w:trPrChange w:id="3087" w:author="Autor">
            <w:trPr>
              <w:gridAfter w:val="1"/>
              <w:wAfter w:w="8" w:type="dxa"/>
              <w:trHeight w:val="315"/>
            </w:trPr>
          </w:trPrChange>
        </w:trPr>
        <w:tc>
          <w:tcPr>
            <w:tcW w:w="1002" w:type="dxa"/>
            <w:vAlign w:val="center"/>
            <w:hideMark/>
            <w:tcPrChange w:id="3088" w:author="Autor">
              <w:tcPr>
                <w:tcW w:w="1002" w:type="dxa"/>
                <w:vAlign w:val="center"/>
                <w:hideMark/>
              </w:tcPr>
            </w:tcPrChange>
          </w:tcPr>
          <w:p w14:paraId="5A138A5A" w14:textId="21EF7CFF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107" w:type="dxa"/>
            <w:gridSpan w:val="3"/>
            <w:vAlign w:val="center"/>
            <w:hideMark/>
            <w:tcPrChange w:id="3089" w:author="Autor">
              <w:tcPr>
                <w:tcW w:w="4107" w:type="dxa"/>
                <w:gridSpan w:val="3"/>
                <w:vAlign w:val="center"/>
                <w:hideMark/>
              </w:tcPr>
            </w:tcPrChange>
          </w:tcPr>
          <w:p w14:paraId="3AAF868C" w14:textId="05177D36" w:rsidR="008400CF" w:rsidRPr="00954D48" w:rsidRDefault="008400CF">
            <w:pPr>
              <w:jc w:val="both"/>
              <w:rPr>
                <w:color w:val="000000"/>
                <w:sz w:val="20"/>
                <w:szCs w:val="20"/>
              </w:rPr>
              <w:pPrChange w:id="3090" w:author="Autor">
                <w:pPr/>
              </w:pPrChange>
            </w:pPr>
            <w:r w:rsidRPr="00954D48">
              <w:rPr>
                <w:color w:val="000000"/>
                <w:sz w:val="20"/>
                <w:szCs w:val="20"/>
              </w:rPr>
              <w:t xml:space="preserve">Predložil prijímateľ </w:t>
            </w:r>
            <w:del w:id="3091" w:author="Autor">
              <w:r w:rsidR="00DE78B6" w:rsidRPr="00F426CF">
                <w:rPr>
                  <w:color w:val="000000"/>
                  <w:sz w:val="20"/>
                  <w:szCs w:val="20"/>
                </w:rPr>
                <w:delText>výpočet</w:delText>
              </w:r>
            </w:del>
            <w:ins w:id="3092" w:author="Autor">
              <w:r w:rsidRPr="00954D48">
                <w:rPr>
                  <w:color w:val="000000"/>
                  <w:sz w:val="20"/>
                  <w:szCs w:val="20"/>
                </w:rPr>
                <w:t>k osobným výdavkom identifikáciu bankového účtu zamestnanca, resp.</w:t>
              </w:r>
            </w:ins>
            <w:r w:rsidRPr="00954D48">
              <w:rPr>
                <w:color w:val="000000"/>
                <w:sz w:val="20"/>
                <w:szCs w:val="20"/>
              </w:rPr>
              <w:t xml:space="preserve"> oprávnenej </w:t>
            </w:r>
            <w:del w:id="3093" w:author="Autor">
              <w:r w:rsidR="00DE78B6" w:rsidRPr="00F426CF">
                <w:rPr>
                  <w:color w:val="000000"/>
                  <w:sz w:val="20"/>
                  <w:szCs w:val="20"/>
                </w:rPr>
                <w:delText xml:space="preserve">mzdy a odvodov? </w:delText>
              </w:r>
            </w:del>
            <w:ins w:id="3094" w:author="Autor">
              <w:r w:rsidRPr="00954D48">
                <w:rPr>
                  <w:color w:val="000000"/>
                  <w:sz w:val="20"/>
                  <w:szCs w:val="20"/>
                </w:rPr>
                <w:t>osoby, ak bankový účet nie je identifikovaný v zmluvnom vzťahu (napr. v pracovnej zmluve)?</w:t>
              </w:r>
            </w:ins>
          </w:p>
        </w:tc>
        <w:tc>
          <w:tcPr>
            <w:tcW w:w="571" w:type="dxa"/>
            <w:vAlign w:val="center"/>
            <w:hideMark/>
            <w:tcPrChange w:id="3095" w:author="Autor">
              <w:tcPr>
                <w:tcW w:w="571" w:type="dxa"/>
                <w:vAlign w:val="center"/>
                <w:hideMark/>
              </w:tcPr>
            </w:tcPrChange>
          </w:tcPr>
          <w:p w14:paraId="7AC97941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3096" w:author="Autor">
              <w:tcPr>
                <w:tcW w:w="570" w:type="dxa"/>
                <w:vAlign w:val="center"/>
                <w:hideMark/>
              </w:tcPr>
            </w:tcPrChange>
          </w:tcPr>
          <w:p w14:paraId="1E3DAEF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3097" w:author="Autor">
              <w:tcPr>
                <w:tcW w:w="852" w:type="dxa"/>
                <w:vAlign w:val="center"/>
                <w:hideMark/>
              </w:tcPr>
            </w:tcPrChange>
          </w:tcPr>
          <w:p w14:paraId="3F6F343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3098" w:author="Autor">
              <w:tcPr>
                <w:tcW w:w="1985" w:type="dxa"/>
                <w:vAlign w:val="center"/>
                <w:hideMark/>
              </w:tcPr>
            </w:tcPrChange>
          </w:tcPr>
          <w:p w14:paraId="2832278D" w14:textId="77777777" w:rsidR="008400CF" w:rsidRPr="008278FE" w:rsidRDefault="008400CF" w:rsidP="008400CF">
            <w:pPr>
              <w:jc w:val="both"/>
              <w:rPr>
                <w:b/>
                <w:color w:val="000000"/>
                <w:sz w:val="20"/>
                <w:rPrChange w:id="3099" w:author="Autor">
                  <w:rPr>
                    <w:b/>
                    <w:color w:val="000000"/>
                  </w:rPr>
                </w:rPrChange>
              </w:rPr>
            </w:pPr>
            <w:r w:rsidRPr="008278FE">
              <w:rPr>
                <w:b/>
                <w:color w:val="000000"/>
                <w:sz w:val="20"/>
                <w:rPrChange w:id="3100" w:author="Autor">
                  <w:rPr>
                    <w:b/>
                    <w:color w:val="000000"/>
                  </w:rPr>
                </w:rPrChange>
              </w:rPr>
              <w:t> </w:t>
            </w:r>
          </w:p>
        </w:tc>
      </w:tr>
      <w:tr w:rsidR="008400CF" w:rsidRPr="00F426CF" w14:paraId="188B4A40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2C3A7A82" w14:textId="179D0E4C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A7AA843" w14:textId="712B34D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101" w:author="Autor">
                <w:pPr/>
              </w:pPrChange>
            </w:pPr>
            <w:moveToRangeStart w:id="3102" w:author="Autor" w:name="move70408831"/>
            <w:moveTo w:id="3103" w:author="Autor">
              <w:r w:rsidRPr="00F426CF">
                <w:rPr>
                  <w:color w:val="000000"/>
                  <w:sz w:val="20"/>
                  <w:szCs w:val="20"/>
                </w:rPr>
                <w:t>Bol dodržaný stanovený limit pre maximálnu dĺžku pracovného úväzku (vrátane všetkých pracovných úväzkov voči zamestnávateľovi resp. zamestnávateľom vrátane prípadných dohôd mimo pracovného pomeru)?</w:t>
              </w:r>
            </w:moveTo>
            <w:moveToRangeEnd w:id="3102"/>
            <w:del w:id="3104" w:author="Autor">
              <w:r w:rsidR="00DE78B6" w:rsidRPr="00F426CF">
                <w:rPr>
                  <w:color w:val="000000"/>
                  <w:sz w:val="20"/>
                  <w:szCs w:val="20"/>
                </w:rPr>
                <w:delText>Predložil prijímateľ k osobným výdavkom identifikáciu bankového účtu zamestnanca, resp. oprávnenej osoby, ak bankový účet nie je identifikovaný v zmluvnom vzťahu (napr. v pracovnej zmluve)?</w:delText>
              </w:r>
            </w:del>
          </w:p>
        </w:tc>
        <w:tc>
          <w:tcPr>
            <w:tcW w:w="571" w:type="dxa"/>
            <w:vAlign w:val="center"/>
            <w:hideMark/>
          </w:tcPr>
          <w:p w14:paraId="2E9606C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C8EE47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0DFCA2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45C007B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2CB3D76A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32AC2B61" w14:textId="1614632D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20.9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208EF93" w14:textId="21970D19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105" w:author="Autor">
                <w:pPr/>
              </w:pPrChange>
            </w:pPr>
            <w:ins w:id="3106" w:author="Autor">
              <w:r w:rsidRPr="00F426CF">
                <w:rPr>
                  <w:color w:val="000000"/>
                  <w:sz w:val="20"/>
                  <w:szCs w:val="20"/>
                </w:rPr>
                <w:t>Predložil pri vzdelávacích aktivitách (napr. prednáška, lektorovanie) k osobným výdavkom prezenčnú listinu podpísanú lektorom, učiteľom, resp. osobou vykonávajúcou vzdelávaciu aktivitu?</w:t>
              </w:r>
            </w:ins>
            <w:moveFromRangeStart w:id="3107" w:author="Autor" w:name="move70408831"/>
            <w:moveFrom w:id="3108" w:author="Autor">
              <w:r w:rsidRPr="00F426CF">
                <w:rPr>
                  <w:color w:val="000000"/>
                  <w:sz w:val="20"/>
                  <w:szCs w:val="20"/>
                </w:rPr>
                <w:t>Bol dodržaný stanovený limit pre maximálnu dĺžku pracovného úväzku (vrátane všetkých pracovných úväzkov voči zamestnávateľovi resp. zamestnávateľom vrátane prípadných dohôd mimo pracovného pomeru)?</w:t>
              </w:r>
            </w:moveFrom>
            <w:moveFromRangeEnd w:id="3107"/>
          </w:p>
        </w:tc>
        <w:tc>
          <w:tcPr>
            <w:tcW w:w="571" w:type="dxa"/>
            <w:vAlign w:val="center"/>
            <w:hideMark/>
          </w:tcPr>
          <w:p w14:paraId="7BDB8AE1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06BC79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1D4840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0DB00A0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11037C8A" w14:textId="77777777" w:rsidTr="008278FE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109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3110" w:author="Autor">
            <w:trPr>
              <w:gridAfter w:val="1"/>
              <w:wAfter w:w="8" w:type="dxa"/>
              <w:trHeight w:val="765"/>
            </w:trPr>
          </w:trPrChange>
        </w:trPr>
        <w:tc>
          <w:tcPr>
            <w:tcW w:w="1002" w:type="dxa"/>
            <w:vAlign w:val="center"/>
            <w:hideMark/>
            <w:tcPrChange w:id="3111" w:author="Autor">
              <w:tcPr>
                <w:tcW w:w="1002" w:type="dxa"/>
                <w:vAlign w:val="center"/>
                <w:hideMark/>
              </w:tcPr>
            </w:tcPrChange>
          </w:tcPr>
          <w:p w14:paraId="0A5BB675" w14:textId="05A3110A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20.10</w:t>
            </w:r>
          </w:p>
        </w:tc>
        <w:tc>
          <w:tcPr>
            <w:tcW w:w="4107" w:type="dxa"/>
            <w:gridSpan w:val="3"/>
            <w:vAlign w:val="center"/>
            <w:hideMark/>
            <w:tcPrChange w:id="3112" w:author="Autor">
              <w:tcPr>
                <w:tcW w:w="4107" w:type="dxa"/>
                <w:gridSpan w:val="3"/>
                <w:vAlign w:val="center"/>
                <w:hideMark/>
              </w:tcPr>
            </w:tcPrChange>
          </w:tcPr>
          <w:p w14:paraId="7B735BC6" w14:textId="3ADE4EA0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113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 xml:space="preserve">Predložil pri vzdelávacích aktivitách (napr. prednáška, lektorovanie) k osobným výdavkom </w:t>
            </w:r>
            <w:del w:id="3114" w:author="Autor">
              <w:r w:rsidR="00DE78B6" w:rsidRPr="00F426CF">
                <w:rPr>
                  <w:color w:val="000000"/>
                  <w:sz w:val="20"/>
                  <w:szCs w:val="20"/>
                </w:rPr>
                <w:delText>prezenčnú listinu podpísanú lektorom, učiteľom, resp. osobou vykonávajúcou vzdelávaciu aktivitu?</w:delText>
              </w:r>
            </w:del>
            <w:ins w:id="3115" w:author="Autor">
              <w:r w:rsidRPr="00F426CF">
                <w:rPr>
                  <w:color w:val="000000"/>
                  <w:sz w:val="20"/>
                  <w:szCs w:val="20"/>
                </w:rPr>
                <w:t>časový harmonogram uskutočnenia jednotlivých aktivít (napr. prednášok, cvičení)?</w:t>
              </w:r>
            </w:ins>
          </w:p>
        </w:tc>
        <w:tc>
          <w:tcPr>
            <w:tcW w:w="571" w:type="dxa"/>
            <w:vAlign w:val="center"/>
            <w:hideMark/>
            <w:tcPrChange w:id="3116" w:author="Autor">
              <w:tcPr>
                <w:tcW w:w="571" w:type="dxa"/>
                <w:vAlign w:val="center"/>
                <w:hideMark/>
              </w:tcPr>
            </w:tcPrChange>
          </w:tcPr>
          <w:p w14:paraId="1394C0C1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3117" w:author="Autor">
              <w:tcPr>
                <w:tcW w:w="570" w:type="dxa"/>
                <w:vAlign w:val="center"/>
                <w:hideMark/>
              </w:tcPr>
            </w:tcPrChange>
          </w:tcPr>
          <w:p w14:paraId="4CB36F7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3118" w:author="Autor">
              <w:tcPr>
                <w:tcW w:w="852" w:type="dxa"/>
                <w:vAlign w:val="center"/>
                <w:hideMark/>
              </w:tcPr>
            </w:tcPrChange>
          </w:tcPr>
          <w:p w14:paraId="1AC85A1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  <w:tcPrChange w:id="3119" w:author="Autor">
              <w:tcPr>
                <w:tcW w:w="1985" w:type="dxa"/>
                <w:vAlign w:val="center"/>
                <w:hideMark/>
              </w:tcPr>
            </w:tcPrChange>
          </w:tcPr>
          <w:p w14:paraId="1335C642" w14:textId="77777777" w:rsidR="008400CF" w:rsidRPr="008278FE" w:rsidRDefault="008400CF">
            <w:pPr>
              <w:rPr>
                <w:color w:val="000000"/>
                <w:sz w:val="22"/>
                <w:rPrChange w:id="3120" w:author="Autor">
                  <w:rPr>
                    <w:b/>
                    <w:color w:val="000000"/>
                    <w:sz w:val="20"/>
                  </w:rPr>
                </w:rPrChange>
              </w:rPr>
              <w:pPrChange w:id="3121" w:author="Autor">
                <w:pPr>
                  <w:jc w:val="both"/>
                </w:pPr>
              </w:pPrChange>
            </w:pPr>
            <w:r w:rsidRPr="008278FE">
              <w:rPr>
                <w:color w:val="000000"/>
                <w:sz w:val="22"/>
                <w:rPrChange w:id="3122" w:author="Autor">
                  <w:rPr>
                    <w:b/>
                    <w:color w:val="000000"/>
                    <w:sz w:val="20"/>
                  </w:rPr>
                </w:rPrChange>
              </w:rPr>
              <w:t> </w:t>
            </w:r>
          </w:p>
        </w:tc>
      </w:tr>
      <w:tr w:rsidR="008400CF" w:rsidRPr="00F426CF" w14:paraId="3F1F8A13" w14:textId="77777777" w:rsidTr="008278FE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123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765"/>
          <w:trPrChange w:id="3124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3125" w:author="Autor">
              <w:tcPr>
                <w:tcW w:w="1002" w:type="dxa"/>
                <w:vAlign w:val="center"/>
                <w:hideMark/>
              </w:tcPr>
            </w:tcPrChange>
          </w:tcPr>
          <w:p w14:paraId="4DCD7434" w14:textId="757C7918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20.11</w:t>
            </w:r>
          </w:p>
        </w:tc>
        <w:tc>
          <w:tcPr>
            <w:tcW w:w="4107" w:type="dxa"/>
            <w:gridSpan w:val="3"/>
            <w:vAlign w:val="center"/>
            <w:hideMark/>
            <w:tcPrChange w:id="3126" w:author="Autor">
              <w:tcPr>
                <w:tcW w:w="4107" w:type="dxa"/>
                <w:gridSpan w:val="3"/>
                <w:vAlign w:val="center"/>
                <w:hideMark/>
              </w:tcPr>
            </w:tcPrChange>
          </w:tcPr>
          <w:p w14:paraId="5DEFBFF6" w14:textId="7D7B2218" w:rsidR="008400CF" w:rsidRPr="00F426CF" w:rsidRDefault="00DE78B6">
            <w:pPr>
              <w:jc w:val="both"/>
              <w:rPr>
                <w:color w:val="000000"/>
                <w:sz w:val="20"/>
                <w:szCs w:val="20"/>
              </w:rPr>
              <w:pPrChange w:id="3127" w:author="Autor">
                <w:pPr/>
              </w:pPrChange>
            </w:pPr>
            <w:del w:id="3128" w:author="Autor">
              <w:r w:rsidRPr="00F426CF">
                <w:rPr>
                  <w:color w:val="000000"/>
                  <w:sz w:val="20"/>
                  <w:szCs w:val="20"/>
                </w:rPr>
                <w:delText>Predložil pri vzdelávacích aktivitách (napr. prednáška, lektorovanie) k osobným výdavkom časový harmonogram uskutočnenia jednotlivých aktivít (napr. prednášok, cvičení)?</w:delText>
              </w:r>
            </w:del>
            <w:ins w:id="3129" w:author="Autor">
              <w:r w:rsidR="008400CF" w:rsidRPr="00F426CF">
                <w:rPr>
                  <w:color w:val="000000"/>
                  <w:sz w:val="20"/>
                  <w:szCs w:val="20"/>
                </w:rPr>
                <w:t>Obsahuje pracovný výkaz jednoznačnú identifikáciu zamestnanca a vykonávané pozície (odkaz na položku rozpočtu, z ktorej sú osobné náklady hradené); časové vymedzenie (mesiac a rok, v ktorom bola činnosť realizovaná)?</w:t>
              </w:r>
            </w:ins>
          </w:p>
        </w:tc>
        <w:tc>
          <w:tcPr>
            <w:tcW w:w="571" w:type="dxa"/>
            <w:vAlign w:val="center"/>
            <w:hideMark/>
            <w:tcPrChange w:id="3130" w:author="Autor">
              <w:tcPr>
                <w:tcW w:w="571" w:type="dxa"/>
                <w:vAlign w:val="center"/>
                <w:hideMark/>
              </w:tcPr>
            </w:tcPrChange>
          </w:tcPr>
          <w:p w14:paraId="51A42EB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3131" w:author="Autor">
              <w:tcPr>
                <w:tcW w:w="570" w:type="dxa"/>
                <w:vAlign w:val="center"/>
                <w:hideMark/>
              </w:tcPr>
            </w:tcPrChange>
          </w:tcPr>
          <w:p w14:paraId="22A1D17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3132" w:author="Autor">
              <w:tcPr>
                <w:tcW w:w="852" w:type="dxa"/>
                <w:vAlign w:val="center"/>
                <w:hideMark/>
              </w:tcPr>
            </w:tcPrChange>
          </w:tcPr>
          <w:p w14:paraId="34EE978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  <w:tcPrChange w:id="3133" w:author="Autor">
              <w:tcPr>
                <w:tcW w:w="1985" w:type="dxa"/>
                <w:noWrap/>
                <w:vAlign w:val="center"/>
                <w:hideMark/>
              </w:tcPr>
            </w:tcPrChange>
          </w:tcPr>
          <w:p w14:paraId="4037FE32" w14:textId="77777777" w:rsidR="008400CF" w:rsidRPr="00F426CF" w:rsidRDefault="008400CF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7480C504" w14:textId="77777777" w:rsidTr="008278FE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134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10"/>
          <w:trPrChange w:id="3135" w:author="Autor">
            <w:trPr>
              <w:gridAfter w:val="1"/>
              <w:wAfter w:w="8" w:type="dxa"/>
              <w:trHeight w:val="765"/>
            </w:trPr>
          </w:trPrChange>
        </w:trPr>
        <w:tc>
          <w:tcPr>
            <w:tcW w:w="1002" w:type="dxa"/>
            <w:vAlign w:val="center"/>
            <w:hideMark/>
            <w:tcPrChange w:id="3136" w:author="Autor">
              <w:tcPr>
                <w:tcW w:w="1002" w:type="dxa"/>
                <w:vAlign w:val="center"/>
                <w:hideMark/>
              </w:tcPr>
            </w:tcPrChange>
          </w:tcPr>
          <w:p w14:paraId="3800C070" w14:textId="5175339C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20.12</w:t>
            </w:r>
          </w:p>
        </w:tc>
        <w:tc>
          <w:tcPr>
            <w:tcW w:w="4107" w:type="dxa"/>
            <w:gridSpan w:val="3"/>
            <w:vAlign w:val="center"/>
            <w:hideMark/>
            <w:tcPrChange w:id="3137" w:author="Autor">
              <w:tcPr>
                <w:tcW w:w="4107" w:type="dxa"/>
                <w:gridSpan w:val="3"/>
                <w:vAlign w:val="center"/>
                <w:hideMark/>
              </w:tcPr>
            </w:tcPrChange>
          </w:tcPr>
          <w:p w14:paraId="0FE351BF" w14:textId="52A90014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138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 xml:space="preserve">Obsahuje pracovný výkaz </w:t>
            </w:r>
            <w:del w:id="3139" w:author="Autor">
              <w:r w:rsidR="00DE78B6" w:rsidRPr="00F426CF">
                <w:rPr>
                  <w:color w:val="000000"/>
                  <w:sz w:val="20"/>
                  <w:szCs w:val="20"/>
                </w:rPr>
                <w:delText>jednoznačnú identifikáciu zamestnanca</w:delText>
              </w:r>
            </w:del>
            <w:ins w:id="3140" w:author="Autor">
              <w:r w:rsidRPr="00F426CF">
                <w:rPr>
                  <w:color w:val="000000"/>
                  <w:sz w:val="20"/>
                  <w:szCs w:val="20"/>
                </w:rPr>
                <w:t>časový rozsah prác podľa zmluvy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a </w:t>
            </w:r>
            <w:ins w:id="3141" w:author="Autor">
              <w:r w:rsidRPr="00F426CF">
                <w:rPr>
                  <w:color w:val="000000"/>
                  <w:sz w:val="20"/>
                  <w:szCs w:val="20"/>
                </w:rPr>
                <w:t xml:space="preserve">popis činností, ktoré sú 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vykonávané </w:t>
            </w:r>
            <w:del w:id="3142" w:author="Autor">
              <w:r w:rsidR="00DE78B6" w:rsidRPr="00F426CF">
                <w:rPr>
                  <w:color w:val="000000"/>
                  <w:sz w:val="20"/>
                  <w:szCs w:val="20"/>
                </w:rPr>
                <w:delText xml:space="preserve">pozície (odkaz na položku rozpočtu, z ktorej sú osobné náklady hradené); časové vymedzenie (mesiac a rok, </w:delText>
              </w:r>
            </w:del>
            <w:r w:rsidRPr="00F426CF">
              <w:rPr>
                <w:color w:val="000000"/>
                <w:sz w:val="20"/>
                <w:szCs w:val="20"/>
              </w:rPr>
              <w:t xml:space="preserve">v </w:t>
            </w:r>
            <w:del w:id="3143" w:author="Autor">
              <w:r w:rsidR="00DE78B6" w:rsidRPr="00F426CF">
                <w:rPr>
                  <w:color w:val="000000"/>
                  <w:sz w:val="20"/>
                  <w:szCs w:val="20"/>
                </w:rPr>
                <w:delText>ktorom bola činnosť realizovaná)?</w:delText>
              </w:r>
            </w:del>
            <w:ins w:id="3144" w:author="Autor">
              <w:r w:rsidRPr="00F426CF">
                <w:rPr>
                  <w:color w:val="000000"/>
                  <w:sz w:val="20"/>
                  <w:szCs w:val="20"/>
                </w:rPr>
                <w:t>rámci projektu v jednotlivých dňoch?</w:t>
              </w:r>
            </w:ins>
          </w:p>
        </w:tc>
        <w:tc>
          <w:tcPr>
            <w:tcW w:w="571" w:type="dxa"/>
            <w:vAlign w:val="center"/>
            <w:hideMark/>
            <w:tcPrChange w:id="3145" w:author="Autor">
              <w:tcPr>
                <w:tcW w:w="571" w:type="dxa"/>
                <w:vAlign w:val="center"/>
                <w:hideMark/>
              </w:tcPr>
            </w:tcPrChange>
          </w:tcPr>
          <w:p w14:paraId="1EC3C3B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3146" w:author="Autor">
              <w:tcPr>
                <w:tcW w:w="570" w:type="dxa"/>
                <w:vAlign w:val="center"/>
                <w:hideMark/>
              </w:tcPr>
            </w:tcPrChange>
          </w:tcPr>
          <w:p w14:paraId="5736EC5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3147" w:author="Autor">
              <w:tcPr>
                <w:tcW w:w="852" w:type="dxa"/>
                <w:vAlign w:val="center"/>
                <w:hideMark/>
              </w:tcPr>
            </w:tcPrChange>
          </w:tcPr>
          <w:p w14:paraId="711672D1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  <w:tcPrChange w:id="3148" w:author="Autor">
              <w:tcPr>
                <w:tcW w:w="1985" w:type="dxa"/>
                <w:noWrap/>
                <w:vAlign w:val="center"/>
                <w:hideMark/>
              </w:tcPr>
            </w:tcPrChange>
          </w:tcPr>
          <w:p w14:paraId="053F9D43" w14:textId="77777777" w:rsidR="008400CF" w:rsidRPr="00F426CF" w:rsidRDefault="008400CF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1547EB9E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B1314B4" w14:textId="18C1FC98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20.13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60E06BE" w14:textId="77B67B96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149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 xml:space="preserve">Obsahuje pracovný výkaz </w:t>
            </w:r>
            <w:del w:id="3150" w:author="Autor">
              <w:r w:rsidR="00DE78B6" w:rsidRPr="00F426CF">
                <w:rPr>
                  <w:color w:val="000000"/>
                  <w:sz w:val="20"/>
                  <w:szCs w:val="20"/>
                </w:rPr>
                <w:delText>časový rozsah prác podľa zmluvy</w:delText>
              </w:r>
            </w:del>
            <w:ins w:id="3151" w:author="Autor">
              <w:r w:rsidRPr="00F426CF">
                <w:rPr>
                  <w:color w:val="000000"/>
                  <w:sz w:val="20"/>
                  <w:szCs w:val="20"/>
                </w:rPr>
                <w:t>identifikáciu projektov, na ktorých sa konkrétna osoba podieľala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a </w:t>
            </w:r>
            <w:del w:id="3152" w:author="Autor">
              <w:r w:rsidR="00DE78B6" w:rsidRPr="00F426CF">
                <w:rPr>
                  <w:color w:val="000000"/>
                  <w:sz w:val="20"/>
                  <w:szCs w:val="20"/>
                </w:rPr>
                <w:delText>popis činností, ktoré sú vykonávané v rámci projektu v jednotlivých dňoch</w:delText>
              </w:r>
            </w:del>
            <w:ins w:id="3153" w:author="Autor">
              <w:r w:rsidRPr="00F426CF">
                <w:rPr>
                  <w:color w:val="000000"/>
                  <w:sz w:val="20"/>
                  <w:szCs w:val="20"/>
                </w:rPr>
                <w:t>identifikáciu inej činnosti mimo EŠIF</w:t>
              </w:r>
            </w:ins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1325A08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58D596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AAB9AE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6461C177" w14:textId="77777777" w:rsidR="008400CF" w:rsidRPr="00F426CF" w:rsidRDefault="008400CF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14370EE5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326C9C5" w14:textId="4C1070D4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20.14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21734FB" w14:textId="092E12CC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154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 xml:space="preserve">Obsahuje pracovný výkaz </w:t>
            </w:r>
            <w:del w:id="3155" w:author="Autor">
              <w:r w:rsidR="00DE78B6" w:rsidRPr="00F426CF">
                <w:rPr>
                  <w:color w:val="000000"/>
                  <w:sz w:val="20"/>
                  <w:szCs w:val="20"/>
                </w:rPr>
                <w:delText>identifikáciu</w:delText>
              </w:r>
            </w:del>
            <w:ins w:id="3156" w:author="Autor">
              <w:r w:rsidRPr="00F426CF">
                <w:rPr>
                  <w:color w:val="000000"/>
                  <w:sz w:val="20"/>
                  <w:szCs w:val="20"/>
                </w:rPr>
                <w:t>údaje o type úväzku v rámci projektu, prípadne o zapojení do ďalších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projektov</w:t>
            </w:r>
            <w:del w:id="3157" w:author="Autor">
              <w:r w:rsidR="00DE78B6" w:rsidRPr="00F426CF">
                <w:rPr>
                  <w:color w:val="000000"/>
                  <w:sz w:val="20"/>
                  <w:szCs w:val="20"/>
                </w:rPr>
                <w:delText>, na ktorých sa konkrétna osoba podieľala</w:delText>
              </w:r>
            </w:del>
            <w:r w:rsidRPr="00F426CF">
              <w:rPr>
                <w:color w:val="000000"/>
                <w:sz w:val="20"/>
                <w:szCs w:val="20"/>
              </w:rPr>
              <w:t xml:space="preserve"> a </w:t>
            </w:r>
            <w:del w:id="3158" w:author="Autor">
              <w:r w:rsidR="00DE78B6" w:rsidRPr="00F426CF">
                <w:rPr>
                  <w:color w:val="000000"/>
                  <w:sz w:val="20"/>
                  <w:szCs w:val="20"/>
                </w:rPr>
                <w:delText>identifikáciu inej činnosti mimo EŠIF</w:delText>
              </w:r>
            </w:del>
            <w:ins w:id="3159" w:author="Autor">
              <w:r w:rsidRPr="00F426CF">
                <w:rPr>
                  <w:color w:val="000000"/>
                  <w:sz w:val="20"/>
                  <w:szCs w:val="20"/>
                </w:rPr>
                <w:t>ďalších činností pre prijímateľa</w:t>
              </w:r>
            </w:ins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4F582D51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4CF6CB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48B6B9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13AAA2DF" w14:textId="77777777" w:rsidR="008400CF" w:rsidRPr="00F426CF" w:rsidRDefault="008400CF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6B3C81DF" w14:textId="77777777" w:rsidTr="008278FE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160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765"/>
          <w:trPrChange w:id="3161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3162" w:author="Autor">
              <w:tcPr>
                <w:tcW w:w="1002" w:type="dxa"/>
                <w:vAlign w:val="center"/>
                <w:hideMark/>
              </w:tcPr>
            </w:tcPrChange>
          </w:tcPr>
          <w:p w14:paraId="1F431E6A" w14:textId="06E8A5F2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20.15</w:t>
            </w:r>
          </w:p>
        </w:tc>
        <w:tc>
          <w:tcPr>
            <w:tcW w:w="4107" w:type="dxa"/>
            <w:gridSpan w:val="3"/>
            <w:vAlign w:val="center"/>
            <w:hideMark/>
            <w:tcPrChange w:id="3163" w:author="Autor">
              <w:tcPr>
                <w:tcW w:w="4107" w:type="dxa"/>
                <w:gridSpan w:val="3"/>
                <w:vAlign w:val="center"/>
                <w:hideMark/>
              </w:tcPr>
            </w:tcPrChange>
          </w:tcPr>
          <w:p w14:paraId="6CF29D53" w14:textId="5E1D8FBF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164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 xml:space="preserve">Obsahuje pracovný výkaz </w:t>
            </w:r>
            <w:del w:id="3165" w:author="Autor">
              <w:r w:rsidR="00DE78B6" w:rsidRPr="00F426CF">
                <w:rPr>
                  <w:color w:val="000000"/>
                  <w:sz w:val="20"/>
                  <w:szCs w:val="20"/>
                </w:rPr>
                <w:delText>údaje o type úväzku</w:delText>
              </w:r>
            </w:del>
            <w:ins w:id="3166" w:author="Autor">
              <w:r w:rsidRPr="00F426CF">
                <w:rPr>
                  <w:color w:val="000000"/>
                  <w:sz w:val="20"/>
                  <w:szCs w:val="20"/>
                </w:rPr>
                <w:t>prehľad odpracovaných hodín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v rámci </w:t>
            </w:r>
            <w:del w:id="3167" w:author="Autor">
              <w:r w:rsidR="00DE78B6" w:rsidRPr="00F426CF">
                <w:rPr>
                  <w:color w:val="000000"/>
                  <w:sz w:val="20"/>
                  <w:szCs w:val="20"/>
                </w:rPr>
                <w:delText>projektu, prípadne o zapojení do ďalších</w:delText>
              </w:r>
            </w:del>
            <w:ins w:id="3168" w:author="Autor">
              <w:r w:rsidRPr="00F426CF">
                <w:rPr>
                  <w:color w:val="000000"/>
                  <w:sz w:val="20"/>
                  <w:szCs w:val="20"/>
                </w:rPr>
                <w:t>jednotlivých dní v členení podľa jednotlivých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projektov a ďalších činností </w:t>
            </w:r>
            <w:del w:id="3169" w:author="Autor">
              <w:r w:rsidR="00DE78B6" w:rsidRPr="00F426CF">
                <w:rPr>
                  <w:color w:val="000000"/>
                  <w:sz w:val="20"/>
                  <w:szCs w:val="20"/>
                </w:rPr>
                <w:delText>pre prijímateľa</w:delText>
              </w:r>
            </w:del>
            <w:ins w:id="3170" w:author="Autor">
              <w:r w:rsidRPr="00F426CF">
                <w:rPr>
                  <w:color w:val="000000"/>
                  <w:sz w:val="20"/>
                  <w:szCs w:val="20"/>
                </w:rPr>
                <w:t>mimo EŠIF vrátane zaznačenia všetkých prekážok v práci</w:t>
              </w:r>
            </w:ins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  <w:tcPrChange w:id="3171" w:author="Autor">
              <w:tcPr>
                <w:tcW w:w="571" w:type="dxa"/>
                <w:vAlign w:val="center"/>
                <w:hideMark/>
              </w:tcPr>
            </w:tcPrChange>
          </w:tcPr>
          <w:p w14:paraId="328A6AA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3172" w:author="Autor">
              <w:tcPr>
                <w:tcW w:w="570" w:type="dxa"/>
                <w:vAlign w:val="center"/>
                <w:hideMark/>
              </w:tcPr>
            </w:tcPrChange>
          </w:tcPr>
          <w:p w14:paraId="032B032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3173" w:author="Autor">
              <w:tcPr>
                <w:tcW w:w="852" w:type="dxa"/>
                <w:vAlign w:val="center"/>
                <w:hideMark/>
              </w:tcPr>
            </w:tcPrChange>
          </w:tcPr>
          <w:p w14:paraId="2424D1A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  <w:tcPrChange w:id="3174" w:author="Autor">
              <w:tcPr>
                <w:tcW w:w="1985" w:type="dxa"/>
                <w:noWrap/>
                <w:vAlign w:val="center"/>
                <w:hideMark/>
              </w:tcPr>
            </w:tcPrChange>
          </w:tcPr>
          <w:p w14:paraId="338AB488" w14:textId="77777777" w:rsidR="008400CF" w:rsidRPr="00F426CF" w:rsidRDefault="008400CF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0109B22E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</w:tcPr>
          <w:p w14:paraId="69BFA8FA" w14:textId="17228A9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20.16</w:t>
            </w:r>
          </w:p>
        </w:tc>
        <w:tc>
          <w:tcPr>
            <w:tcW w:w="4107" w:type="dxa"/>
            <w:gridSpan w:val="3"/>
            <w:vAlign w:val="center"/>
          </w:tcPr>
          <w:p w14:paraId="78C26911" w14:textId="2F207E6F" w:rsidR="008400CF" w:rsidRPr="00F426CF" w:rsidRDefault="00DE78B6">
            <w:pPr>
              <w:jc w:val="both"/>
              <w:rPr>
                <w:color w:val="000000"/>
                <w:sz w:val="20"/>
                <w:szCs w:val="20"/>
              </w:rPr>
              <w:pPrChange w:id="3175" w:author="Autor">
                <w:pPr/>
              </w:pPrChange>
            </w:pPr>
            <w:del w:id="3176" w:author="Autor">
              <w:r w:rsidRPr="00F426CF">
                <w:rPr>
                  <w:color w:val="000000"/>
                  <w:sz w:val="20"/>
                  <w:szCs w:val="20"/>
                </w:rPr>
                <w:delText>Obsahuje pracovný výkaz prehľad odpracovaných hodín v rámci jednotlivých dní v členení podľa jednotlivých projektov a ďalších činností mimo EŠIF vrátane zaznačenia všetkých prekážok v práci?</w:delText>
              </w:r>
            </w:del>
            <w:ins w:id="3177" w:author="Autor">
              <w:r w:rsidR="008400CF">
                <w:rPr>
                  <w:color w:val="000000"/>
                  <w:sz w:val="20"/>
                  <w:szCs w:val="20"/>
                </w:rPr>
                <w:t xml:space="preserve">Uplatňoval si prijímateľ aj osobné výdavky, </w:t>
              </w:r>
              <w:r w:rsidR="008400CF" w:rsidRPr="00FA6892">
                <w:rPr>
                  <w:color w:val="000000"/>
                  <w:sz w:val="20"/>
                  <w:szCs w:val="20"/>
                </w:rPr>
                <w:t>ktoré n</w:t>
              </w:r>
              <w:r w:rsidR="008400CF">
                <w:rPr>
                  <w:color w:val="000000"/>
                  <w:sz w:val="20"/>
                  <w:szCs w:val="20"/>
                </w:rPr>
                <w:t>esúviseli s vykonanými prácami na projekte?</w:t>
              </w:r>
            </w:ins>
          </w:p>
        </w:tc>
        <w:tc>
          <w:tcPr>
            <w:tcW w:w="571" w:type="dxa"/>
            <w:vAlign w:val="center"/>
          </w:tcPr>
          <w:p w14:paraId="5545A0BE" w14:textId="0C9F3F52" w:rsidR="008400CF" w:rsidRPr="00F426CF" w:rsidRDefault="00DE78B6" w:rsidP="008400CF">
            <w:pPr>
              <w:rPr>
                <w:color w:val="000000"/>
                <w:sz w:val="20"/>
                <w:szCs w:val="20"/>
              </w:rPr>
            </w:pPr>
            <w:del w:id="3178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70" w:type="dxa"/>
            <w:vAlign w:val="center"/>
          </w:tcPr>
          <w:p w14:paraId="6B3484B1" w14:textId="544CDBD8" w:rsidR="008400CF" w:rsidRPr="00F426CF" w:rsidRDefault="00DE78B6" w:rsidP="008400CF">
            <w:pPr>
              <w:rPr>
                <w:color w:val="000000"/>
                <w:sz w:val="20"/>
                <w:szCs w:val="20"/>
              </w:rPr>
            </w:pPr>
            <w:del w:id="3179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852" w:type="dxa"/>
            <w:vAlign w:val="center"/>
          </w:tcPr>
          <w:p w14:paraId="58D37B2D" w14:textId="239ACA02" w:rsidR="008400CF" w:rsidRPr="00F426CF" w:rsidRDefault="00DE78B6" w:rsidP="008400CF">
            <w:pPr>
              <w:rPr>
                <w:color w:val="000000"/>
                <w:sz w:val="20"/>
                <w:szCs w:val="20"/>
              </w:rPr>
            </w:pPr>
            <w:del w:id="3180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985" w:type="dxa"/>
            <w:noWrap/>
            <w:vAlign w:val="center"/>
          </w:tcPr>
          <w:p w14:paraId="4429575F" w14:textId="04446EB8" w:rsidR="008400CF" w:rsidRPr="00F426CF" w:rsidRDefault="00DE78B6" w:rsidP="008400CF">
            <w:pPr>
              <w:rPr>
                <w:color w:val="000000"/>
                <w:sz w:val="22"/>
                <w:szCs w:val="22"/>
              </w:rPr>
            </w:pPr>
            <w:del w:id="3181" w:author="Autor">
              <w:r w:rsidRPr="00F426CF">
                <w:rPr>
                  <w:color w:val="000000"/>
                  <w:sz w:val="22"/>
                  <w:szCs w:val="22"/>
                </w:rPr>
                <w:delText> </w:delText>
              </w:r>
            </w:del>
          </w:p>
        </w:tc>
      </w:tr>
      <w:tr w:rsidR="008400CF" w:rsidRPr="00F426CF" w14:paraId="792DF358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0B4F3842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21 - Štátna pomoc a pomoc de minimis</w:t>
            </w:r>
          </w:p>
        </w:tc>
      </w:tr>
      <w:tr w:rsidR="008400CF" w:rsidRPr="00F426CF" w14:paraId="1C361B1B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72DD8016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687B56B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0F47933B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47E7EB3E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273874D4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3BE6B18C" w14:textId="505840F7" w:rsidR="008400CF" w:rsidRPr="00F426CF" w:rsidRDefault="00DE78B6" w:rsidP="006D7D48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3182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delText>2</w:delText>
              </w:r>
            </w:del>
            <w:ins w:id="3183" w:author="Autor">
              <w:r w:rsidR="008400CF"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begin"/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NOTEREF _Ref65827975 \h </w:instrText>
              </w:r>
              <w:r w:rsid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\* MERGEFORMAT </w:instrText>
              </w:r>
            </w:ins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ins w:id="3184" w:author="Autor"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separate"/>
              </w:r>
              <w:r w:rsidR="005F1B2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7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end"/>
              </w:r>
            </w:ins>
          </w:p>
        </w:tc>
      </w:tr>
      <w:tr w:rsidR="008400CF" w:rsidRPr="00F426CF" w14:paraId="15E3C85C" w14:textId="77777777" w:rsidTr="008278FE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185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440"/>
          <w:trPrChange w:id="3186" w:author="Autor">
            <w:trPr>
              <w:gridAfter w:val="1"/>
              <w:wAfter w:w="8" w:type="dxa"/>
              <w:trHeight w:val="1020"/>
            </w:trPr>
          </w:trPrChange>
        </w:trPr>
        <w:tc>
          <w:tcPr>
            <w:tcW w:w="1002" w:type="dxa"/>
            <w:vAlign w:val="center"/>
            <w:hideMark/>
            <w:tcPrChange w:id="3187" w:author="Autor">
              <w:tcPr>
                <w:tcW w:w="1002" w:type="dxa"/>
                <w:vAlign w:val="center"/>
                <w:hideMark/>
              </w:tcPr>
            </w:tcPrChange>
          </w:tcPr>
          <w:p w14:paraId="62BAAD14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21.1</w:t>
            </w:r>
          </w:p>
        </w:tc>
        <w:tc>
          <w:tcPr>
            <w:tcW w:w="4107" w:type="dxa"/>
            <w:gridSpan w:val="3"/>
            <w:vAlign w:val="center"/>
            <w:hideMark/>
            <w:tcPrChange w:id="3188" w:author="Autor">
              <w:tcPr>
                <w:tcW w:w="4107" w:type="dxa"/>
                <w:gridSpan w:val="3"/>
                <w:vAlign w:val="center"/>
                <w:hideMark/>
              </w:tcPr>
            </w:tcPrChange>
          </w:tcPr>
          <w:p w14:paraId="2E8EC30A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189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Boli dodržané pravidlá stanovené schémou štátnej pomoci, schémou pomoci de minimis, resp. ak nebola vypracovaná príslušná schéma, pravidlá služieb vo verejnom záujme v zmysle čl. 106 ods. 2 zmluvy o fungovaní EÚ alebo v predpisoch spoločenstva vzťahujúcich sa k právu hospodárskej súťaže, definovaných vo výzve/vyzvaní?</w:t>
            </w:r>
          </w:p>
        </w:tc>
        <w:tc>
          <w:tcPr>
            <w:tcW w:w="571" w:type="dxa"/>
            <w:vAlign w:val="center"/>
            <w:hideMark/>
            <w:tcPrChange w:id="3190" w:author="Autor">
              <w:tcPr>
                <w:tcW w:w="571" w:type="dxa"/>
                <w:vAlign w:val="center"/>
                <w:hideMark/>
              </w:tcPr>
            </w:tcPrChange>
          </w:tcPr>
          <w:p w14:paraId="35DD2A41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3191" w:author="Autor">
              <w:tcPr>
                <w:tcW w:w="570" w:type="dxa"/>
                <w:vAlign w:val="center"/>
                <w:hideMark/>
              </w:tcPr>
            </w:tcPrChange>
          </w:tcPr>
          <w:p w14:paraId="00AACE5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3192" w:author="Autor">
              <w:tcPr>
                <w:tcW w:w="852" w:type="dxa"/>
                <w:vAlign w:val="center"/>
                <w:hideMark/>
              </w:tcPr>
            </w:tcPrChange>
          </w:tcPr>
          <w:p w14:paraId="33BB9BF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3193" w:author="Autor">
              <w:tcPr>
                <w:tcW w:w="1985" w:type="dxa"/>
                <w:vAlign w:val="center"/>
                <w:hideMark/>
              </w:tcPr>
            </w:tcPrChange>
          </w:tcPr>
          <w:p w14:paraId="3F5AB523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32ABF233" w14:textId="77777777" w:rsidTr="008278FE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194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582"/>
          <w:trPrChange w:id="3195" w:author="Autor">
            <w:trPr>
              <w:gridAfter w:val="1"/>
              <w:wAfter w:w="8" w:type="dxa"/>
              <w:trHeight w:val="1530"/>
            </w:trPr>
          </w:trPrChange>
        </w:trPr>
        <w:tc>
          <w:tcPr>
            <w:tcW w:w="1002" w:type="dxa"/>
            <w:vAlign w:val="center"/>
            <w:hideMark/>
            <w:tcPrChange w:id="3196" w:author="Autor">
              <w:tcPr>
                <w:tcW w:w="1002" w:type="dxa"/>
                <w:vAlign w:val="center"/>
                <w:hideMark/>
              </w:tcPr>
            </w:tcPrChange>
          </w:tcPr>
          <w:p w14:paraId="5E8A3BE6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21.2</w:t>
            </w:r>
          </w:p>
        </w:tc>
        <w:tc>
          <w:tcPr>
            <w:tcW w:w="4107" w:type="dxa"/>
            <w:gridSpan w:val="3"/>
            <w:vAlign w:val="center"/>
            <w:hideMark/>
            <w:tcPrChange w:id="3197" w:author="Autor">
              <w:tcPr>
                <w:tcW w:w="4107" w:type="dxa"/>
                <w:gridSpan w:val="3"/>
                <w:vAlign w:val="center"/>
                <w:hideMark/>
              </w:tcPr>
            </w:tcPrChange>
          </w:tcPr>
          <w:p w14:paraId="7828D585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198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Boli dodržané pravidlá stanovené schémou štátnej pomoci, schémou pomoci de minimis, resp. ak nebola vypracovaná príslušná schéma, pravidlá služieb vo verejnom záujme v zmysle čl. 106 ods. 2 zmluvy o fungovaní EÚ alebo v predpisoch spoločenstva vzťahujúcich sa k právu hospodárskej súťaže počas realizácie projektu, v prípade, ak neboli príslušné pravidlá stanovené vo výzve/vyzvaní (minimálne v rozsahu testu štátnej pomoci, ktorý je povinne vykonávaný v rámci výzvy)?</w:t>
            </w:r>
          </w:p>
        </w:tc>
        <w:tc>
          <w:tcPr>
            <w:tcW w:w="571" w:type="dxa"/>
            <w:vAlign w:val="center"/>
            <w:hideMark/>
            <w:tcPrChange w:id="3199" w:author="Autor">
              <w:tcPr>
                <w:tcW w:w="571" w:type="dxa"/>
                <w:vAlign w:val="center"/>
                <w:hideMark/>
              </w:tcPr>
            </w:tcPrChange>
          </w:tcPr>
          <w:p w14:paraId="51944FE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3200" w:author="Autor">
              <w:tcPr>
                <w:tcW w:w="570" w:type="dxa"/>
                <w:vAlign w:val="center"/>
                <w:hideMark/>
              </w:tcPr>
            </w:tcPrChange>
          </w:tcPr>
          <w:p w14:paraId="41C9D25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3201" w:author="Autor">
              <w:tcPr>
                <w:tcW w:w="852" w:type="dxa"/>
                <w:vAlign w:val="center"/>
                <w:hideMark/>
              </w:tcPr>
            </w:tcPrChange>
          </w:tcPr>
          <w:p w14:paraId="76973EC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3202" w:author="Autor">
              <w:tcPr>
                <w:tcW w:w="1985" w:type="dxa"/>
                <w:vAlign w:val="center"/>
                <w:hideMark/>
              </w:tcPr>
            </w:tcPrChange>
          </w:tcPr>
          <w:p w14:paraId="234F4237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45B206E6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09776D8A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22 - Vecná, časová a územná oprávnenosť výdavkov</w:t>
            </w:r>
          </w:p>
        </w:tc>
      </w:tr>
      <w:tr w:rsidR="008400CF" w:rsidRPr="00F426CF" w14:paraId="5DEAA797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59BF6F22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2017536E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39E861E7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300A493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6AB66415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722A5ACF" w14:textId="64C11F71" w:rsidR="008400CF" w:rsidRPr="00F426CF" w:rsidRDefault="00DE78B6" w:rsidP="006D7D48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3203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delText>2</w:delText>
              </w:r>
            </w:del>
            <w:ins w:id="3204" w:author="Autor">
              <w:r w:rsidR="008400CF"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begin"/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NOTEREF _Ref65827975 \h </w:instrText>
              </w:r>
              <w:r w:rsid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\* MERGEFORMAT </w:instrText>
              </w:r>
            </w:ins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ins w:id="3205" w:author="Autor"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separate"/>
              </w:r>
              <w:r w:rsidR="005F1B2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7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end"/>
              </w:r>
            </w:ins>
          </w:p>
        </w:tc>
      </w:tr>
      <w:tr w:rsidR="008400CF" w:rsidRPr="00F426CF" w14:paraId="515E7B14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0E2C3762" w14:textId="77777777" w:rsidR="008400CF" w:rsidRPr="00F426CF" w:rsidRDefault="008400CF" w:rsidP="008400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22.1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515550D0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Vecná oprávnenosť výdavkov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510A2DD4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0E8CF7EF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51103E1A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772B40B6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7D09EDD1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30A49CF0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6256187" w14:textId="032C8053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206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Sú údaje na účtovných dokladoch, resp. dokumentácii, ktorá ich nahradzuje, matematicky správne (vo vzťahu k množstvu a jednotkovej cene, k objemu a jednotkovej cene, súčtov jednotlivých položiek)?</w:t>
            </w:r>
            <w:bookmarkStart w:id="3207" w:name="_Ref65827464"/>
            <w:ins w:id="3208" w:author="Autor">
              <w:r>
                <w:rPr>
                  <w:rStyle w:val="Odkaznapoznmkupodiarou"/>
                  <w:color w:val="000000"/>
                  <w:sz w:val="20"/>
                  <w:szCs w:val="20"/>
                </w:rPr>
                <w:footnoteReference w:id="38"/>
              </w:r>
            </w:ins>
            <w:bookmarkEnd w:id="3207"/>
            <w:r w:rsidRPr="00F426C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71" w:type="dxa"/>
            <w:vAlign w:val="center"/>
            <w:hideMark/>
          </w:tcPr>
          <w:p w14:paraId="531B56AD" w14:textId="5D4397F0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AD9147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4F42A5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60871FE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127BA351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0F5753F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39FB159" w14:textId="5FE0187A" w:rsidR="008400CF" w:rsidRPr="00954D48" w:rsidRDefault="008400CF">
            <w:pPr>
              <w:jc w:val="both"/>
              <w:rPr>
                <w:color w:val="000000"/>
                <w:sz w:val="20"/>
                <w:szCs w:val="20"/>
              </w:rPr>
              <w:pPrChange w:id="3211" w:author="Autor">
                <w:pPr/>
              </w:pPrChange>
            </w:pPr>
            <w:r w:rsidRPr="00954D48">
              <w:rPr>
                <w:color w:val="000000"/>
                <w:sz w:val="20"/>
                <w:szCs w:val="20"/>
              </w:rPr>
              <w:t>Zodpovedá nárokovaná čiastka v ŽoP údajom uvedeným v priložených účtovných dokladoch, resp. dokumentácii, ktorá ich nahradzuje</w:t>
            </w:r>
            <w:del w:id="3212" w:author="Autor">
              <w:r w:rsidR="00DE78B6" w:rsidRPr="00F426CF">
                <w:rPr>
                  <w:color w:val="000000"/>
                  <w:sz w:val="20"/>
                  <w:szCs w:val="20"/>
                </w:rPr>
                <w:delText>?</w:delText>
              </w:r>
            </w:del>
            <w:ins w:id="3213" w:author="Autor">
              <w:r w:rsidRPr="00954D48">
                <w:rPr>
                  <w:color w:val="000000"/>
                  <w:sz w:val="20"/>
                  <w:szCs w:val="20"/>
                </w:rPr>
                <w:t>?</w:t>
              </w:r>
              <w:r w:rsidR="00DC6714" w:rsidRPr="00DC6714">
                <w:rPr>
                  <w:color w:val="000000"/>
                  <w:sz w:val="20"/>
                  <w:szCs w:val="20"/>
                  <w:vertAlign w:val="superscript"/>
                </w:rPr>
                <w:fldChar w:fldCharType="begin"/>
              </w:r>
              <w:r w:rsidR="00DC6714" w:rsidRPr="00DC6714">
                <w:rPr>
                  <w:color w:val="000000"/>
                  <w:sz w:val="20"/>
                  <w:szCs w:val="20"/>
                  <w:vertAlign w:val="superscript"/>
                </w:rPr>
                <w:instrText xml:space="preserve"> NOTEREF _Ref65827464 \h </w:instrText>
              </w:r>
              <w:r w:rsidR="00DC6714">
                <w:rPr>
                  <w:color w:val="000000"/>
                  <w:sz w:val="20"/>
                  <w:szCs w:val="20"/>
                  <w:vertAlign w:val="superscript"/>
                </w:rPr>
                <w:instrText xml:space="preserve"> \* MERGEFORMAT </w:instrText>
              </w:r>
            </w:ins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</w:r>
            <w:ins w:id="3214" w:author="Autor">
              <w:r w:rsidR="00DC6714" w:rsidRPr="00DC6714">
                <w:rPr>
                  <w:color w:val="000000"/>
                  <w:sz w:val="20"/>
                  <w:szCs w:val="20"/>
                  <w:vertAlign w:val="superscript"/>
                </w:rPr>
                <w:fldChar w:fldCharType="separate"/>
              </w:r>
              <w:r w:rsidR="005F1B2F">
                <w:rPr>
                  <w:color w:val="000000"/>
                  <w:sz w:val="20"/>
                  <w:szCs w:val="20"/>
                  <w:vertAlign w:val="superscript"/>
                </w:rPr>
                <w:t>15</w:t>
              </w:r>
              <w:r w:rsidR="00DC6714" w:rsidRPr="00DC6714">
                <w:rPr>
                  <w:color w:val="000000"/>
                  <w:sz w:val="20"/>
                  <w:szCs w:val="20"/>
                  <w:vertAlign w:val="superscript"/>
                </w:rPr>
                <w:fldChar w:fldCharType="end"/>
              </w:r>
              <w:r w:rsidRPr="00DC6714">
                <w:rPr>
                  <w:color w:val="000000"/>
                  <w:sz w:val="20"/>
                  <w:szCs w:val="20"/>
                  <w:vertAlign w:val="superscript"/>
                </w:rPr>
                <w:t xml:space="preserve"> </w:t>
              </w:r>
            </w:ins>
          </w:p>
        </w:tc>
        <w:tc>
          <w:tcPr>
            <w:tcW w:w="571" w:type="dxa"/>
            <w:vAlign w:val="center"/>
            <w:hideMark/>
          </w:tcPr>
          <w:p w14:paraId="00639DC5" w14:textId="0528BD5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8A845D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A8D0B1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FEEAD50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17728ACB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</w:tcPr>
          <w:p w14:paraId="3C392040" w14:textId="5EAE2FCE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22.1.3</w:t>
            </w:r>
          </w:p>
        </w:tc>
        <w:tc>
          <w:tcPr>
            <w:tcW w:w="4107" w:type="dxa"/>
            <w:gridSpan w:val="3"/>
            <w:vAlign w:val="center"/>
          </w:tcPr>
          <w:p w14:paraId="7696FC08" w14:textId="3317E5C6" w:rsidR="008400CF" w:rsidRPr="00954D48" w:rsidRDefault="00DE78B6">
            <w:pPr>
              <w:jc w:val="both"/>
              <w:rPr>
                <w:color w:val="000000"/>
                <w:sz w:val="20"/>
                <w:szCs w:val="20"/>
              </w:rPr>
              <w:pPrChange w:id="3215" w:author="Autor">
                <w:pPr/>
              </w:pPrChange>
            </w:pPr>
            <w:del w:id="3216" w:author="Autor">
              <w:r w:rsidRPr="00F426CF">
                <w:rPr>
                  <w:color w:val="000000"/>
                  <w:sz w:val="20"/>
                  <w:szCs w:val="20"/>
                </w:rPr>
                <w:delText>Súhlasia číselné prepočty jednotlivých položiek v ŽoP a priložených účtovných dokladoch, resp. dokumentácii, ktorá ich nahradzuje?</w:delText>
              </w:r>
            </w:del>
            <w:ins w:id="3217" w:author="Autor">
              <w:r w:rsidR="008400CF">
                <w:rPr>
                  <w:color w:val="000000"/>
                  <w:sz w:val="20"/>
                  <w:szCs w:val="20"/>
                </w:rPr>
                <w:t>Sú vyn</w:t>
              </w:r>
              <w:r w:rsidR="008400CF" w:rsidRPr="00454540">
                <w:rPr>
                  <w:color w:val="000000"/>
                  <w:sz w:val="20"/>
                  <w:szCs w:val="20"/>
                </w:rPr>
                <w:t>aložené výdavk</w:t>
              </w:r>
              <w:r w:rsidR="008400CF">
                <w:rPr>
                  <w:color w:val="000000"/>
                  <w:sz w:val="20"/>
                  <w:szCs w:val="20"/>
                </w:rPr>
                <w:t xml:space="preserve">y v súlade </w:t>
              </w:r>
              <w:r w:rsidR="008400CF" w:rsidRPr="00454540">
                <w:rPr>
                  <w:color w:val="000000"/>
                  <w:sz w:val="20"/>
                  <w:szCs w:val="20"/>
                </w:rPr>
                <w:t>so zmluvou/objednávkou s dodávateľom tovarov/služieb/prác vrátane jej dodatkov?</w:t>
              </w:r>
              <w:r w:rsidR="00DC6714" w:rsidRPr="00DC6714">
                <w:rPr>
                  <w:color w:val="000000"/>
                  <w:sz w:val="20"/>
                  <w:szCs w:val="20"/>
                  <w:vertAlign w:val="superscript"/>
                </w:rPr>
                <w:fldChar w:fldCharType="begin"/>
              </w:r>
              <w:r w:rsidR="00DC6714" w:rsidRPr="00DC6714">
                <w:rPr>
                  <w:color w:val="000000"/>
                  <w:sz w:val="20"/>
                  <w:szCs w:val="20"/>
                  <w:vertAlign w:val="superscript"/>
                </w:rPr>
                <w:instrText xml:space="preserve"> NOTEREF _Ref65827464 \h </w:instrText>
              </w:r>
              <w:r w:rsidR="00DC6714">
                <w:rPr>
                  <w:color w:val="000000"/>
                  <w:sz w:val="20"/>
                  <w:szCs w:val="20"/>
                  <w:vertAlign w:val="superscript"/>
                </w:rPr>
                <w:instrText xml:space="preserve"> \* MERGEFORMAT </w:instrText>
              </w:r>
            </w:ins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</w:r>
            <w:ins w:id="3218" w:author="Autor">
              <w:r w:rsidR="00DC6714" w:rsidRPr="00DC6714">
                <w:rPr>
                  <w:color w:val="000000"/>
                  <w:sz w:val="20"/>
                  <w:szCs w:val="20"/>
                  <w:vertAlign w:val="superscript"/>
                </w:rPr>
                <w:fldChar w:fldCharType="separate"/>
              </w:r>
              <w:r w:rsidR="005F1B2F">
                <w:rPr>
                  <w:color w:val="000000"/>
                  <w:sz w:val="20"/>
                  <w:szCs w:val="20"/>
                  <w:vertAlign w:val="superscript"/>
                </w:rPr>
                <w:t>15</w:t>
              </w:r>
              <w:r w:rsidR="00DC6714" w:rsidRPr="00DC6714">
                <w:rPr>
                  <w:color w:val="000000"/>
                  <w:sz w:val="20"/>
                  <w:szCs w:val="20"/>
                  <w:vertAlign w:val="superscript"/>
                </w:rPr>
                <w:fldChar w:fldCharType="end"/>
              </w:r>
              <w:r w:rsidR="00DC6714" w:rsidRPr="00954D48">
                <w:rPr>
                  <w:color w:val="000000"/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571" w:type="dxa"/>
            <w:vAlign w:val="center"/>
          </w:tcPr>
          <w:p w14:paraId="194FB55F" w14:textId="36D6B486" w:rsidR="008400CF" w:rsidRPr="00F426CF" w:rsidRDefault="00DE78B6" w:rsidP="008400CF">
            <w:pPr>
              <w:rPr>
                <w:color w:val="000000"/>
                <w:sz w:val="20"/>
                <w:szCs w:val="20"/>
              </w:rPr>
            </w:pPr>
            <w:del w:id="3219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70" w:type="dxa"/>
            <w:vAlign w:val="center"/>
          </w:tcPr>
          <w:p w14:paraId="21EDB7BC" w14:textId="65D8391E" w:rsidR="008400CF" w:rsidRPr="00F426CF" w:rsidRDefault="00DE78B6" w:rsidP="008400CF">
            <w:pPr>
              <w:rPr>
                <w:color w:val="000000"/>
                <w:sz w:val="20"/>
                <w:szCs w:val="20"/>
              </w:rPr>
            </w:pPr>
            <w:del w:id="3220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852" w:type="dxa"/>
            <w:vAlign w:val="center"/>
          </w:tcPr>
          <w:p w14:paraId="37AE5FF2" w14:textId="331415D5" w:rsidR="008400CF" w:rsidRPr="00F426CF" w:rsidRDefault="00DE78B6" w:rsidP="008400CF">
            <w:pPr>
              <w:rPr>
                <w:color w:val="000000"/>
                <w:sz w:val="20"/>
                <w:szCs w:val="20"/>
              </w:rPr>
            </w:pPr>
            <w:del w:id="3221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985" w:type="dxa"/>
            <w:vAlign w:val="center"/>
          </w:tcPr>
          <w:p w14:paraId="37A386AE" w14:textId="24964F5E" w:rsidR="008400CF" w:rsidRPr="00F426CF" w:rsidRDefault="00DE78B6" w:rsidP="008400CF">
            <w:pPr>
              <w:jc w:val="both"/>
              <w:rPr>
                <w:b/>
                <w:bCs/>
                <w:color w:val="000000"/>
              </w:rPr>
            </w:pPr>
            <w:del w:id="3222" w:author="Autor">
              <w:r w:rsidRPr="00F426CF"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8400CF" w:rsidRPr="00F426CF" w14:paraId="40C85BB1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10E3E5E0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1F68045" w14:textId="356F8B76" w:rsidR="008400CF" w:rsidRPr="00F426CF" w:rsidRDefault="008400CF" w:rsidP="00DC6714">
            <w:pPr>
              <w:rPr>
                <w:color w:val="000000"/>
                <w:sz w:val="20"/>
                <w:szCs w:val="20"/>
              </w:rPr>
            </w:pPr>
            <w:r w:rsidRPr="00C644E8">
              <w:rPr>
                <w:color w:val="000000"/>
                <w:sz w:val="20"/>
                <w:szCs w:val="20"/>
              </w:rPr>
              <w:t>Je výdavok v</w:t>
            </w:r>
            <w:r w:rsidRPr="00F426CF">
              <w:rPr>
                <w:color w:val="000000"/>
                <w:sz w:val="20"/>
                <w:szCs w:val="20"/>
              </w:rPr>
              <w:t xml:space="preserve"> súlade s pravidlami a podmienkami stanovenými v</w:t>
            </w:r>
            <w:r>
              <w:rPr>
                <w:color w:val="000000"/>
                <w:sz w:val="20"/>
                <w:szCs w:val="20"/>
              </w:rPr>
              <w:t> Zmluv</w:t>
            </w:r>
            <w:r w:rsidRPr="00F426CF"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del w:id="3223" w:author="Autor">
              <w:r w:rsidR="00DE78B6" w:rsidRPr="00F426CF">
                <w:rPr>
                  <w:color w:val="000000"/>
                  <w:sz w:val="20"/>
                  <w:szCs w:val="20"/>
                </w:rPr>
                <w:delText xml:space="preserve">? </w:delText>
              </w:r>
            </w:del>
            <w:ins w:id="3224" w:author="Autor">
              <w:r w:rsidRPr="00F426CF">
                <w:rPr>
                  <w:color w:val="000000"/>
                  <w:sz w:val="20"/>
                  <w:szCs w:val="20"/>
                </w:rPr>
                <w:t>?</w:t>
              </w:r>
              <w:r w:rsidR="00DC6714" w:rsidRPr="00DC6714">
                <w:rPr>
                  <w:color w:val="000000"/>
                  <w:sz w:val="20"/>
                  <w:szCs w:val="20"/>
                  <w:vertAlign w:val="superscript"/>
                </w:rPr>
                <w:fldChar w:fldCharType="begin"/>
              </w:r>
              <w:r w:rsidR="00DC6714" w:rsidRPr="00DC6714">
                <w:rPr>
                  <w:color w:val="000000"/>
                  <w:sz w:val="20"/>
                  <w:szCs w:val="20"/>
                  <w:vertAlign w:val="superscript"/>
                </w:rPr>
                <w:instrText xml:space="preserve"> NOTEREF _Ref65827464 \h </w:instrText>
              </w:r>
              <w:r w:rsidR="00DC6714">
                <w:rPr>
                  <w:color w:val="000000"/>
                  <w:sz w:val="20"/>
                  <w:szCs w:val="20"/>
                  <w:vertAlign w:val="superscript"/>
                </w:rPr>
                <w:instrText xml:space="preserve"> \* MERGEFORMAT </w:instrText>
              </w:r>
            </w:ins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</w:r>
            <w:ins w:id="3225" w:author="Autor">
              <w:r w:rsidR="00DC6714" w:rsidRPr="00DC6714">
                <w:rPr>
                  <w:color w:val="000000"/>
                  <w:sz w:val="20"/>
                  <w:szCs w:val="20"/>
                  <w:vertAlign w:val="superscript"/>
                </w:rPr>
                <w:fldChar w:fldCharType="separate"/>
              </w:r>
              <w:r w:rsidR="005F1B2F">
                <w:rPr>
                  <w:color w:val="000000"/>
                  <w:sz w:val="20"/>
                  <w:szCs w:val="20"/>
                  <w:vertAlign w:val="superscript"/>
                </w:rPr>
                <w:t>15</w:t>
              </w:r>
              <w:r w:rsidR="00DC6714" w:rsidRPr="00DC6714">
                <w:rPr>
                  <w:color w:val="000000"/>
                  <w:sz w:val="20"/>
                  <w:szCs w:val="20"/>
                  <w:vertAlign w:val="superscript"/>
                </w:rPr>
                <w:fldChar w:fldCharType="end"/>
              </w:r>
            </w:ins>
          </w:p>
        </w:tc>
        <w:tc>
          <w:tcPr>
            <w:tcW w:w="571" w:type="dxa"/>
            <w:vAlign w:val="center"/>
            <w:hideMark/>
          </w:tcPr>
          <w:p w14:paraId="38A38BE4" w14:textId="4FC6160D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53A85D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12D650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58A2C0B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73A0E826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617269E5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D5552CD" w14:textId="19DE3ED2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226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Je výdavok vynaložený na aktivitu/aktivity projektu?</w:t>
            </w:r>
            <w:ins w:id="3227" w:author="Autor">
              <w:r w:rsidR="00DC6714" w:rsidRPr="00DC6714">
                <w:rPr>
                  <w:color w:val="000000"/>
                  <w:sz w:val="20"/>
                  <w:szCs w:val="20"/>
                  <w:vertAlign w:val="superscript"/>
                </w:rPr>
                <w:t xml:space="preserve"> </w:t>
              </w:r>
              <w:r w:rsidR="00DC6714" w:rsidRPr="00DC6714">
                <w:rPr>
                  <w:color w:val="000000"/>
                  <w:sz w:val="20"/>
                  <w:szCs w:val="20"/>
                  <w:vertAlign w:val="superscript"/>
                </w:rPr>
                <w:fldChar w:fldCharType="begin"/>
              </w:r>
              <w:r w:rsidR="00DC6714" w:rsidRPr="00DC6714">
                <w:rPr>
                  <w:color w:val="000000"/>
                  <w:sz w:val="20"/>
                  <w:szCs w:val="20"/>
                  <w:vertAlign w:val="superscript"/>
                </w:rPr>
                <w:instrText xml:space="preserve"> NOTEREF _Ref65827464 \h </w:instrText>
              </w:r>
              <w:r w:rsidR="00DC6714">
                <w:rPr>
                  <w:color w:val="000000"/>
                  <w:sz w:val="20"/>
                  <w:szCs w:val="20"/>
                  <w:vertAlign w:val="superscript"/>
                </w:rPr>
                <w:instrText xml:space="preserve"> \* MERGEFORMAT </w:instrText>
              </w:r>
            </w:ins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</w:r>
            <w:ins w:id="3228" w:author="Autor">
              <w:r w:rsidR="00DC6714" w:rsidRPr="00DC6714">
                <w:rPr>
                  <w:color w:val="000000"/>
                  <w:sz w:val="20"/>
                  <w:szCs w:val="20"/>
                  <w:vertAlign w:val="superscript"/>
                </w:rPr>
                <w:fldChar w:fldCharType="separate"/>
              </w:r>
              <w:r w:rsidR="005F1B2F">
                <w:rPr>
                  <w:color w:val="000000"/>
                  <w:sz w:val="20"/>
                  <w:szCs w:val="20"/>
                  <w:vertAlign w:val="superscript"/>
                </w:rPr>
                <w:t>15</w:t>
              </w:r>
              <w:r w:rsidR="00DC6714" w:rsidRPr="00DC6714">
                <w:rPr>
                  <w:color w:val="000000"/>
                  <w:sz w:val="20"/>
                  <w:szCs w:val="20"/>
                  <w:vertAlign w:val="superscript"/>
                </w:rPr>
                <w:fldChar w:fldCharType="end"/>
              </w:r>
            </w:ins>
          </w:p>
        </w:tc>
        <w:tc>
          <w:tcPr>
            <w:tcW w:w="571" w:type="dxa"/>
            <w:vAlign w:val="center"/>
            <w:hideMark/>
          </w:tcPr>
          <w:p w14:paraId="4D566FCB" w14:textId="7D48C0E4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80B993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0008321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EB367C5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E78B6" w:rsidRPr="00F426CF" w14:paraId="284325B6" w14:textId="77777777" w:rsidTr="00675C58">
        <w:trPr>
          <w:gridAfter w:val="1"/>
          <w:wAfter w:w="8" w:type="dxa"/>
          <w:trHeight w:val="510"/>
          <w:del w:id="3229" w:author="Autor"/>
        </w:trPr>
        <w:tc>
          <w:tcPr>
            <w:tcW w:w="1002" w:type="dxa"/>
            <w:vAlign w:val="center"/>
            <w:hideMark/>
          </w:tcPr>
          <w:p w14:paraId="1345FE32" w14:textId="77777777" w:rsidR="00DE78B6" w:rsidRPr="00F426CF" w:rsidRDefault="00DE78B6" w:rsidP="00F426CF">
            <w:pPr>
              <w:jc w:val="center"/>
              <w:rPr>
                <w:del w:id="3230" w:author="Autor"/>
                <w:color w:val="000000"/>
                <w:sz w:val="20"/>
                <w:szCs w:val="20"/>
              </w:rPr>
            </w:pPr>
            <w:del w:id="3231" w:author="Autor">
              <w:r w:rsidRPr="00F426CF">
                <w:rPr>
                  <w:color w:val="000000"/>
                  <w:sz w:val="20"/>
                  <w:szCs w:val="20"/>
                </w:rPr>
                <w:delText>22.1.6</w:delText>
              </w:r>
            </w:del>
          </w:p>
        </w:tc>
        <w:tc>
          <w:tcPr>
            <w:tcW w:w="4107" w:type="dxa"/>
            <w:gridSpan w:val="3"/>
            <w:vAlign w:val="center"/>
            <w:hideMark/>
          </w:tcPr>
          <w:p w14:paraId="7F356CD9" w14:textId="77777777" w:rsidR="00DE78B6" w:rsidRPr="00F426CF" w:rsidRDefault="00DE78B6" w:rsidP="00F426CF">
            <w:pPr>
              <w:rPr>
                <w:del w:id="3232" w:author="Autor"/>
                <w:color w:val="000000"/>
                <w:sz w:val="20"/>
                <w:szCs w:val="20"/>
              </w:rPr>
            </w:pPr>
            <w:del w:id="3233" w:author="Autor">
              <w:r w:rsidRPr="00F426CF">
                <w:rPr>
                  <w:color w:val="000000"/>
                  <w:sz w:val="20"/>
                  <w:szCs w:val="20"/>
                </w:rPr>
                <w:delText>Bolo preukázané neprečerpanie príslušnej časti rozpočtu projektu (napr. jednotková sadzba, počet jednotiek, výdavky spolu pre danú položku rozpočtu)?</w:delText>
              </w:r>
            </w:del>
          </w:p>
        </w:tc>
        <w:tc>
          <w:tcPr>
            <w:tcW w:w="571" w:type="dxa"/>
            <w:vAlign w:val="center"/>
            <w:hideMark/>
          </w:tcPr>
          <w:p w14:paraId="3F9DB2E0" w14:textId="77777777" w:rsidR="00DE78B6" w:rsidRPr="00F426CF" w:rsidRDefault="00DE78B6" w:rsidP="00F426CF">
            <w:pPr>
              <w:rPr>
                <w:del w:id="3234" w:author="Autor"/>
                <w:color w:val="000000"/>
                <w:sz w:val="20"/>
                <w:szCs w:val="20"/>
              </w:rPr>
            </w:pPr>
            <w:del w:id="3235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70" w:type="dxa"/>
            <w:vAlign w:val="center"/>
            <w:hideMark/>
          </w:tcPr>
          <w:p w14:paraId="1FE40089" w14:textId="77777777" w:rsidR="00DE78B6" w:rsidRPr="00F426CF" w:rsidRDefault="00DE78B6" w:rsidP="00F426CF">
            <w:pPr>
              <w:rPr>
                <w:del w:id="3236" w:author="Autor"/>
                <w:color w:val="000000"/>
                <w:sz w:val="20"/>
                <w:szCs w:val="20"/>
              </w:rPr>
            </w:pPr>
            <w:del w:id="3237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852" w:type="dxa"/>
            <w:vAlign w:val="center"/>
            <w:hideMark/>
          </w:tcPr>
          <w:p w14:paraId="08F5545A" w14:textId="77777777" w:rsidR="00DE78B6" w:rsidRPr="00F426CF" w:rsidRDefault="00DE78B6" w:rsidP="00F426CF">
            <w:pPr>
              <w:rPr>
                <w:del w:id="3238" w:author="Autor"/>
                <w:color w:val="000000"/>
                <w:sz w:val="20"/>
                <w:szCs w:val="20"/>
              </w:rPr>
            </w:pPr>
            <w:del w:id="3239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985" w:type="dxa"/>
            <w:vAlign w:val="center"/>
            <w:hideMark/>
          </w:tcPr>
          <w:p w14:paraId="46B1A63C" w14:textId="77777777" w:rsidR="00DE78B6" w:rsidRPr="00F426CF" w:rsidRDefault="00DE78B6" w:rsidP="00F426CF">
            <w:pPr>
              <w:jc w:val="both"/>
              <w:rPr>
                <w:del w:id="3240" w:author="Autor"/>
                <w:b/>
                <w:bCs/>
                <w:color w:val="000000"/>
                <w:sz w:val="20"/>
                <w:szCs w:val="20"/>
              </w:rPr>
            </w:pPr>
            <w:del w:id="3241" w:author="Autor">
              <w:r w:rsidRPr="00F426CF"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8400CF" w:rsidRPr="00F426CF" w14:paraId="03045499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2A530A1" w14:textId="330A8FC2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</w:t>
            </w:r>
            <w:del w:id="3242" w:author="Autor">
              <w:r w:rsidR="00DE78B6" w:rsidRPr="00F426CF">
                <w:rPr>
                  <w:color w:val="000000"/>
                  <w:sz w:val="20"/>
                  <w:szCs w:val="20"/>
                </w:rPr>
                <w:delText>7</w:delText>
              </w:r>
            </w:del>
            <w:ins w:id="3243" w:author="Autor">
              <w:r>
                <w:rPr>
                  <w:color w:val="000000"/>
                  <w:sz w:val="20"/>
                  <w:szCs w:val="20"/>
                </w:rPr>
                <w:t>6</w:t>
              </w:r>
            </w:ins>
          </w:p>
        </w:tc>
        <w:tc>
          <w:tcPr>
            <w:tcW w:w="4107" w:type="dxa"/>
            <w:gridSpan w:val="3"/>
            <w:vAlign w:val="center"/>
            <w:hideMark/>
          </w:tcPr>
          <w:p w14:paraId="26476F46" w14:textId="2A9D9A40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244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 xml:space="preserve">Bolo preukázané neprekročenie celkovej sumy za príslušnú skupinu výdavkov a celkovej sumy NFP v 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1D84A1A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43A599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D8C9C9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6616FA2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6EFA3D1E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82E34A4" w14:textId="3739DABF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22.1.</w:t>
            </w:r>
            <w:del w:id="3245" w:author="Autor">
              <w:r w:rsidR="00DE78B6" w:rsidRPr="00F426CF">
                <w:rPr>
                  <w:color w:val="000000"/>
                  <w:sz w:val="20"/>
                  <w:szCs w:val="20"/>
                </w:rPr>
                <w:delText>8</w:delText>
              </w:r>
            </w:del>
            <w:ins w:id="3246" w:author="Autor">
              <w:r>
                <w:rPr>
                  <w:color w:val="000000"/>
                  <w:sz w:val="20"/>
                  <w:szCs w:val="20"/>
                </w:rPr>
                <w:t>7</w:t>
              </w:r>
            </w:ins>
          </w:p>
        </w:tc>
        <w:tc>
          <w:tcPr>
            <w:tcW w:w="4107" w:type="dxa"/>
            <w:gridSpan w:val="3"/>
            <w:vAlign w:val="center"/>
            <w:hideMark/>
          </w:tcPr>
          <w:p w14:paraId="7FA66738" w14:textId="41899FFD" w:rsidR="008400CF" w:rsidRPr="00C6143D" w:rsidRDefault="008400CF">
            <w:pPr>
              <w:jc w:val="both"/>
              <w:rPr>
                <w:color w:val="000000"/>
                <w:sz w:val="20"/>
                <w:szCs w:val="20"/>
              </w:rPr>
              <w:pPrChange w:id="3247" w:author="Autor">
                <w:pPr/>
              </w:pPrChange>
            </w:pPr>
            <w:r w:rsidRPr="00C6143D">
              <w:rPr>
                <w:color w:val="000000"/>
                <w:sz w:val="20"/>
                <w:szCs w:val="20"/>
              </w:rPr>
              <w:t>Je DPH pri deklarovaných výdavkoch v ŽoP prijímateľa, ktorý je platiteľom DPH oprávneným výdavkom</w:t>
            </w:r>
            <w:del w:id="3248" w:author="Autor">
              <w:r w:rsidR="00DE78B6" w:rsidRPr="00F426CF">
                <w:rPr>
                  <w:color w:val="000000"/>
                  <w:sz w:val="20"/>
                  <w:szCs w:val="20"/>
                </w:rPr>
                <w:delText xml:space="preserve"> ? </w:delText>
              </w:r>
            </w:del>
            <w:ins w:id="3249" w:author="Autor">
              <w:r w:rsidRPr="00C6143D">
                <w:rPr>
                  <w:color w:val="000000"/>
                  <w:sz w:val="20"/>
                  <w:szCs w:val="20"/>
                </w:rPr>
                <w:t xml:space="preserve">? (T. j. Prijímateľ si neuplatňuje nárok na DPH </w:t>
              </w:r>
              <w:r w:rsidRPr="00C6143D">
                <w:rPr>
                  <w:sz w:val="20"/>
                  <w:szCs w:val="20"/>
                </w:rPr>
                <w:t>prislúchajúci danému výdavku úplne alebo z časti voči daňovému úradu a výdavok sa nenachádza v </w:t>
              </w:r>
              <w:r w:rsidRPr="00C6143D">
                <w:rPr>
                  <w:sz w:val="20"/>
                  <w:szCs w:val="20"/>
                  <w:shd w:val="clear" w:color="auto" w:fill="FFFFFF"/>
                </w:rPr>
                <w:t>záznamoch o  prijatých tovaroch a službách s možnos</w:t>
              </w:r>
              <w:r w:rsidRPr="00C6143D">
                <w:rPr>
                  <w:rFonts w:hint="eastAsia"/>
                  <w:sz w:val="20"/>
                  <w:szCs w:val="20"/>
                  <w:shd w:val="clear" w:color="auto" w:fill="FFFFFF"/>
                </w:rPr>
                <w:t>ť</w:t>
              </w:r>
              <w:r w:rsidRPr="00C6143D">
                <w:rPr>
                  <w:sz w:val="20"/>
                  <w:szCs w:val="20"/>
                  <w:shd w:val="clear" w:color="auto" w:fill="FFFFFF"/>
                </w:rPr>
                <w:t>ou odpo</w:t>
              </w:r>
              <w:r w:rsidRPr="00C6143D">
                <w:rPr>
                  <w:rFonts w:hint="eastAsia"/>
                  <w:sz w:val="20"/>
                  <w:szCs w:val="20"/>
                  <w:shd w:val="clear" w:color="auto" w:fill="FFFFFF"/>
                </w:rPr>
                <w:t>čí</w:t>
              </w:r>
              <w:r w:rsidRPr="00C6143D">
                <w:rPr>
                  <w:sz w:val="20"/>
                  <w:szCs w:val="20"/>
                  <w:shd w:val="clear" w:color="auto" w:fill="FFFFFF"/>
                </w:rPr>
                <w:t>tania dane alebo s možnos</w:t>
              </w:r>
              <w:r w:rsidRPr="00C6143D">
                <w:rPr>
                  <w:rFonts w:hint="eastAsia"/>
                  <w:sz w:val="20"/>
                  <w:szCs w:val="20"/>
                  <w:shd w:val="clear" w:color="auto" w:fill="FFFFFF"/>
                </w:rPr>
                <w:t>ť</w:t>
              </w:r>
              <w:r w:rsidRPr="00C6143D">
                <w:rPr>
                  <w:sz w:val="20"/>
                  <w:szCs w:val="20"/>
                  <w:shd w:val="clear" w:color="auto" w:fill="FFFFFF"/>
                </w:rPr>
                <w:t>ou pomerného odpo</w:t>
              </w:r>
              <w:r w:rsidRPr="00C6143D">
                <w:rPr>
                  <w:rFonts w:hint="eastAsia"/>
                  <w:sz w:val="20"/>
                  <w:szCs w:val="20"/>
                  <w:shd w:val="clear" w:color="auto" w:fill="FFFFFF"/>
                </w:rPr>
                <w:t>čí</w:t>
              </w:r>
              <w:r w:rsidRPr="00C6143D">
                <w:rPr>
                  <w:sz w:val="20"/>
                  <w:szCs w:val="20"/>
                  <w:shd w:val="clear" w:color="auto" w:fill="FFFFFF"/>
                </w:rPr>
                <w:t>tania dane, ktoré je povinný vies</w:t>
              </w:r>
              <w:r w:rsidRPr="00C6143D">
                <w:rPr>
                  <w:rFonts w:hint="eastAsia"/>
                  <w:sz w:val="20"/>
                  <w:szCs w:val="20"/>
                  <w:shd w:val="clear" w:color="auto" w:fill="FFFFFF"/>
                </w:rPr>
                <w:t>ť</w:t>
              </w:r>
              <w:r w:rsidRPr="00C6143D">
                <w:rPr>
                  <w:sz w:val="20"/>
                  <w:szCs w:val="20"/>
                  <w:shd w:val="clear" w:color="auto" w:fill="FFFFFF"/>
                </w:rPr>
                <w:t xml:space="preserve"> pod</w:t>
              </w:r>
              <w:r w:rsidRPr="00C6143D">
                <w:rPr>
                  <w:rFonts w:hint="eastAsia"/>
                  <w:sz w:val="20"/>
                  <w:szCs w:val="20"/>
                  <w:shd w:val="clear" w:color="auto" w:fill="FFFFFF"/>
                </w:rPr>
                <w:t>ľ</w:t>
              </w:r>
              <w:r w:rsidRPr="00C6143D">
                <w:rPr>
                  <w:sz w:val="20"/>
                  <w:szCs w:val="20"/>
                  <w:shd w:val="clear" w:color="auto" w:fill="FFFFFF"/>
                </w:rPr>
                <w:t xml:space="preserve">a </w:t>
              </w:r>
              <w:r w:rsidRPr="00C6143D">
                <w:rPr>
                  <w:rFonts w:hint="eastAsia"/>
                  <w:sz w:val="20"/>
                  <w:szCs w:val="20"/>
                  <w:shd w:val="clear" w:color="auto" w:fill="FFFFFF"/>
                </w:rPr>
                <w:t>§</w:t>
              </w:r>
              <w:r w:rsidRPr="00C6143D">
                <w:rPr>
                  <w:sz w:val="20"/>
                  <w:szCs w:val="20"/>
                  <w:shd w:val="clear" w:color="auto" w:fill="FFFFFF"/>
                </w:rPr>
                <w:t xml:space="preserve"> 70 ods. 1 zákona o DPH.</w:t>
              </w:r>
              <w:r w:rsidRPr="00C6143D">
                <w:rPr>
                  <w:sz w:val="20"/>
                  <w:szCs w:val="20"/>
                </w:rPr>
                <w:t>)</w:t>
              </w:r>
              <w:r w:rsidR="00DC6714" w:rsidRPr="00C6143D">
                <w:rPr>
                  <w:color w:val="000000"/>
                  <w:sz w:val="20"/>
                  <w:szCs w:val="20"/>
                  <w:vertAlign w:val="superscript"/>
                </w:rPr>
                <w:fldChar w:fldCharType="begin"/>
              </w:r>
              <w:r w:rsidR="00DC6714" w:rsidRPr="00C6143D">
                <w:rPr>
                  <w:color w:val="000000"/>
                  <w:sz w:val="20"/>
                  <w:szCs w:val="20"/>
                  <w:vertAlign w:val="superscript"/>
                </w:rPr>
                <w:instrText xml:space="preserve"> NOTEREF _Ref65827464 \h  \* MERGEFORMAT </w:instrText>
              </w:r>
            </w:ins>
            <w:r w:rsidR="00DC6714" w:rsidRPr="00C6143D">
              <w:rPr>
                <w:color w:val="000000"/>
                <w:sz w:val="20"/>
                <w:szCs w:val="20"/>
                <w:vertAlign w:val="superscript"/>
              </w:rPr>
            </w:r>
            <w:ins w:id="3250" w:author="Autor">
              <w:r w:rsidR="00DC6714" w:rsidRPr="00C6143D">
                <w:rPr>
                  <w:color w:val="000000"/>
                  <w:sz w:val="20"/>
                  <w:szCs w:val="20"/>
                  <w:vertAlign w:val="superscript"/>
                </w:rPr>
                <w:fldChar w:fldCharType="separate"/>
              </w:r>
              <w:r w:rsidR="005F1B2F">
                <w:rPr>
                  <w:color w:val="000000"/>
                  <w:sz w:val="20"/>
                  <w:szCs w:val="20"/>
                  <w:vertAlign w:val="superscript"/>
                </w:rPr>
                <w:t>15</w:t>
              </w:r>
              <w:r w:rsidR="00DC6714" w:rsidRPr="00C6143D">
                <w:rPr>
                  <w:color w:val="000000"/>
                  <w:sz w:val="20"/>
                  <w:szCs w:val="20"/>
                  <w:vertAlign w:val="superscript"/>
                </w:rPr>
                <w:fldChar w:fldCharType="end"/>
              </w:r>
            </w:ins>
          </w:p>
        </w:tc>
        <w:tc>
          <w:tcPr>
            <w:tcW w:w="571" w:type="dxa"/>
            <w:vAlign w:val="center"/>
            <w:hideMark/>
          </w:tcPr>
          <w:p w14:paraId="2DD2D8EA" w14:textId="32182634" w:rsidR="008400CF" w:rsidRPr="00C6143D" w:rsidRDefault="008400CF" w:rsidP="008400CF">
            <w:pPr>
              <w:rPr>
                <w:color w:val="000000"/>
                <w:sz w:val="20"/>
                <w:szCs w:val="20"/>
              </w:rPr>
            </w:pPr>
            <w:r w:rsidRPr="00C6143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CD84F5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169922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A17D2AF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595AC6DA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110794EC" w14:textId="57CB7524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</w:t>
            </w:r>
            <w:del w:id="3251" w:author="Autor">
              <w:r w:rsidR="00DE78B6" w:rsidRPr="00F426CF">
                <w:rPr>
                  <w:color w:val="000000"/>
                  <w:sz w:val="20"/>
                  <w:szCs w:val="20"/>
                </w:rPr>
                <w:delText>9</w:delText>
              </w:r>
            </w:del>
            <w:ins w:id="3252" w:author="Autor">
              <w:r>
                <w:rPr>
                  <w:color w:val="000000"/>
                  <w:sz w:val="20"/>
                  <w:szCs w:val="20"/>
                </w:rPr>
                <w:t>8</w:t>
              </w:r>
            </w:ins>
          </w:p>
        </w:tc>
        <w:tc>
          <w:tcPr>
            <w:tcW w:w="4107" w:type="dxa"/>
            <w:gridSpan w:val="3"/>
            <w:vAlign w:val="center"/>
            <w:hideMark/>
          </w:tcPr>
          <w:p w14:paraId="6AE8E04C" w14:textId="293DCDE3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253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Boli počas realizácie, resp. vrátane obdobia udržateľnosti projektu vytvorené zdaniteľné príjmy generované z majetku financovaného prostredníctvom NFP, ktoré majú vplyv na výdavky týkajúce sa uplatnenej DPH (t. j. posúdenie uplatnenia odpočtu DPH)?</w:t>
            </w:r>
          </w:p>
        </w:tc>
        <w:tc>
          <w:tcPr>
            <w:tcW w:w="571" w:type="dxa"/>
            <w:vAlign w:val="center"/>
            <w:hideMark/>
          </w:tcPr>
          <w:p w14:paraId="02F1B72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E0C0A3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EF1B36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97C872F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14D3BE61" w14:textId="77777777" w:rsidTr="00675C58">
        <w:trPr>
          <w:gridAfter w:val="1"/>
          <w:wAfter w:w="8" w:type="dxa"/>
          <w:trHeight w:val="510"/>
          <w:del w:id="3254" w:author="Autor"/>
        </w:trPr>
        <w:tc>
          <w:tcPr>
            <w:tcW w:w="1002" w:type="dxa"/>
            <w:vAlign w:val="center"/>
            <w:hideMark/>
          </w:tcPr>
          <w:p w14:paraId="3359C3D1" w14:textId="77777777" w:rsidR="00DE78B6" w:rsidRPr="00F426CF" w:rsidRDefault="00DE78B6" w:rsidP="00F426CF">
            <w:pPr>
              <w:jc w:val="center"/>
              <w:rPr>
                <w:del w:id="3255" w:author="Autor"/>
                <w:color w:val="000000"/>
                <w:sz w:val="20"/>
                <w:szCs w:val="20"/>
              </w:rPr>
            </w:pPr>
            <w:del w:id="3256" w:author="Autor">
              <w:r w:rsidRPr="00F426CF">
                <w:rPr>
                  <w:color w:val="000000"/>
                  <w:sz w:val="20"/>
                  <w:szCs w:val="20"/>
                </w:rPr>
                <w:delText>22.1.10</w:delText>
              </w:r>
            </w:del>
          </w:p>
        </w:tc>
        <w:tc>
          <w:tcPr>
            <w:tcW w:w="4107" w:type="dxa"/>
            <w:gridSpan w:val="3"/>
            <w:vAlign w:val="center"/>
            <w:hideMark/>
          </w:tcPr>
          <w:p w14:paraId="15B9E552" w14:textId="77777777" w:rsidR="00DE78B6" w:rsidRPr="00F426CF" w:rsidRDefault="00DE78B6" w:rsidP="00F426CF">
            <w:pPr>
              <w:rPr>
                <w:del w:id="3257" w:author="Autor"/>
                <w:color w:val="000000"/>
                <w:sz w:val="20"/>
                <w:szCs w:val="20"/>
              </w:rPr>
            </w:pPr>
            <w:del w:id="3258" w:author="Autor">
              <w:r w:rsidRPr="00F426CF">
                <w:rPr>
                  <w:color w:val="000000"/>
                  <w:sz w:val="20"/>
                  <w:szCs w:val="20"/>
                </w:rPr>
                <w:delText xml:space="preserve">Je predloženými účtovnými dokladmi, resp. dokumentácii, ktorá ich nahradzuje preukázané reálne vyplatenie nárokovaných finančných prostriedkov/deklarovaných výdavkov? </w:delText>
              </w:r>
            </w:del>
          </w:p>
        </w:tc>
        <w:tc>
          <w:tcPr>
            <w:tcW w:w="571" w:type="dxa"/>
            <w:vAlign w:val="center"/>
            <w:hideMark/>
          </w:tcPr>
          <w:p w14:paraId="179F3DB4" w14:textId="77777777" w:rsidR="00DE78B6" w:rsidRPr="00F426CF" w:rsidRDefault="00DE78B6" w:rsidP="00F426CF">
            <w:pPr>
              <w:rPr>
                <w:del w:id="3259" w:author="Autor"/>
                <w:color w:val="000000"/>
                <w:sz w:val="20"/>
                <w:szCs w:val="20"/>
              </w:rPr>
            </w:pPr>
            <w:del w:id="3260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70" w:type="dxa"/>
            <w:vAlign w:val="center"/>
            <w:hideMark/>
          </w:tcPr>
          <w:p w14:paraId="530EDDBC" w14:textId="77777777" w:rsidR="00DE78B6" w:rsidRPr="00F426CF" w:rsidRDefault="00DE78B6" w:rsidP="00F426CF">
            <w:pPr>
              <w:rPr>
                <w:del w:id="3261" w:author="Autor"/>
                <w:color w:val="000000"/>
                <w:sz w:val="20"/>
                <w:szCs w:val="20"/>
              </w:rPr>
            </w:pPr>
            <w:del w:id="3262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852" w:type="dxa"/>
            <w:vAlign w:val="center"/>
            <w:hideMark/>
          </w:tcPr>
          <w:p w14:paraId="7C5D49BD" w14:textId="77777777" w:rsidR="00DE78B6" w:rsidRPr="00F426CF" w:rsidRDefault="00DE78B6" w:rsidP="00F426CF">
            <w:pPr>
              <w:rPr>
                <w:del w:id="3263" w:author="Autor"/>
                <w:color w:val="000000"/>
                <w:sz w:val="20"/>
                <w:szCs w:val="20"/>
              </w:rPr>
            </w:pPr>
            <w:del w:id="3264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985" w:type="dxa"/>
            <w:vAlign w:val="center"/>
            <w:hideMark/>
          </w:tcPr>
          <w:p w14:paraId="21E2CCB3" w14:textId="77777777" w:rsidR="00DE78B6" w:rsidRPr="00F426CF" w:rsidRDefault="00DE78B6" w:rsidP="00F426CF">
            <w:pPr>
              <w:jc w:val="both"/>
              <w:rPr>
                <w:del w:id="3265" w:author="Autor"/>
                <w:b/>
                <w:bCs/>
                <w:color w:val="000000"/>
                <w:sz w:val="20"/>
                <w:szCs w:val="20"/>
              </w:rPr>
            </w:pPr>
            <w:del w:id="3266" w:author="Autor">
              <w:r w:rsidRPr="00F426CF">
                <w:rPr>
                  <w:b/>
                  <w:bCs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8400CF" w:rsidRPr="00F426CF" w14:paraId="7CEE9B1E" w14:textId="77777777" w:rsidTr="008278FE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267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440"/>
          <w:trPrChange w:id="3268" w:author="Autor">
            <w:trPr>
              <w:gridAfter w:val="1"/>
              <w:wAfter w:w="8" w:type="dxa"/>
              <w:trHeight w:val="765"/>
            </w:trPr>
          </w:trPrChange>
        </w:trPr>
        <w:tc>
          <w:tcPr>
            <w:tcW w:w="1002" w:type="dxa"/>
            <w:vAlign w:val="center"/>
            <w:hideMark/>
            <w:tcPrChange w:id="3269" w:author="Autor">
              <w:tcPr>
                <w:tcW w:w="1002" w:type="dxa"/>
                <w:vAlign w:val="center"/>
                <w:hideMark/>
              </w:tcPr>
            </w:tcPrChange>
          </w:tcPr>
          <w:p w14:paraId="72272D60" w14:textId="1A3B506E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</w:t>
            </w:r>
            <w:del w:id="3270" w:author="Autor">
              <w:r w:rsidR="00DE78B6" w:rsidRPr="00F426CF">
                <w:rPr>
                  <w:color w:val="000000"/>
                  <w:sz w:val="20"/>
                  <w:szCs w:val="20"/>
                </w:rPr>
                <w:delText>11</w:delText>
              </w:r>
            </w:del>
            <w:ins w:id="3271" w:author="Autor">
              <w:r>
                <w:rPr>
                  <w:color w:val="000000"/>
                  <w:sz w:val="20"/>
                  <w:szCs w:val="20"/>
                </w:rPr>
                <w:t>9</w:t>
              </w:r>
            </w:ins>
          </w:p>
        </w:tc>
        <w:tc>
          <w:tcPr>
            <w:tcW w:w="4107" w:type="dxa"/>
            <w:gridSpan w:val="3"/>
            <w:vAlign w:val="center"/>
            <w:hideMark/>
            <w:tcPrChange w:id="3272" w:author="Autor">
              <w:tcPr>
                <w:tcW w:w="4107" w:type="dxa"/>
                <w:gridSpan w:val="3"/>
                <w:vAlign w:val="center"/>
                <w:hideMark/>
              </w:tcPr>
            </w:tcPrChange>
          </w:tcPr>
          <w:p w14:paraId="6404B57B" w14:textId="7089407C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273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 xml:space="preserve">Bolo skontrolované neprekrývanie sa </w:t>
            </w:r>
            <w:del w:id="3274" w:author="Autor">
              <w:r w:rsidR="00DE78B6" w:rsidRPr="00F426CF">
                <w:rPr>
                  <w:color w:val="000000"/>
                  <w:sz w:val="20"/>
                  <w:szCs w:val="20"/>
                </w:rPr>
                <w:delText>nárokovaných</w:delText>
              </w:r>
            </w:del>
            <w:ins w:id="3275" w:author="Autor">
              <w:r w:rsidRPr="00F426CF">
                <w:rPr>
                  <w:color w:val="000000"/>
                  <w:sz w:val="20"/>
                  <w:szCs w:val="20"/>
                </w:rPr>
                <w:t>nároko</w:t>
              </w:r>
              <w:r>
                <w:rPr>
                  <w:color w:val="000000"/>
                  <w:sz w:val="20"/>
                  <w:szCs w:val="20"/>
                </w:rPr>
                <w:t>-</w:t>
              </w:r>
              <w:r w:rsidRPr="00F426CF">
                <w:rPr>
                  <w:color w:val="000000"/>
                  <w:sz w:val="20"/>
                  <w:szCs w:val="20"/>
                </w:rPr>
                <w:t>vaných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finančných prostriedkov/deklarovaných výdavkov v rámci predloženej ŽoP, ako aj s inými ŽoP predloženými v rámci daného projektu, resp. s inými  projektmi daného prijímateľa?</w:t>
            </w:r>
          </w:p>
        </w:tc>
        <w:tc>
          <w:tcPr>
            <w:tcW w:w="571" w:type="dxa"/>
            <w:vAlign w:val="center"/>
            <w:hideMark/>
            <w:tcPrChange w:id="3276" w:author="Autor">
              <w:tcPr>
                <w:tcW w:w="571" w:type="dxa"/>
                <w:vAlign w:val="center"/>
                <w:hideMark/>
              </w:tcPr>
            </w:tcPrChange>
          </w:tcPr>
          <w:p w14:paraId="23B3286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3277" w:author="Autor">
              <w:tcPr>
                <w:tcW w:w="570" w:type="dxa"/>
                <w:vAlign w:val="center"/>
                <w:hideMark/>
              </w:tcPr>
            </w:tcPrChange>
          </w:tcPr>
          <w:p w14:paraId="2B21761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3278" w:author="Autor">
              <w:tcPr>
                <w:tcW w:w="852" w:type="dxa"/>
                <w:vAlign w:val="center"/>
                <w:hideMark/>
              </w:tcPr>
            </w:tcPrChange>
          </w:tcPr>
          <w:p w14:paraId="3DBB600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3279" w:author="Autor">
              <w:tcPr>
                <w:tcW w:w="1985" w:type="dxa"/>
                <w:vAlign w:val="center"/>
                <w:hideMark/>
              </w:tcPr>
            </w:tcPrChange>
          </w:tcPr>
          <w:p w14:paraId="58602EC2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509ECAA6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68C1DB83" w14:textId="77777777" w:rsidR="008400CF" w:rsidRPr="00F426CF" w:rsidRDefault="008400CF" w:rsidP="008400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22.2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700F161D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Časová oprávnenosť výdavkov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0DD05B76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0D517A56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09CEFF20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651E25D8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4334B768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76D133D1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22.2.1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2BDE03F" w14:textId="11D6D649" w:rsidR="008400CF" w:rsidRPr="008278FE" w:rsidRDefault="00DE78B6">
            <w:pPr>
              <w:jc w:val="both"/>
              <w:rPr>
                <w:color w:val="000000"/>
                <w:sz w:val="20"/>
                <w:vertAlign w:val="superscript"/>
                <w:rPrChange w:id="3280" w:author="Autor">
                  <w:rPr>
                    <w:color w:val="000000"/>
                    <w:sz w:val="20"/>
                  </w:rPr>
                </w:rPrChange>
              </w:rPr>
              <w:pPrChange w:id="3281" w:author="Autor">
                <w:pPr/>
              </w:pPrChange>
            </w:pPr>
            <w:del w:id="3282" w:author="Autor">
              <w:r w:rsidRPr="00F426CF">
                <w:rPr>
                  <w:color w:val="000000"/>
                  <w:sz w:val="20"/>
                  <w:szCs w:val="20"/>
                </w:rPr>
                <w:delText>Sú nárokované finančné prostriedky/</w:delText>
              </w:r>
            </w:del>
            <w:ins w:id="3283" w:author="Autor">
              <w:r w:rsidR="008400CF" w:rsidRPr="00F426CF">
                <w:rPr>
                  <w:color w:val="000000"/>
                  <w:sz w:val="20"/>
                  <w:szCs w:val="20"/>
                </w:rPr>
                <w:t>Sú</w:t>
              </w:r>
            </w:ins>
            <w:r w:rsidR="008400CF" w:rsidRPr="00F426CF">
              <w:rPr>
                <w:color w:val="000000"/>
                <w:sz w:val="20"/>
                <w:szCs w:val="20"/>
              </w:rPr>
              <w:t xml:space="preserve"> deklarované výdavky oprávnené vzhľadom na časovú oprávnenosť uvedenú v zmysle </w:t>
            </w:r>
            <w:r w:rsidR="008400CF">
              <w:rPr>
                <w:color w:val="000000"/>
                <w:sz w:val="20"/>
                <w:szCs w:val="20"/>
              </w:rPr>
              <w:t>Zmluv</w:t>
            </w:r>
            <w:r w:rsidR="008400CF" w:rsidRPr="00F426CF">
              <w:rPr>
                <w:color w:val="000000"/>
                <w:sz w:val="20"/>
                <w:szCs w:val="20"/>
              </w:rPr>
              <w:t>y</w:t>
            </w:r>
            <w:r w:rsidR="008400CF">
              <w:rPr>
                <w:color w:val="000000"/>
                <w:sz w:val="20"/>
                <w:szCs w:val="20"/>
              </w:rPr>
              <w:t xml:space="preserve"> o NFP</w:t>
            </w:r>
            <w:del w:id="3284" w:author="Autor">
              <w:r w:rsidRPr="00F426CF">
                <w:rPr>
                  <w:color w:val="000000"/>
                  <w:sz w:val="20"/>
                  <w:szCs w:val="20"/>
                </w:rPr>
                <w:delText>?</w:delText>
              </w:r>
            </w:del>
            <w:ins w:id="3285" w:author="Autor">
              <w:r w:rsidR="008400CF" w:rsidRPr="00F426CF">
                <w:rPr>
                  <w:color w:val="000000"/>
                  <w:sz w:val="20"/>
                  <w:szCs w:val="20"/>
                </w:rPr>
                <w:t>?</w:t>
              </w:r>
              <w:r w:rsidR="00DC6714" w:rsidRPr="00DC6714">
                <w:rPr>
                  <w:color w:val="000000"/>
                  <w:sz w:val="20"/>
                  <w:szCs w:val="20"/>
                  <w:vertAlign w:val="superscript"/>
                </w:rPr>
                <w:fldChar w:fldCharType="begin"/>
              </w:r>
              <w:r w:rsidR="00DC6714" w:rsidRPr="00DC6714">
                <w:rPr>
                  <w:color w:val="000000"/>
                  <w:sz w:val="20"/>
                  <w:szCs w:val="20"/>
                  <w:vertAlign w:val="superscript"/>
                </w:rPr>
                <w:instrText xml:space="preserve"> NOTEREF _Ref65827464 \h </w:instrText>
              </w:r>
              <w:r w:rsidR="00DC6714">
                <w:rPr>
                  <w:color w:val="000000"/>
                  <w:sz w:val="20"/>
                  <w:szCs w:val="20"/>
                  <w:vertAlign w:val="superscript"/>
                </w:rPr>
                <w:instrText xml:space="preserve"> \* MERGEFORMAT </w:instrText>
              </w:r>
            </w:ins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</w:r>
            <w:ins w:id="3286" w:author="Autor">
              <w:r w:rsidR="00DC6714" w:rsidRPr="00DC6714">
                <w:rPr>
                  <w:color w:val="000000"/>
                  <w:sz w:val="20"/>
                  <w:szCs w:val="20"/>
                  <w:vertAlign w:val="superscript"/>
                </w:rPr>
                <w:fldChar w:fldCharType="separate"/>
              </w:r>
              <w:r w:rsidR="005F1B2F">
                <w:rPr>
                  <w:color w:val="000000"/>
                  <w:sz w:val="20"/>
                  <w:szCs w:val="20"/>
                  <w:vertAlign w:val="superscript"/>
                </w:rPr>
                <w:t>15</w:t>
              </w:r>
              <w:r w:rsidR="00DC6714" w:rsidRPr="00DC6714">
                <w:rPr>
                  <w:color w:val="000000"/>
                  <w:sz w:val="20"/>
                  <w:szCs w:val="20"/>
                  <w:vertAlign w:val="superscript"/>
                </w:rPr>
                <w:fldChar w:fldCharType="end"/>
              </w:r>
            </w:ins>
          </w:p>
        </w:tc>
        <w:tc>
          <w:tcPr>
            <w:tcW w:w="571" w:type="dxa"/>
            <w:vAlign w:val="center"/>
            <w:hideMark/>
          </w:tcPr>
          <w:p w14:paraId="5950AC86" w14:textId="0DCC23F5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6F7702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D95D84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8976619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603D4DD9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586CE0F4" w14:textId="77777777" w:rsidR="008400CF" w:rsidRPr="00F426CF" w:rsidRDefault="008400CF" w:rsidP="008400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22.3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63FED81D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Územná oprávnenosť výdavku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42B5CAD1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53329E8C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57F94CE8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12083747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118AADCF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AE05A5F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22.3.1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BF7AE7F" w14:textId="3BB2F04D" w:rsidR="008400CF" w:rsidRPr="008278FE" w:rsidRDefault="008400CF">
            <w:pPr>
              <w:jc w:val="both"/>
              <w:rPr>
                <w:color w:val="000000"/>
                <w:sz w:val="20"/>
                <w:vertAlign w:val="superscript"/>
                <w:rPrChange w:id="3287" w:author="Autor">
                  <w:rPr>
                    <w:color w:val="000000"/>
                    <w:sz w:val="20"/>
                  </w:rPr>
                </w:rPrChange>
              </w:rPr>
              <w:pPrChange w:id="3288" w:author="Autor">
                <w:pPr/>
              </w:pPrChange>
            </w:pPr>
            <w:r>
              <w:rPr>
                <w:color w:val="000000"/>
                <w:sz w:val="20"/>
                <w:szCs w:val="20"/>
              </w:rPr>
              <w:t xml:space="preserve">Vznikli </w:t>
            </w:r>
            <w:del w:id="3289" w:author="Autor">
              <w:r w:rsidR="00DE78B6" w:rsidRPr="00F426CF">
                <w:rPr>
                  <w:color w:val="000000"/>
                  <w:sz w:val="20"/>
                  <w:szCs w:val="20"/>
                </w:rPr>
                <w:delText>nárokované finančné prostriedky/</w:delText>
              </w:r>
            </w:del>
            <w:r w:rsidRPr="00F426CF">
              <w:rPr>
                <w:color w:val="000000"/>
                <w:sz w:val="20"/>
                <w:szCs w:val="20"/>
              </w:rPr>
              <w:t xml:space="preserve">deklarované výdavky v ŽoP na oprávnenom území v súlade so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del w:id="3290" w:author="Autor">
              <w:r w:rsidR="00DE78B6" w:rsidRPr="00F426CF">
                <w:rPr>
                  <w:color w:val="000000"/>
                  <w:sz w:val="20"/>
                  <w:szCs w:val="20"/>
                </w:rPr>
                <w:delText>?</w:delText>
              </w:r>
            </w:del>
            <w:ins w:id="3291" w:author="Autor">
              <w:r w:rsidRPr="00F426CF">
                <w:rPr>
                  <w:color w:val="000000"/>
                  <w:sz w:val="20"/>
                  <w:szCs w:val="20"/>
                </w:rPr>
                <w:t>?</w:t>
              </w:r>
              <w:r w:rsidR="00DC6714" w:rsidRPr="00DC6714">
                <w:rPr>
                  <w:color w:val="000000"/>
                  <w:sz w:val="20"/>
                  <w:szCs w:val="20"/>
                  <w:vertAlign w:val="superscript"/>
                </w:rPr>
                <w:fldChar w:fldCharType="begin"/>
              </w:r>
              <w:r w:rsidR="00DC6714" w:rsidRPr="00DC6714">
                <w:rPr>
                  <w:color w:val="000000"/>
                  <w:sz w:val="20"/>
                  <w:szCs w:val="20"/>
                  <w:vertAlign w:val="superscript"/>
                </w:rPr>
                <w:instrText xml:space="preserve"> NOTEREF _Ref65827464 \h </w:instrText>
              </w:r>
              <w:r w:rsidR="00DC6714">
                <w:rPr>
                  <w:color w:val="000000"/>
                  <w:sz w:val="20"/>
                  <w:szCs w:val="20"/>
                  <w:vertAlign w:val="superscript"/>
                </w:rPr>
                <w:instrText xml:space="preserve"> \* MERGEFORMAT </w:instrText>
              </w:r>
            </w:ins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</w:r>
            <w:ins w:id="3292" w:author="Autor">
              <w:r w:rsidR="00DC6714" w:rsidRPr="00DC6714">
                <w:rPr>
                  <w:color w:val="000000"/>
                  <w:sz w:val="20"/>
                  <w:szCs w:val="20"/>
                  <w:vertAlign w:val="superscript"/>
                </w:rPr>
                <w:fldChar w:fldCharType="separate"/>
              </w:r>
              <w:r w:rsidR="005F1B2F">
                <w:rPr>
                  <w:color w:val="000000"/>
                  <w:sz w:val="20"/>
                  <w:szCs w:val="20"/>
                  <w:vertAlign w:val="superscript"/>
                </w:rPr>
                <w:t>15</w:t>
              </w:r>
              <w:r w:rsidR="00DC6714" w:rsidRPr="00DC6714">
                <w:rPr>
                  <w:color w:val="000000"/>
                  <w:sz w:val="20"/>
                  <w:szCs w:val="20"/>
                  <w:vertAlign w:val="superscript"/>
                </w:rPr>
                <w:fldChar w:fldCharType="end"/>
              </w:r>
            </w:ins>
          </w:p>
        </w:tc>
        <w:tc>
          <w:tcPr>
            <w:tcW w:w="571" w:type="dxa"/>
            <w:vAlign w:val="center"/>
            <w:hideMark/>
          </w:tcPr>
          <w:p w14:paraId="67EE42F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A8C995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EE33F4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EFF41C3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335D9B3A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103A9B1F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23 - Finančný prenájom a operatívny nájom</w:t>
            </w:r>
          </w:p>
        </w:tc>
      </w:tr>
      <w:tr w:rsidR="008400CF" w:rsidRPr="00F426CF" w14:paraId="23AB54B3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2918C4EE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647B587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780BD86D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797ACC60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76FF6599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3EE99FFC" w14:textId="5AB99875" w:rsidR="008400CF" w:rsidRPr="00F426CF" w:rsidRDefault="00DE78B6" w:rsidP="006D7D48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3293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delText>2</w:delText>
              </w:r>
            </w:del>
            <w:ins w:id="3294" w:author="Autor">
              <w:r w:rsidR="008400CF"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begin"/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NOTEREF _Ref65827975 \h </w:instrText>
              </w:r>
              <w:r w:rsid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\* MERGEFORMAT </w:instrText>
              </w:r>
            </w:ins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ins w:id="3295" w:author="Autor"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separate"/>
              </w:r>
              <w:r w:rsidR="005F1B2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7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end"/>
              </w:r>
            </w:ins>
          </w:p>
        </w:tc>
      </w:tr>
      <w:tr w:rsidR="008400CF" w:rsidRPr="00F426CF" w14:paraId="7F5119E3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7EDD1BCF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23.1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380CAAA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296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Predložil prijímateľ splátkový kalendár?</w:t>
            </w:r>
          </w:p>
        </w:tc>
        <w:tc>
          <w:tcPr>
            <w:tcW w:w="571" w:type="dxa"/>
            <w:vAlign w:val="center"/>
            <w:hideMark/>
          </w:tcPr>
          <w:p w14:paraId="7EEB95F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EE576D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40C892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FF61A05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4669F1FB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655B2521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23.2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4AC5301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297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Predložil prijímateľ výpočet pomernej časti finančného prenájmu, resp. operatívneho nájmu, ktorú si nárokuje ako oprávnenú?</w:t>
            </w:r>
          </w:p>
        </w:tc>
        <w:tc>
          <w:tcPr>
            <w:tcW w:w="571" w:type="dxa"/>
            <w:vAlign w:val="center"/>
            <w:hideMark/>
          </w:tcPr>
          <w:p w14:paraId="11F93C6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18F431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00E8781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8711CC8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757170AA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9751567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23.3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BC30DD9" w14:textId="1D1A9C38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298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ďalšiu podpornú </w:t>
            </w:r>
            <w:del w:id="3299" w:author="Autor">
              <w:r w:rsidR="00DE78B6" w:rsidRPr="00F426CF">
                <w:rPr>
                  <w:color w:val="000000"/>
                  <w:sz w:val="20"/>
                  <w:szCs w:val="20"/>
                </w:rPr>
                <w:delText>dokumentáciu</w:delText>
              </w:r>
            </w:del>
            <w:ins w:id="3300" w:author="Autor">
              <w:r w:rsidRPr="00F426CF">
                <w:rPr>
                  <w:color w:val="000000"/>
                  <w:sz w:val="20"/>
                  <w:szCs w:val="20"/>
                </w:rPr>
                <w:t>dokumen</w:t>
              </w:r>
              <w:r>
                <w:rPr>
                  <w:color w:val="000000"/>
                  <w:sz w:val="20"/>
                  <w:szCs w:val="20"/>
                </w:rPr>
                <w:t>-</w:t>
              </w:r>
              <w:r w:rsidRPr="00F426CF">
                <w:rPr>
                  <w:color w:val="000000"/>
                  <w:sz w:val="20"/>
                  <w:szCs w:val="20"/>
                </w:rPr>
                <w:t>táciu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(napr. knihu jázd, prezenčné listiny apod.)?</w:t>
            </w:r>
          </w:p>
        </w:tc>
        <w:tc>
          <w:tcPr>
            <w:tcW w:w="571" w:type="dxa"/>
            <w:vAlign w:val="center"/>
            <w:hideMark/>
          </w:tcPr>
          <w:p w14:paraId="14F71A3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6B5AEC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2FE2F3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C65B8DA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3F7D9013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BFC120F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23.4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04D9D4C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301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Bola vykonaná kontrola hospodárnosti a efektívnosti pri finančnom prenájme, resp. operatívnom nájme?</w:t>
            </w:r>
          </w:p>
        </w:tc>
        <w:tc>
          <w:tcPr>
            <w:tcW w:w="571" w:type="dxa"/>
            <w:vAlign w:val="center"/>
            <w:hideMark/>
          </w:tcPr>
          <w:p w14:paraId="2C9829E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48C4CB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5682BD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8661698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3E12C885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4F0CEDFC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24 - Fyzická kontrola prebiehajúcich aktivít </w:t>
            </w:r>
          </w:p>
        </w:tc>
      </w:tr>
      <w:tr w:rsidR="008400CF" w:rsidRPr="00F426CF" w14:paraId="3FB3FF4A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71A36656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2499F126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40C4F4AE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EEB81B0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0BDB2BE9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72303D7E" w14:textId="20E7D069" w:rsidR="008400CF" w:rsidRPr="00F426CF" w:rsidRDefault="00DE78B6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3302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delText>2</w:delText>
              </w:r>
            </w:del>
            <w:ins w:id="3303" w:author="Autor">
              <w:r w:rsidR="008400CF"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begin"/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NOTEREF _Ref65827975 \h </w:instrText>
              </w:r>
              <w:r w:rsid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\* MERGEFORMAT </w:instrText>
              </w:r>
            </w:ins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ins w:id="3304" w:author="Autor"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separate"/>
              </w:r>
              <w:r w:rsidR="005F1B2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7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end"/>
              </w:r>
            </w:ins>
          </w:p>
        </w:tc>
      </w:tr>
      <w:tr w:rsidR="008400CF" w:rsidRPr="00F426CF" w14:paraId="516E1C95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77557EBD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5EC1618" w14:textId="78330B3B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305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Prebieha aktivita projektu v súlade s</w:t>
            </w:r>
            <w:del w:id="3306" w:author="Autor">
              <w:r w:rsidR="00DE78B6" w:rsidRPr="00F426CF">
                <w:rPr>
                  <w:color w:val="000000"/>
                  <w:sz w:val="20"/>
                  <w:szCs w:val="20"/>
                </w:rPr>
                <w:delText xml:space="preserve"> harmonogramom</w:delText>
              </w:r>
            </w:del>
            <w:ins w:id="3307" w:author="Autor">
              <w:r>
                <w:rPr>
                  <w:color w:val="000000"/>
                  <w:sz w:val="20"/>
                  <w:szCs w:val="20"/>
                </w:rPr>
                <w:t> </w:t>
              </w:r>
              <w:r w:rsidRPr="00F426CF">
                <w:rPr>
                  <w:color w:val="000000"/>
                  <w:sz w:val="20"/>
                  <w:szCs w:val="20"/>
                </w:rPr>
                <w:t>harmono</w:t>
              </w:r>
              <w:r>
                <w:rPr>
                  <w:color w:val="000000"/>
                  <w:sz w:val="20"/>
                  <w:szCs w:val="20"/>
                </w:rPr>
                <w:t>-</w:t>
              </w:r>
              <w:r w:rsidRPr="00F426CF">
                <w:rPr>
                  <w:color w:val="000000"/>
                  <w:sz w:val="20"/>
                  <w:szCs w:val="20"/>
                </w:rPr>
                <w:t>gramom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aktivít uvedených v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e o NFP?</w:t>
            </w:r>
          </w:p>
        </w:tc>
        <w:tc>
          <w:tcPr>
            <w:tcW w:w="571" w:type="dxa"/>
            <w:vAlign w:val="center"/>
            <w:hideMark/>
          </w:tcPr>
          <w:p w14:paraId="6D184CE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84AAD2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3E29C5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794C59E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66802B06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84B6656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FA19B6D" w14:textId="0AB6BC0A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308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 xml:space="preserve">V prípade, ak sa na aktivite zúčastňuje cieľová skupina (frekventanti, účastníci projektu a pod.) je táto cieľová skupina oprávnená v 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 NPF?</w:t>
            </w:r>
          </w:p>
        </w:tc>
        <w:tc>
          <w:tcPr>
            <w:tcW w:w="571" w:type="dxa"/>
            <w:vAlign w:val="center"/>
            <w:hideMark/>
          </w:tcPr>
          <w:p w14:paraId="05D4888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5876EE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7B65A0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9A97F2A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2273B84B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DFF6AEE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AB61FED" w14:textId="23EE25DE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309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 xml:space="preserve">Prebieha aktivita na území oprávnenom v 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 NFP?</w:t>
            </w:r>
          </w:p>
        </w:tc>
        <w:tc>
          <w:tcPr>
            <w:tcW w:w="571" w:type="dxa"/>
            <w:vAlign w:val="center"/>
            <w:hideMark/>
          </w:tcPr>
          <w:p w14:paraId="27F39D6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7EACEF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611A87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E7826C2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1AC63821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C71EA97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941786C" w14:textId="734D7ADA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310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 xml:space="preserve">Poskytol prijímateľ k nahliadnutiu výstupy z realizácie aktivít projektu v 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 NFP?</w:t>
            </w:r>
          </w:p>
        </w:tc>
        <w:tc>
          <w:tcPr>
            <w:tcW w:w="571" w:type="dxa"/>
            <w:vAlign w:val="center"/>
            <w:hideMark/>
          </w:tcPr>
          <w:p w14:paraId="6FB5B1B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86F4AD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097DF8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D66C5FC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05F455CD" w14:textId="77777777" w:rsidTr="00675C58">
        <w:trPr>
          <w:gridAfter w:val="1"/>
          <w:wAfter w:w="8" w:type="dxa"/>
          <w:trHeight w:val="510"/>
          <w:ins w:id="3311" w:author="Autor"/>
        </w:trPr>
        <w:tc>
          <w:tcPr>
            <w:tcW w:w="1002" w:type="dxa"/>
            <w:vAlign w:val="center"/>
          </w:tcPr>
          <w:p w14:paraId="1146B783" w14:textId="599136FD" w:rsidR="008400CF" w:rsidRPr="00F426CF" w:rsidRDefault="008400CF" w:rsidP="008400CF">
            <w:pPr>
              <w:jc w:val="center"/>
              <w:rPr>
                <w:ins w:id="3312" w:author="Autor"/>
                <w:color w:val="000000"/>
                <w:sz w:val="20"/>
                <w:szCs w:val="20"/>
              </w:rPr>
            </w:pPr>
            <w:ins w:id="3313" w:author="Autor">
              <w:r>
                <w:rPr>
                  <w:color w:val="000000"/>
                  <w:sz w:val="20"/>
                  <w:szCs w:val="20"/>
                </w:rPr>
                <w:t>24.5</w:t>
              </w:r>
            </w:ins>
          </w:p>
        </w:tc>
        <w:tc>
          <w:tcPr>
            <w:tcW w:w="4107" w:type="dxa"/>
            <w:gridSpan w:val="3"/>
            <w:vAlign w:val="center"/>
          </w:tcPr>
          <w:p w14:paraId="60FAE5A5" w14:textId="1B60F423" w:rsidR="008400CF" w:rsidRPr="00F426CF" w:rsidRDefault="008400CF" w:rsidP="008400CF">
            <w:pPr>
              <w:jc w:val="both"/>
              <w:rPr>
                <w:ins w:id="3314" w:author="Autor"/>
                <w:color w:val="000000"/>
                <w:sz w:val="20"/>
                <w:szCs w:val="20"/>
              </w:rPr>
            </w:pPr>
            <w:ins w:id="3315" w:author="Autor">
              <w:r>
                <w:rPr>
                  <w:color w:val="000000"/>
                  <w:sz w:val="20"/>
                  <w:szCs w:val="20"/>
                </w:rPr>
                <w:t>Boli v prebiehajúcich aktivitách zistené nejaké nedostatky? Ak áno, uveďte aké.</w:t>
              </w:r>
            </w:ins>
          </w:p>
        </w:tc>
        <w:tc>
          <w:tcPr>
            <w:tcW w:w="571" w:type="dxa"/>
            <w:vAlign w:val="center"/>
          </w:tcPr>
          <w:p w14:paraId="1448C89B" w14:textId="77777777" w:rsidR="008400CF" w:rsidRPr="00F426CF" w:rsidRDefault="008400CF" w:rsidP="008400CF">
            <w:pPr>
              <w:rPr>
                <w:ins w:id="3316" w:author="Autor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474497BB" w14:textId="77777777" w:rsidR="008400CF" w:rsidRPr="00F426CF" w:rsidRDefault="008400CF" w:rsidP="008400CF">
            <w:pPr>
              <w:rPr>
                <w:ins w:id="3317" w:author="Autor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2D7DCE55" w14:textId="77777777" w:rsidR="008400CF" w:rsidRPr="00F426CF" w:rsidRDefault="008400CF" w:rsidP="008400CF">
            <w:pPr>
              <w:rPr>
                <w:ins w:id="3318" w:author="Autor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E614DD9" w14:textId="77777777" w:rsidR="008400CF" w:rsidRPr="00F426CF" w:rsidRDefault="008400CF" w:rsidP="008400CF">
            <w:pPr>
              <w:jc w:val="both"/>
              <w:rPr>
                <w:ins w:id="3319" w:author="Autor"/>
                <w:b/>
                <w:bCs/>
                <w:color w:val="000000"/>
              </w:rPr>
            </w:pPr>
          </w:p>
        </w:tc>
      </w:tr>
      <w:tr w:rsidR="008400CF" w:rsidRPr="00F426CF" w14:paraId="364FB543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41640CE6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lastRenderedPageBreak/>
              <w:t>25 - Nakladanie s majetkom nadobudnutým z NFP</w:t>
            </w:r>
          </w:p>
        </w:tc>
      </w:tr>
      <w:tr w:rsidR="008400CF" w:rsidRPr="00F426CF" w14:paraId="0DE97E9F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2AE99FC9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5FA3B0B1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25BE6BDD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153CD6E7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5A0D18AF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4378D754" w14:textId="5942D463" w:rsidR="008400CF" w:rsidRPr="00F426CF" w:rsidRDefault="00DE78B6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3320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delText>2</w:delText>
              </w:r>
            </w:del>
            <w:ins w:id="3321" w:author="Autor">
              <w:r w:rsidR="008400CF"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begin"/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NOTEREF _Ref65827975 \h </w:instrText>
              </w:r>
              <w:r w:rsid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\* MERGEFORMAT </w:instrText>
              </w:r>
            </w:ins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ins w:id="3322" w:author="Autor"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separate"/>
              </w:r>
              <w:r w:rsidR="005F1B2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7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end"/>
              </w:r>
            </w:ins>
          </w:p>
        </w:tc>
      </w:tr>
      <w:tr w:rsidR="008400CF" w:rsidRPr="00F426CF" w14:paraId="667745D5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1AB49B7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337D4E9" w14:textId="7E6EDFA6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323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 xml:space="preserve">Došlo počas platnosti a účinnosti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 xml:space="preserve">y </w:t>
            </w:r>
            <w:r>
              <w:rPr>
                <w:color w:val="000000"/>
                <w:sz w:val="20"/>
                <w:szCs w:val="20"/>
              </w:rPr>
              <w:t xml:space="preserve">o NFP </w:t>
            </w:r>
            <w:r w:rsidRPr="00F426CF">
              <w:rPr>
                <w:color w:val="000000"/>
                <w:sz w:val="20"/>
                <w:szCs w:val="20"/>
              </w:rPr>
              <w:t>k prevedeniu majetku nadobudnutého z NFP na tretiu osobu,  k jeho zaťaženiu akýmkoľvek právom tretej osoby alebo jeho prenajatiu tretej osobe?</w:t>
            </w:r>
          </w:p>
        </w:tc>
        <w:tc>
          <w:tcPr>
            <w:tcW w:w="571" w:type="dxa"/>
            <w:vAlign w:val="center"/>
            <w:hideMark/>
          </w:tcPr>
          <w:p w14:paraId="7FEFC9E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D21AC4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FDA5E3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75DD9BE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1E1696EF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08BEE74E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EBC5688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324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Bol zo strany RO vopred udelený súhlas na  prevedenie majetku nadobudnutého z NFP na tretiu osobu,  na jeho  zaťaženie akýmkoľvek právom tretej osoby alebo na jeho prenajatie tretej osobe?</w:t>
            </w:r>
          </w:p>
        </w:tc>
        <w:tc>
          <w:tcPr>
            <w:tcW w:w="571" w:type="dxa"/>
            <w:vAlign w:val="center"/>
            <w:hideMark/>
          </w:tcPr>
          <w:p w14:paraId="3A5065E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96298E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6918A8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87CFD84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2F09A2AD" w14:textId="77777777" w:rsidTr="008278FE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325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440"/>
          <w:trPrChange w:id="3326" w:author="Autor">
            <w:trPr>
              <w:gridAfter w:val="1"/>
              <w:wAfter w:w="8" w:type="dxa"/>
              <w:trHeight w:val="1020"/>
            </w:trPr>
          </w:trPrChange>
        </w:trPr>
        <w:tc>
          <w:tcPr>
            <w:tcW w:w="1002" w:type="dxa"/>
            <w:vAlign w:val="center"/>
            <w:hideMark/>
            <w:tcPrChange w:id="3327" w:author="Autor">
              <w:tcPr>
                <w:tcW w:w="1002" w:type="dxa"/>
                <w:vAlign w:val="center"/>
                <w:hideMark/>
              </w:tcPr>
            </w:tcPrChange>
          </w:tcPr>
          <w:p w14:paraId="63A90A77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25.3</w:t>
            </w:r>
          </w:p>
        </w:tc>
        <w:tc>
          <w:tcPr>
            <w:tcW w:w="4107" w:type="dxa"/>
            <w:gridSpan w:val="3"/>
            <w:vAlign w:val="center"/>
            <w:hideMark/>
            <w:tcPrChange w:id="3328" w:author="Autor">
              <w:tcPr>
                <w:tcW w:w="4107" w:type="dxa"/>
                <w:gridSpan w:val="3"/>
                <w:vAlign w:val="center"/>
                <w:hideMark/>
              </w:tcPr>
            </w:tcPrChange>
          </w:tcPr>
          <w:p w14:paraId="6703678C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329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Došlo prevedením majetku nadobudnutého z NFP na tretiu osobu, jeho zaťažením akýmkoľvek právom tretej osoby alebo jeho prenajatím k  porušeniu legislatívy v oblasti štátnej pomoci, poskytnutiu neoprávnenej výhody tretím subjektom a narušeniu hospodárskej súťaže (v zmysle článku č. 107 Zmluvy o fungovaní EÚ)?</w:t>
            </w:r>
          </w:p>
        </w:tc>
        <w:tc>
          <w:tcPr>
            <w:tcW w:w="571" w:type="dxa"/>
            <w:vAlign w:val="center"/>
            <w:hideMark/>
            <w:tcPrChange w:id="3330" w:author="Autor">
              <w:tcPr>
                <w:tcW w:w="571" w:type="dxa"/>
                <w:vAlign w:val="center"/>
                <w:hideMark/>
              </w:tcPr>
            </w:tcPrChange>
          </w:tcPr>
          <w:p w14:paraId="08A84A6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3331" w:author="Autor">
              <w:tcPr>
                <w:tcW w:w="570" w:type="dxa"/>
                <w:vAlign w:val="center"/>
                <w:hideMark/>
              </w:tcPr>
            </w:tcPrChange>
          </w:tcPr>
          <w:p w14:paraId="3B3B953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3332" w:author="Autor">
              <w:tcPr>
                <w:tcW w:w="852" w:type="dxa"/>
                <w:vAlign w:val="center"/>
                <w:hideMark/>
              </w:tcPr>
            </w:tcPrChange>
          </w:tcPr>
          <w:p w14:paraId="77D7DDC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3333" w:author="Autor">
              <w:tcPr>
                <w:tcW w:w="1985" w:type="dxa"/>
                <w:vAlign w:val="center"/>
                <w:hideMark/>
              </w:tcPr>
            </w:tcPrChange>
          </w:tcPr>
          <w:p w14:paraId="2F641F18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6E1B648D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1FB2A137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2DF70B5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334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V prípade, že Prijímateľ rozhodne dať majetok nadobudnutý z NFP do prevádzkovania tretiemu subjektu (napr. podľa § 269 ods. 2 zák. č. 513/1991 Zb. Obchodného zákonníka) postupoval prijímateľ pri výbere tohto subjektu v súlade so zákonom o verejnom obstarávaní?</w:t>
            </w:r>
          </w:p>
        </w:tc>
        <w:tc>
          <w:tcPr>
            <w:tcW w:w="571" w:type="dxa"/>
            <w:vAlign w:val="center"/>
            <w:hideMark/>
          </w:tcPr>
          <w:p w14:paraId="70F38C4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A5A107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C36320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62AAC28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1DBDD77B" w14:textId="77777777" w:rsidTr="00675C58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2BED7640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FDE46FF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335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V prípade, že je tretí subjekt neziskovým subjektom zriadeným prijímateľom a prijímateľ pri výbere tohto subjektu nemusel postupovať v zmysle zákona o verejnom obstarávaní, preukázal prijímateľ dostatočne túto skutočnosť (napr. zriaďovacou listinou, návrhom zmluvy na prevádzkovanie majetku a inými)?</w:t>
            </w:r>
          </w:p>
        </w:tc>
        <w:tc>
          <w:tcPr>
            <w:tcW w:w="571" w:type="dxa"/>
            <w:vAlign w:val="center"/>
            <w:hideMark/>
          </w:tcPr>
          <w:p w14:paraId="1D5684F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B38F4B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311E92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112A45A0" w14:textId="77777777" w:rsidR="008400CF" w:rsidRPr="00F426CF" w:rsidRDefault="008400CF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27A69883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70040AF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FBE397C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336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Je majetok nadobudnutý z NFP v účtovnej evidencii prijímateľa a to do doby stanovenej v článku 71 všeobecného nariadenia?</w:t>
            </w:r>
          </w:p>
        </w:tc>
        <w:tc>
          <w:tcPr>
            <w:tcW w:w="571" w:type="dxa"/>
            <w:vAlign w:val="center"/>
            <w:hideMark/>
          </w:tcPr>
          <w:p w14:paraId="3FB047E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8C42EE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949468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1B22F891" w14:textId="77777777" w:rsidR="008400CF" w:rsidRPr="00F426CF" w:rsidRDefault="008400CF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4C1B03B5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3D359828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26 - Publicita projektu</w:t>
            </w:r>
          </w:p>
        </w:tc>
      </w:tr>
      <w:tr w:rsidR="008400CF" w:rsidRPr="00F426CF" w14:paraId="4B5CAE32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436A140A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578FA2F1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3C6AD330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6934B7E5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267FB5C4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0C6CF76C" w14:textId="73DAC0D7" w:rsidR="008400CF" w:rsidRPr="00F426CF" w:rsidRDefault="00DE78B6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3337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delText>2</w:delText>
              </w:r>
            </w:del>
            <w:ins w:id="3338" w:author="Autor">
              <w:r w:rsidR="008400CF"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begin"/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NOTEREF _Ref65827975 \h </w:instrText>
              </w:r>
              <w:r w:rsid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\* MERGEFORMAT </w:instrText>
              </w:r>
            </w:ins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ins w:id="3339" w:author="Autor"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separate"/>
              </w:r>
              <w:r w:rsidR="005F1B2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7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end"/>
              </w:r>
            </w:ins>
          </w:p>
        </w:tc>
      </w:tr>
      <w:tr w:rsidR="008400CF" w:rsidRPr="00F426CF" w14:paraId="1FACE26C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3D938456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26.1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F48BEB7" w14:textId="7E86EE25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340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Je informovanie a komunikácia projektu v súlade so Zmluvou o NFP?</w:t>
            </w:r>
          </w:p>
        </w:tc>
        <w:tc>
          <w:tcPr>
            <w:tcW w:w="571" w:type="dxa"/>
            <w:vAlign w:val="center"/>
            <w:hideMark/>
          </w:tcPr>
          <w:p w14:paraId="04C96CC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E5E5F7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5811DE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5657101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335DDAD3" w14:textId="77777777" w:rsidTr="008278FE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341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315"/>
          <w:trPrChange w:id="3342" w:author="Autor">
            <w:trPr>
              <w:gridAfter w:val="1"/>
              <w:wAfter w:w="8" w:type="dxa"/>
              <w:trHeight w:val="510"/>
            </w:trPr>
          </w:trPrChange>
        </w:trPr>
        <w:tc>
          <w:tcPr>
            <w:tcW w:w="1002" w:type="dxa"/>
            <w:vAlign w:val="center"/>
            <w:hideMark/>
            <w:tcPrChange w:id="3343" w:author="Autor">
              <w:tcPr>
                <w:tcW w:w="1002" w:type="dxa"/>
                <w:vAlign w:val="center"/>
                <w:hideMark/>
              </w:tcPr>
            </w:tcPrChange>
          </w:tcPr>
          <w:p w14:paraId="572CAD54" w14:textId="7C76F721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26</w:t>
            </w:r>
            <w:r>
              <w:rPr>
                <w:color w:val="000000"/>
                <w:sz w:val="20"/>
                <w:szCs w:val="20"/>
              </w:rPr>
              <w:t>.2</w:t>
            </w:r>
          </w:p>
        </w:tc>
        <w:tc>
          <w:tcPr>
            <w:tcW w:w="4107" w:type="dxa"/>
            <w:gridSpan w:val="3"/>
            <w:vAlign w:val="center"/>
            <w:hideMark/>
            <w:tcPrChange w:id="3344" w:author="Autor">
              <w:tcPr>
                <w:tcW w:w="4107" w:type="dxa"/>
                <w:gridSpan w:val="3"/>
                <w:vAlign w:val="center"/>
                <w:hideMark/>
              </w:tcPr>
            </w:tcPrChange>
          </w:tcPr>
          <w:p w14:paraId="68024DB3" w14:textId="2A24E102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345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 xml:space="preserve">Je informovanie a komunikácia projektu v súlade s </w:t>
            </w:r>
            <w:del w:id="3346" w:author="Autor">
              <w:r w:rsidR="00DE78B6" w:rsidRPr="00F426CF">
                <w:rPr>
                  <w:color w:val="000000"/>
                  <w:sz w:val="20"/>
                  <w:szCs w:val="20"/>
                </w:rPr>
                <w:delText>Metodickým pokynom pre informovanie a komunikáciu Európskych štrukturálnych a investičných fondov</w:delText>
              </w:r>
            </w:del>
            <w:ins w:id="3347" w:author="Autor">
              <w:r w:rsidRPr="00F426CF">
                <w:rPr>
                  <w:color w:val="000000"/>
                  <w:sz w:val="20"/>
                  <w:szCs w:val="20"/>
                </w:rPr>
                <w:t>usmerneniami RO</w:t>
              </w:r>
            </w:ins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  <w:tcPrChange w:id="3348" w:author="Autor">
              <w:tcPr>
                <w:tcW w:w="571" w:type="dxa"/>
                <w:vAlign w:val="center"/>
                <w:hideMark/>
              </w:tcPr>
            </w:tcPrChange>
          </w:tcPr>
          <w:p w14:paraId="3B6BB23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  <w:tcPrChange w:id="3349" w:author="Autor">
              <w:tcPr>
                <w:tcW w:w="570" w:type="dxa"/>
                <w:vAlign w:val="center"/>
                <w:hideMark/>
              </w:tcPr>
            </w:tcPrChange>
          </w:tcPr>
          <w:p w14:paraId="2DA151F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  <w:tcPrChange w:id="3350" w:author="Autor">
              <w:tcPr>
                <w:tcW w:w="852" w:type="dxa"/>
                <w:vAlign w:val="center"/>
                <w:hideMark/>
              </w:tcPr>
            </w:tcPrChange>
          </w:tcPr>
          <w:p w14:paraId="20D2EE2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  <w:tcPrChange w:id="3351" w:author="Autor">
              <w:tcPr>
                <w:tcW w:w="1985" w:type="dxa"/>
                <w:vAlign w:val="center"/>
                <w:hideMark/>
              </w:tcPr>
            </w:tcPrChange>
          </w:tcPr>
          <w:p w14:paraId="57069A64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DE78B6" w:rsidRPr="00F426CF" w14:paraId="5610B9AC" w14:textId="77777777" w:rsidTr="00675C58">
        <w:trPr>
          <w:gridAfter w:val="1"/>
          <w:wAfter w:w="8" w:type="dxa"/>
          <w:trHeight w:val="315"/>
          <w:del w:id="3352" w:author="Autor"/>
        </w:trPr>
        <w:tc>
          <w:tcPr>
            <w:tcW w:w="1002" w:type="dxa"/>
            <w:vAlign w:val="center"/>
            <w:hideMark/>
          </w:tcPr>
          <w:p w14:paraId="63D8C897" w14:textId="77777777" w:rsidR="00DE78B6" w:rsidRPr="00F426CF" w:rsidRDefault="00DE78B6" w:rsidP="00F426CF">
            <w:pPr>
              <w:jc w:val="center"/>
              <w:rPr>
                <w:del w:id="3353" w:author="Autor"/>
                <w:color w:val="000000"/>
                <w:sz w:val="20"/>
                <w:szCs w:val="20"/>
              </w:rPr>
            </w:pPr>
            <w:del w:id="3354" w:author="Autor">
              <w:r w:rsidRPr="00F426CF">
                <w:rPr>
                  <w:color w:val="000000"/>
                  <w:sz w:val="20"/>
                  <w:szCs w:val="20"/>
                </w:rPr>
                <w:delText>26.3</w:delText>
              </w:r>
            </w:del>
          </w:p>
        </w:tc>
        <w:tc>
          <w:tcPr>
            <w:tcW w:w="4107" w:type="dxa"/>
            <w:gridSpan w:val="3"/>
            <w:vAlign w:val="center"/>
            <w:hideMark/>
          </w:tcPr>
          <w:p w14:paraId="0E9431E9" w14:textId="77777777" w:rsidR="00DE78B6" w:rsidRPr="00F426CF" w:rsidRDefault="00DE78B6" w:rsidP="00F426CF">
            <w:pPr>
              <w:rPr>
                <w:del w:id="3355" w:author="Autor"/>
                <w:color w:val="000000"/>
                <w:sz w:val="20"/>
                <w:szCs w:val="20"/>
              </w:rPr>
            </w:pPr>
            <w:del w:id="3356" w:author="Autor">
              <w:r w:rsidRPr="00F426CF">
                <w:rPr>
                  <w:color w:val="000000"/>
                  <w:sz w:val="20"/>
                  <w:szCs w:val="20"/>
                </w:rPr>
                <w:delText>Je informovanie a komunikácia projektu v súlade s usmerneniami RO?</w:delText>
              </w:r>
            </w:del>
          </w:p>
        </w:tc>
        <w:tc>
          <w:tcPr>
            <w:tcW w:w="571" w:type="dxa"/>
            <w:vAlign w:val="center"/>
            <w:hideMark/>
          </w:tcPr>
          <w:p w14:paraId="664B5E15" w14:textId="77777777" w:rsidR="00DE78B6" w:rsidRPr="00F426CF" w:rsidRDefault="00DE78B6" w:rsidP="00F426CF">
            <w:pPr>
              <w:rPr>
                <w:del w:id="3357" w:author="Autor"/>
                <w:color w:val="000000"/>
                <w:sz w:val="20"/>
                <w:szCs w:val="20"/>
              </w:rPr>
            </w:pPr>
            <w:del w:id="3358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70" w:type="dxa"/>
            <w:vAlign w:val="center"/>
            <w:hideMark/>
          </w:tcPr>
          <w:p w14:paraId="74652C6F" w14:textId="77777777" w:rsidR="00DE78B6" w:rsidRPr="00F426CF" w:rsidRDefault="00DE78B6" w:rsidP="00F426CF">
            <w:pPr>
              <w:rPr>
                <w:del w:id="3359" w:author="Autor"/>
                <w:color w:val="000000"/>
                <w:sz w:val="20"/>
                <w:szCs w:val="20"/>
              </w:rPr>
            </w:pPr>
            <w:del w:id="3360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852" w:type="dxa"/>
            <w:vAlign w:val="center"/>
            <w:hideMark/>
          </w:tcPr>
          <w:p w14:paraId="6866923C" w14:textId="77777777" w:rsidR="00DE78B6" w:rsidRPr="00F426CF" w:rsidRDefault="00DE78B6" w:rsidP="00F426CF">
            <w:pPr>
              <w:rPr>
                <w:del w:id="3361" w:author="Autor"/>
                <w:color w:val="000000"/>
                <w:sz w:val="20"/>
                <w:szCs w:val="20"/>
              </w:rPr>
            </w:pPr>
            <w:del w:id="3362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985" w:type="dxa"/>
            <w:vAlign w:val="center"/>
            <w:hideMark/>
          </w:tcPr>
          <w:p w14:paraId="42050800" w14:textId="77777777" w:rsidR="00DE78B6" w:rsidRPr="00F426CF" w:rsidRDefault="00DE78B6" w:rsidP="00F426CF">
            <w:pPr>
              <w:jc w:val="both"/>
              <w:rPr>
                <w:del w:id="3363" w:author="Autor"/>
                <w:b/>
                <w:bCs/>
                <w:color w:val="000000"/>
              </w:rPr>
            </w:pPr>
            <w:del w:id="3364" w:author="Autor">
              <w:r w:rsidRPr="00F426CF"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8400CF" w:rsidRPr="00F426CF" w14:paraId="58D07469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32A0AB18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27 - Kontrola dokumentácie </w:t>
            </w:r>
            <w:r>
              <w:rPr>
                <w:b/>
                <w:bCs/>
                <w:color w:val="FFFFFF"/>
                <w:sz w:val="22"/>
                <w:szCs w:val="22"/>
              </w:rPr>
              <w:t>VO v rámci finančnej kontroly na mieste</w:t>
            </w:r>
            <w:r>
              <w:rPr>
                <w:rStyle w:val="Odkaznapoznmkupodiarou"/>
                <w:b/>
                <w:bCs/>
                <w:color w:val="FFFFFF"/>
                <w:sz w:val="22"/>
                <w:szCs w:val="22"/>
              </w:rPr>
              <w:footnoteReference w:id="39"/>
            </w:r>
          </w:p>
        </w:tc>
      </w:tr>
      <w:tr w:rsidR="008400CF" w:rsidRPr="00F426CF" w14:paraId="1FA57C0D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500EBEEE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60BF81AE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2DDEEC85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C246AE7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7C260FC8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5B387320" w14:textId="5AAFD4DF" w:rsidR="008400CF" w:rsidRPr="00F426CF" w:rsidRDefault="00DE78B6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3371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delText>2</w:delText>
              </w:r>
            </w:del>
            <w:ins w:id="3372" w:author="Autor">
              <w:r w:rsidR="008400CF"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begin"/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NOTEREF _Ref65827975 \h </w:instrText>
              </w:r>
              <w:r w:rsid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\* MERGEFORMAT </w:instrText>
              </w:r>
            </w:ins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ins w:id="3373" w:author="Autor"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separate"/>
              </w:r>
              <w:r w:rsidR="005F1B2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7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end"/>
              </w:r>
            </w:ins>
          </w:p>
        </w:tc>
      </w:tr>
      <w:tr w:rsidR="008400CF" w:rsidRPr="00F426CF" w14:paraId="46374C2C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A94C801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27.1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8C99A91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374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Bola overená pravdivosť čestného vyhlásenia prijímateľa o súlade predloženej dokumentácie na administratívnej</w:t>
            </w:r>
            <w:r>
              <w:rPr>
                <w:color w:val="000000"/>
                <w:sz w:val="20"/>
                <w:szCs w:val="20"/>
              </w:rPr>
              <w:t xml:space="preserve"> finančnej</w:t>
            </w:r>
            <w:r w:rsidRPr="00F426CF">
              <w:rPr>
                <w:color w:val="000000"/>
                <w:sz w:val="20"/>
                <w:szCs w:val="20"/>
              </w:rPr>
              <w:t xml:space="preserve"> kontrole VO s originálom dokumentácie, ktorú archivuje prijímateľ?</w:t>
            </w:r>
          </w:p>
        </w:tc>
        <w:tc>
          <w:tcPr>
            <w:tcW w:w="571" w:type="dxa"/>
            <w:vAlign w:val="center"/>
            <w:hideMark/>
          </w:tcPr>
          <w:p w14:paraId="593B7C1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A14B99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8211FB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9CA6FFE" w14:textId="2686639A" w:rsidR="008400CF" w:rsidRPr="008278FE" w:rsidRDefault="00DE78B6" w:rsidP="008400CF">
            <w:pPr>
              <w:jc w:val="both"/>
              <w:rPr>
                <w:color w:val="000000"/>
                <w:sz w:val="20"/>
                <w:rPrChange w:id="3375" w:author="Autor">
                  <w:rPr>
                    <w:b/>
                    <w:color w:val="000000"/>
                  </w:rPr>
                </w:rPrChange>
              </w:rPr>
            </w:pPr>
            <w:del w:id="3376" w:author="Autor">
              <w:r w:rsidRPr="00F426CF">
                <w:rPr>
                  <w:b/>
                  <w:bCs/>
                  <w:color w:val="000000"/>
                </w:rPr>
                <w:delText> </w:delText>
              </w:r>
            </w:del>
            <w:ins w:id="3377" w:author="Autor">
              <w:r w:rsidR="008400CF" w:rsidRPr="003F72B0">
                <w:rPr>
                  <w:bCs/>
                  <w:color w:val="000000"/>
                  <w:sz w:val="20"/>
                  <w:szCs w:val="20"/>
                </w:rPr>
                <w:t>Uviesť aj označenie AFK VO a VO, ku ktorému sa čestné vyhlásenie prijímateľa vzťahuje, podľa ITMS2014</w:t>
              </w:r>
              <w:r w:rsidR="008400CF">
                <w:rPr>
                  <w:bCs/>
                  <w:color w:val="000000"/>
                  <w:sz w:val="20"/>
                  <w:szCs w:val="20"/>
                </w:rPr>
                <w:t>+</w:t>
              </w:r>
            </w:ins>
          </w:p>
        </w:tc>
      </w:tr>
      <w:tr w:rsidR="008400CF" w:rsidRPr="00F426CF" w14:paraId="4E6F3988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2721936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27.2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E3E15AA" w14:textId="77777777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378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 xml:space="preserve">Bola overená dokumentácia VO, ktorá nebola súčasťou predloženej dokumentácie na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 xml:space="preserve">administratívnej </w:t>
            </w:r>
            <w:r>
              <w:rPr>
                <w:color w:val="000000"/>
                <w:sz w:val="20"/>
                <w:szCs w:val="20"/>
              </w:rPr>
              <w:t xml:space="preserve">finančnej </w:t>
            </w:r>
            <w:r w:rsidRPr="00F426CF">
              <w:rPr>
                <w:color w:val="000000"/>
                <w:sz w:val="20"/>
                <w:szCs w:val="20"/>
              </w:rPr>
              <w:t>kontrole VO, ak to RO umožňuje (napr. technickej dokumentácie)?</w:t>
            </w:r>
          </w:p>
        </w:tc>
        <w:tc>
          <w:tcPr>
            <w:tcW w:w="571" w:type="dxa"/>
            <w:vAlign w:val="center"/>
            <w:hideMark/>
          </w:tcPr>
          <w:p w14:paraId="2ED20DE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70" w:type="dxa"/>
            <w:vAlign w:val="center"/>
            <w:hideMark/>
          </w:tcPr>
          <w:p w14:paraId="4B6CF79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E643CE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681D903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05D02EB6" w14:textId="77777777" w:rsidTr="00675C58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1BFEF066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27.3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E59324D" w14:textId="0CA7D6B4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379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Bola overená dokumentácia, ktorá vyplýva z osobitých podmienok plnenia zmluvy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 xml:space="preserve">určených prijímateľom v oznámení  vyhlásení  VO a ktoré neboli predmetom administratívnej </w:t>
            </w:r>
            <w:r>
              <w:rPr>
                <w:color w:val="000000"/>
                <w:sz w:val="20"/>
                <w:szCs w:val="20"/>
              </w:rPr>
              <w:t xml:space="preserve">finančnej </w:t>
            </w:r>
            <w:r w:rsidRPr="00F426CF">
              <w:rPr>
                <w:color w:val="000000"/>
                <w:sz w:val="20"/>
                <w:szCs w:val="20"/>
              </w:rPr>
              <w:t>kontroly VO (napr. plnenie osobitých podmienok zmluvy týkajúcich sa subdodávateľov, plnenie osobitých podmienok plnenia zmluvy týkajúcich sa sociálnych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environmentálnych hľadísk</w:t>
            </w:r>
            <w:del w:id="3380" w:author="Autor">
              <w:r w:rsidR="00DE78B6" w:rsidRPr="00F426CF">
                <w:rPr>
                  <w:color w:val="000000"/>
                  <w:sz w:val="20"/>
                  <w:szCs w:val="20"/>
                </w:rPr>
                <w:delText>?</w:delText>
              </w:r>
            </w:del>
            <w:ins w:id="3381" w:author="Autor">
              <w:r>
                <w:rPr>
                  <w:color w:val="000000"/>
                  <w:sz w:val="20"/>
                  <w:szCs w:val="20"/>
                </w:rPr>
                <w:t>)</w:t>
              </w:r>
              <w:r w:rsidRPr="00F426CF">
                <w:rPr>
                  <w:color w:val="000000"/>
                  <w:sz w:val="20"/>
                  <w:szCs w:val="20"/>
                </w:rPr>
                <w:t>?</w:t>
              </w:r>
            </w:ins>
          </w:p>
        </w:tc>
        <w:tc>
          <w:tcPr>
            <w:tcW w:w="571" w:type="dxa"/>
            <w:vAlign w:val="center"/>
            <w:hideMark/>
          </w:tcPr>
          <w:p w14:paraId="5EEB851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C5EC53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AC179D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B6D2924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7BB5CFA3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1E9CAD6C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28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Cieľová skupina a</w:t>
            </w:r>
            <w:r>
              <w:rPr>
                <w:b/>
                <w:bCs/>
                <w:color w:val="FFFFFF"/>
                <w:sz w:val="22"/>
                <w:szCs w:val="22"/>
              </w:rPr>
              <w:t> 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>s</w:t>
            </w:r>
            <w:r>
              <w:rPr>
                <w:b/>
                <w:bCs/>
                <w:color w:val="FFFFFF"/>
                <w:sz w:val="22"/>
                <w:szCs w:val="22"/>
              </w:rPr>
              <w:t> 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>ňou súvisiace dáta</w:t>
            </w:r>
          </w:p>
        </w:tc>
      </w:tr>
      <w:tr w:rsidR="008400CF" w:rsidRPr="00F426CF" w14:paraId="140F81E3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08EBA464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530E53B0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67AD6C17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03189071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6069E99C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5A33E61B" w14:textId="1DE45D02" w:rsidR="008400CF" w:rsidRPr="00F426CF" w:rsidRDefault="00DE78B6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3382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delText>2</w:delText>
              </w:r>
            </w:del>
            <w:ins w:id="3383" w:author="Autor">
              <w:r w:rsidR="008400CF"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begin"/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NOTEREF _Ref65827975 \h </w:instrText>
              </w:r>
              <w:r w:rsid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\* MERGEFORMAT </w:instrText>
              </w:r>
            </w:ins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ins w:id="3384" w:author="Autor"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separate"/>
              </w:r>
              <w:r w:rsidR="005F1B2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7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end"/>
              </w:r>
            </w:ins>
          </w:p>
        </w:tc>
      </w:tr>
      <w:tr w:rsidR="008400CF" w:rsidRPr="00F426CF" w14:paraId="62873B69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1F6A068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28.1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D747F6F" w14:textId="6FB58A15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385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Je cieľová skupina vrátane všetkých jej jednotlivcov oprávnená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 N</w:t>
            </w:r>
            <w:r>
              <w:rPr>
                <w:color w:val="000000"/>
                <w:sz w:val="20"/>
                <w:szCs w:val="20"/>
              </w:rPr>
              <w:t>F</w:t>
            </w:r>
            <w:r w:rsidRPr="00F426CF">
              <w:rPr>
                <w:color w:val="000000"/>
                <w:sz w:val="20"/>
                <w:szCs w:val="20"/>
              </w:rPr>
              <w:t>P?</w:t>
            </w:r>
          </w:p>
        </w:tc>
        <w:tc>
          <w:tcPr>
            <w:tcW w:w="571" w:type="dxa"/>
            <w:vAlign w:val="center"/>
            <w:hideMark/>
          </w:tcPr>
          <w:p w14:paraId="5949B45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B995B5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55195E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5F0D0CD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576C4769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78FF1D68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28.2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E181F0E" w14:textId="32078A53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386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Vykázal prijímateľ povinné dáta vo vzťahu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cieľovej skupine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čase stanovenom v</w:t>
            </w:r>
            <w:r>
              <w:rPr>
                <w:color w:val="000000"/>
                <w:sz w:val="20"/>
                <w:szCs w:val="20"/>
              </w:rPr>
              <w:t> Zmluv</w:t>
            </w:r>
            <w:r w:rsidRPr="00F426CF">
              <w:rPr>
                <w:color w:val="000000"/>
                <w:sz w:val="20"/>
                <w:szCs w:val="20"/>
              </w:rPr>
              <w:t>e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 NFP? </w:t>
            </w:r>
          </w:p>
        </w:tc>
        <w:tc>
          <w:tcPr>
            <w:tcW w:w="571" w:type="dxa"/>
            <w:vAlign w:val="center"/>
            <w:hideMark/>
          </w:tcPr>
          <w:p w14:paraId="2E6C5B1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DEF56B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1DDE69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8E43FB2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0848FAB8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6FFC6660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28.3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0F06BE8" w14:textId="7EEC9025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387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Predložil prijímateľ doplňujúce informácie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účastníkoch projektu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 NFP? (napr. rozdelenie účastníkov podľa postavenia na trhu práce, podľa veku, podľa skupín zraniteľnosti, podľa pohlavia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pod.)</w:t>
            </w:r>
          </w:p>
        </w:tc>
        <w:tc>
          <w:tcPr>
            <w:tcW w:w="571" w:type="dxa"/>
            <w:vAlign w:val="center"/>
            <w:hideMark/>
          </w:tcPr>
          <w:p w14:paraId="6268870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F104ED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FAE46C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BDE3FF9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597E84A9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72C70E5A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29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Konflikt záujmov</w:t>
            </w:r>
          </w:p>
        </w:tc>
      </w:tr>
      <w:tr w:rsidR="008400CF" w:rsidRPr="00F426CF" w14:paraId="4F199D0A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65B42BDF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4C03FA1B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4F9EAD75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15713E91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347A0B15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4907E644" w14:textId="5CD0D03E" w:rsidR="008400CF" w:rsidRPr="00F426CF" w:rsidRDefault="00DE78B6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del w:id="3388" w:author="Autor">
              <w:r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delText>Poznámka</w:delText>
              </w:r>
              <w:r w:rsidR="00C033BB" w:rsidRPr="00A13C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delText>2</w:delText>
              </w:r>
            </w:del>
            <w:ins w:id="3389" w:author="Autor">
              <w:r w:rsidR="008400CF" w:rsidRPr="00F426C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</w:rPr>
                <w:t>Poznámka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begin"/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NOTEREF _Ref65827975 \h </w:instrText>
              </w:r>
              <w:r w:rsid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instrText xml:space="preserve"> \* MERGEFORMAT </w:instrText>
              </w:r>
            </w:ins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ins w:id="3390" w:author="Autor"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separate"/>
              </w:r>
              <w:r w:rsidR="005F1B2F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t>7</w:t>
              </w:r>
              <w:r w:rsidR="006D7D48" w:rsidRPr="006D7D48">
                <w:rPr>
                  <w:rFonts w:ascii="Arial Narrow" w:hAnsi="Arial Narrow"/>
                  <w:b/>
                  <w:bCs/>
                  <w:color w:val="FFFFFF"/>
                  <w:sz w:val="22"/>
                  <w:szCs w:val="22"/>
                  <w:vertAlign w:val="superscript"/>
                </w:rPr>
                <w:fldChar w:fldCharType="end"/>
              </w:r>
            </w:ins>
          </w:p>
        </w:tc>
      </w:tr>
      <w:tr w:rsidR="008400CF" w:rsidRPr="00F426CF" w14:paraId="5D4EDCEF" w14:textId="77777777" w:rsidTr="008278FE">
        <w:tblPrEx>
          <w:tblW w:w="9095" w:type="dxa"/>
          <w:tblInd w:w="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PrExChange w:id="3391" w:author="Autor">
            <w:tblPrEx>
              <w:tblW w:w="909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</w:tblPrEx>
          </w:tblPrExChange>
        </w:tblPrEx>
        <w:trPr>
          <w:gridAfter w:val="1"/>
          <w:wAfter w:w="8" w:type="dxa"/>
          <w:trHeight w:val="1008"/>
          <w:trPrChange w:id="3392" w:author="Autor">
            <w:trPr>
              <w:gridAfter w:val="1"/>
              <w:wAfter w:w="8" w:type="dxa"/>
              <w:trHeight w:val="1530"/>
            </w:trPr>
          </w:trPrChange>
        </w:trPr>
        <w:tc>
          <w:tcPr>
            <w:tcW w:w="1002" w:type="dxa"/>
            <w:vAlign w:val="center"/>
            <w:hideMark/>
            <w:tcPrChange w:id="3393" w:author="Autor">
              <w:tcPr>
                <w:tcW w:w="1002" w:type="dxa"/>
                <w:vAlign w:val="center"/>
                <w:hideMark/>
              </w:tcPr>
            </w:tcPrChange>
          </w:tcPr>
          <w:p w14:paraId="24AA5669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29.1</w:t>
            </w:r>
          </w:p>
        </w:tc>
        <w:tc>
          <w:tcPr>
            <w:tcW w:w="4107" w:type="dxa"/>
            <w:gridSpan w:val="3"/>
            <w:vAlign w:val="center"/>
            <w:hideMark/>
            <w:tcPrChange w:id="3394" w:author="Autor">
              <w:tcPr>
                <w:tcW w:w="4107" w:type="dxa"/>
                <w:gridSpan w:val="3"/>
                <w:vAlign w:val="center"/>
                <w:hideMark/>
              </w:tcPr>
            </w:tcPrChange>
          </w:tcPr>
          <w:p w14:paraId="35C1C274" w14:textId="3F533CAD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395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Bola identifikovaná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kontroly skutočnosť, ktorá spĺňa podmienky stanovené § 46 zákona č. 292/2014 Z. z.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príspevku poskytovanom z</w:t>
            </w:r>
            <w:r>
              <w:rPr>
                <w:color w:val="000000"/>
                <w:sz w:val="20"/>
                <w:szCs w:val="20"/>
              </w:rPr>
              <w:t> </w:t>
            </w:r>
            <w:del w:id="3396" w:author="Autor">
              <w:r w:rsidR="00DE78B6" w:rsidRPr="00F426CF">
                <w:rPr>
                  <w:color w:val="000000"/>
                  <w:sz w:val="20"/>
                  <w:szCs w:val="20"/>
                </w:rPr>
                <w:delText>európskych</w:delText>
              </w:r>
            </w:del>
            <w:ins w:id="3397" w:author="Autor">
              <w:r w:rsidRPr="00F426CF">
                <w:rPr>
                  <w:color w:val="000000"/>
                  <w:sz w:val="20"/>
                  <w:szCs w:val="20"/>
                </w:rPr>
                <w:t>eu</w:t>
              </w:r>
              <w:r>
                <w:rPr>
                  <w:color w:val="000000"/>
                  <w:sz w:val="20"/>
                  <w:szCs w:val="20"/>
                </w:rPr>
                <w:t>-</w:t>
              </w:r>
              <w:r w:rsidRPr="00F426CF">
                <w:rPr>
                  <w:color w:val="000000"/>
                  <w:sz w:val="20"/>
                  <w:szCs w:val="20"/>
                </w:rPr>
                <w:t>rópskych</w:t>
              </w:r>
            </w:ins>
            <w:r w:rsidRPr="00F426CF">
              <w:rPr>
                <w:color w:val="000000"/>
                <w:sz w:val="20"/>
                <w:szCs w:val="20"/>
              </w:rPr>
              <w:t xml:space="preserve"> štrukturálnych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investičných fondov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zmene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doplnení niektorých zákonov? (t.</w:t>
            </w:r>
            <w:ins w:id="3398" w:author="Autor">
              <w:r>
                <w:rPr>
                  <w:color w:val="000000"/>
                  <w:sz w:val="20"/>
                  <w:szCs w:val="20"/>
                </w:rPr>
                <w:t xml:space="preserve"> </w:t>
              </w:r>
            </w:ins>
            <w:r w:rsidRPr="00F426CF">
              <w:rPr>
                <w:color w:val="000000"/>
                <w:sz w:val="20"/>
                <w:szCs w:val="20"/>
              </w:rPr>
              <w:t>j. ak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finančných, osobných, rodinných</w:t>
            </w:r>
            <w:del w:id="3399" w:author="Autor">
              <w:r w:rsidR="00DE78B6" w:rsidRPr="00F426CF">
                <w:rPr>
                  <w:color w:val="000000"/>
                  <w:sz w:val="20"/>
                  <w:szCs w:val="20"/>
                </w:rPr>
                <w:delText xml:space="preserve"> </w:delText>
              </w:r>
            </w:del>
            <w:r w:rsidRPr="00F426CF">
              <w:rPr>
                <w:color w:val="000000"/>
                <w:sz w:val="20"/>
                <w:szCs w:val="20"/>
              </w:rPr>
              <w:t xml:space="preserve">, politických alebo iných dôvodov je narušený alebo ohrozený nestranný, transparentný, nediskriminačný, </w:t>
            </w:r>
            <w:del w:id="3400" w:author="Autor">
              <w:r w:rsidR="00DE78B6" w:rsidRPr="00F426CF">
                <w:rPr>
                  <w:color w:val="000000"/>
                  <w:sz w:val="20"/>
                  <w:szCs w:val="20"/>
                </w:rPr>
                <w:delText>efektívny</w:delText>
              </w:r>
            </w:del>
            <w:ins w:id="3401" w:author="Autor">
              <w:r w:rsidRPr="00F426CF">
                <w:rPr>
                  <w:color w:val="000000"/>
                  <w:sz w:val="20"/>
                  <w:szCs w:val="20"/>
                </w:rPr>
                <w:t>efek</w:t>
              </w:r>
              <w:r>
                <w:rPr>
                  <w:color w:val="000000"/>
                  <w:sz w:val="20"/>
                  <w:szCs w:val="20"/>
                </w:rPr>
                <w:t>-</w:t>
              </w:r>
              <w:r w:rsidRPr="00F426CF">
                <w:rPr>
                  <w:color w:val="000000"/>
                  <w:sz w:val="20"/>
                  <w:szCs w:val="20"/>
                </w:rPr>
                <w:t>tívny</w:t>
              </w:r>
            </w:ins>
            <w:r w:rsidRPr="00F426CF">
              <w:rPr>
                <w:color w:val="000000"/>
                <w:sz w:val="20"/>
                <w:szCs w:val="20"/>
              </w:rPr>
              <w:t>, hospodárny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objektívny výkon funkcie pri poskytovaní príspevku)</w:t>
            </w:r>
          </w:p>
        </w:tc>
        <w:tc>
          <w:tcPr>
            <w:tcW w:w="571" w:type="dxa"/>
            <w:vAlign w:val="center"/>
            <w:hideMark/>
            <w:tcPrChange w:id="3402" w:author="Autor">
              <w:tcPr>
                <w:tcW w:w="571" w:type="dxa"/>
                <w:vAlign w:val="center"/>
                <w:hideMark/>
              </w:tcPr>
            </w:tcPrChange>
          </w:tcPr>
          <w:p w14:paraId="654D9A7B" w14:textId="774B92FC" w:rsidR="008400CF" w:rsidRPr="00F426CF" w:rsidRDefault="00DE78B6" w:rsidP="008400CF">
            <w:pPr>
              <w:rPr>
                <w:color w:val="000000"/>
                <w:sz w:val="20"/>
                <w:szCs w:val="20"/>
              </w:rPr>
            </w:pPr>
            <w:del w:id="3403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570" w:type="dxa"/>
            <w:vAlign w:val="center"/>
            <w:hideMark/>
            <w:tcPrChange w:id="3404" w:author="Autor">
              <w:tcPr>
                <w:tcW w:w="570" w:type="dxa"/>
                <w:vAlign w:val="center"/>
                <w:hideMark/>
              </w:tcPr>
            </w:tcPrChange>
          </w:tcPr>
          <w:p w14:paraId="6D2C3F51" w14:textId="2952BB18" w:rsidR="008400CF" w:rsidRPr="00F426CF" w:rsidRDefault="00DE78B6" w:rsidP="008400CF">
            <w:pPr>
              <w:rPr>
                <w:color w:val="000000"/>
                <w:sz w:val="20"/>
                <w:szCs w:val="20"/>
              </w:rPr>
            </w:pPr>
            <w:del w:id="3405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852" w:type="dxa"/>
            <w:vAlign w:val="center"/>
            <w:hideMark/>
            <w:tcPrChange w:id="3406" w:author="Autor">
              <w:tcPr>
                <w:tcW w:w="852" w:type="dxa"/>
                <w:vAlign w:val="center"/>
                <w:hideMark/>
              </w:tcPr>
            </w:tcPrChange>
          </w:tcPr>
          <w:p w14:paraId="5585F013" w14:textId="65E050C6" w:rsidR="008400CF" w:rsidRPr="00F426CF" w:rsidRDefault="00DE78B6" w:rsidP="008400CF">
            <w:pPr>
              <w:rPr>
                <w:color w:val="000000"/>
                <w:sz w:val="20"/>
                <w:szCs w:val="20"/>
              </w:rPr>
            </w:pPr>
            <w:del w:id="3407" w:author="Autor">
              <w:r w:rsidRPr="00F426CF">
                <w:rPr>
                  <w:color w:val="000000"/>
                  <w:sz w:val="20"/>
                  <w:szCs w:val="20"/>
                </w:rPr>
                <w:delText> </w:delText>
              </w:r>
            </w:del>
          </w:p>
        </w:tc>
        <w:tc>
          <w:tcPr>
            <w:tcW w:w="1985" w:type="dxa"/>
            <w:vAlign w:val="center"/>
            <w:hideMark/>
            <w:tcPrChange w:id="3408" w:author="Autor">
              <w:tcPr>
                <w:tcW w:w="1985" w:type="dxa"/>
                <w:vAlign w:val="center"/>
                <w:hideMark/>
              </w:tcPr>
            </w:tcPrChange>
          </w:tcPr>
          <w:p w14:paraId="0E57E73E" w14:textId="69879996" w:rsidR="008400CF" w:rsidRPr="00F426CF" w:rsidRDefault="00DE78B6" w:rsidP="008400CF">
            <w:pPr>
              <w:jc w:val="both"/>
              <w:rPr>
                <w:b/>
                <w:bCs/>
                <w:color w:val="000000"/>
              </w:rPr>
            </w:pPr>
            <w:del w:id="3409" w:author="Autor">
              <w:r w:rsidRPr="00F426CF">
                <w:rPr>
                  <w:b/>
                  <w:bCs/>
                  <w:color w:val="000000"/>
                </w:rPr>
                <w:delText> </w:delText>
              </w:r>
            </w:del>
          </w:p>
        </w:tc>
      </w:tr>
      <w:tr w:rsidR="008400CF" w:rsidRPr="00F426CF" w14:paraId="5785E57A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DA9694"/>
            <w:vAlign w:val="center"/>
            <w:hideMark/>
          </w:tcPr>
          <w:p w14:paraId="357EAB7F" w14:textId="3B96D717" w:rsidR="008400CF" w:rsidRPr="00F426CF" w:rsidRDefault="00D9009D" w:rsidP="008400CF">
            <w:pPr>
              <w:jc w:val="center"/>
              <w:rPr>
                <w:b/>
                <w:bCs/>
                <w:sz w:val="22"/>
                <w:szCs w:val="22"/>
              </w:rPr>
            </w:pPr>
            <w:hyperlink r:id="rId10" w:anchor="RANGE!_ftn9" w:history="1">
              <w:r w:rsidR="008400CF" w:rsidRPr="00F426CF">
                <w:rPr>
                  <w:b/>
                  <w:bCs/>
                  <w:sz w:val="22"/>
                  <w:szCs w:val="22"/>
                </w:rPr>
                <w:t>Podozrenie z</w:t>
              </w:r>
              <w:r w:rsidR="008400CF">
                <w:rPr>
                  <w:b/>
                  <w:bCs/>
                  <w:sz w:val="22"/>
                  <w:szCs w:val="22"/>
                </w:rPr>
                <w:t> </w:t>
              </w:r>
              <w:r w:rsidR="008400CF" w:rsidRPr="00F426CF">
                <w:rPr>
                  <w:b/>
                  <w:bCs/>
                  <w:sz w:val="22"/>
                  <w:szCs w:val="22"/>
                </w:rPr>
                <w:t>podvodu</w:t>
              </w:r>
            </w:hyperlink>
            <w:r w:rsidR="008400CF">
              <w:rPr>
                <w:b/>
                <w:bCs/>
                <w:sz w:val="22"/>
                <w:szCs w:val="22"/>
              </w:rPr>
              <w:t xml:space="preserve"> a korupcie</w:t>
            </w:r>
            <w:r w:rsidR="008400CF">
              <w:rPr>
                <w:rStyle w:val="Odkaznapoznmkupodiarou"/>
                <w:b/>
                <w:bCs/>
                <w:sz w:val="22"/>
                <w:szCs w:val="22"/>
              </w:rPr>
              <w:footnoteReference w:id="40"/>
            </w:r>
          </w:p>
        </w:tc>
      </w:tr>
      <w:tr w:rsidR="008400CF" w:rsidRPr="00F426CF" w14:paraId="7E6AB056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46C157F4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AA.1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258154B" w14:textId="121C11A5" w:rsidR="008400CF" w:rsidRPr="00F426CF" w:rsidRDefault="008400CF">
            <w:pPr>
              <w:jc w:val="both"/>
              <w:rPr>
                <w:color w:val="000000"/>
                <w:sz w:val="20"/>
                <w:szCs w:val="20"/>
              </w:rPr>
              <w:pPrChange w:id="3411" w:author="Autor">
                <w:pPr/>
              </w:pPrChange>
            </w:pPr>
            <w:r w:rsidRPr="00F426CF">
              <w:rPr>
                <w:color w:val="000000"/>
                <w:sz w:val="20"/>
                <w:szCs w:val="20"/>
              </w:rPr>
              <w:t>Bolo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kontroly identifikované podozrenie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podvodu</w:t>
            </w:r>
            <w:r>
              <w:rPr>
                <w:color w:val="000000"/>
                <w:sz w:val="20"/>
                <w:szCs w:val="20"/>
              </w:rPr>
              <w:t xml:space="preserve"> alebo korupcie</w:t>
            </w:r>
            <w:del w:id="3412" w:author="Autor">
              <w:r w:rsidR="00DE78B6" w:rsidRPr="00F426CF">
                <w:rPr>
                  <w:color w:val="000000"/>
                  <w:sz w:val="20"/>
                  <w:szCs w:val="20"/>
                </w:rPr>
                <w:delText>?</w:delText>
              </w:r>
            </w:del>
            <w:ins w:id="3413" w:author="Autor">
              <w:r>
                <w:rPr>
                  <w:color w:val="000000"/>
                  <w:sz w:val="20"/>
                  <w:szCs w:val="20"/>
                </w:rPr>
                <w:t xml:space="preserve"> napr. </w:t>
              </w:r>
              <w:r w:rsidRPr="003F72B0">
                <w:rPr>
                  <w:color w:val="000000"/>
                  <w:sz w:val="20"/>
                  <w:szCs w:val="20"/>
                </w:rPr>
                <w:t>na základe indikátorov podvodov, mediálnych káuz, podnetov, výsledkov predchádzajúcich kontrol/auditov</w:t>
              </w:r>
              <w:r w:rsidRPr="00F426CF">
                <w:rPr>
                  <w:color w:val="000000"/>
                  <w:sz w:val="20"/>
                  <w:szCs w:val="20"/>
                </w:rPr>
                <w:t>?</w:t>
              </w:r>
              <w:r>
                <w:rPr>
                  <w:color w:val="000000"/>
                  <w:sz w:val="20"/>
                  <w:szCs w:val="20"/>
                </w:rPr>
                <w:t xml:space="preserve"> (P</w:t>
              </w:r>
              <w:r w:rsidRPr="00F2449E">
                <w:rPr>
                  <w:color w:val="000000"/>
                  <w:sz w:val="20"/>
                  <w:szCs w:val="20"/>
                </w:rPr>
                <w:t>ostupuje sa v zmysle usmernení Ministerstva financií SR</w:t>
              </w:r>
              <w:r>
                <w:rPr>
                  <w:color w:val="000000"/>
                  <w:sz w:val="20"/>
                  <w:szCs w:val="20"/>
                </w:rPr>
                <w:t xml:space="preserve"> </w:t>
              </w:r>
              <w:r w:rsidRPr="00F2449E">
                <w:rPr>
                  <w:color w:val="000000"/>
                  <w:sz w:val="20"/>
                  <w:szCs w:val="20"/>
                </w:rPr>
                <w:t>- najmä usmernenia k</w:t>
              </w:r>
              <w:r>
                <w:rPr>
                  <w:color w:val="000000"/>
                  <w:sz w:val="20"/>
                  <w:szCs w:val="20"/>
                </w:rPr>
                <w:t> </w:t>
              </w:r>
              <w:r w:rsidRPr="00F2449E">
                <w:rPr>
                  <w:color w:val="000000"/>
                  <w:sz w:val="20"/>
                  <w:szCs w:val="20"/>
                </w:rPr>
                <w:t>nezrovnalostiam</w:t>
              </w:r>
              <w:r>
                <w:rPr>
                  <w:color w:val="000000"/>
                  <w:sz w:val="20"/>
                  <w:szCs w:val="20"/>
                </w:rPr>
                <w:t>)</w:t>
              </w:r>
            </w:ins>
          </w:p>
        </w:tc>
        <w:tc>
          <w:tcPr>
            <w:tcW w:w="571" w:type="dxa"/>
            <w:vAlign w:val="center"/>
            <w:hideMark/>
          </w:tcPr>
          <w:p w14:paraId="0835961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ACAF06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674A0C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348E449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076BA4DF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</w:tcPr>
          <w:p w14:paraId="4A7EF79C" w14:textId="012F35F4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7477C2">
              <w:rPr>
                <w:color w:val="000000"/>
                <w:sz w:val="20"/>
                <w:szCs w:val="20"/>
              </w:rPr>
              <w:t>AA.</w:t>
            </w:r>
            <w:ins w:id="3414" w:author="Autor">
              <w:r w:rsidRPr="007477C2">
                <w:rPr>
                  <w:color w:val="000000"/>
                  <w:sz w:val="20"/>
                  <w:szCs w:val="20"/>
                </w:rPr>
                <w:t xml:space="preserve"> </w:t>
              </w:r>
            </w:ins>
            <w:r w:rsidRPr="007477C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07" w:type="dxa"/>
            <w:gridSpan w:val="3"/>
            <w:vAlign w:val="center"/>
          </w:tcPr>
          <w:p w14:paraId="03EDF1D8" w14:textId="59DDADF9" w:rsidR="008400CF" w:rsidRPr="00F426CF" w:rsidRDefault="00DE78B6">
            <w:pPr>
              <w:jc w:val="both"/>
              <w:rPr>
                <w:color w:val="000000"/>
                <w:sz w:val="20"/>
                <w:szCs w:val="20"/>
              </w:rPr>
              <w:pPrChange w:id="3415" w:author="Autor">
                <w:pPr/>
              </w:pPrChange>
            </w:pPr>
            <w:del w:id="3416" w:author="Autor">
              <w:r w:rsidRPr="00611722">
                <w:rPr>
                  <w:color w:val="000000"/>
                  <w:sz w:val="20"/>
                  <w:szCs w:val="20"/>
                </w:rPr>
                <w:delText>Vykonal RO/SO overenie v systéme ARACHNE a zaznamenal výsledky v kontrolnom zozname, v prípade, že na základe výsledku rizikovej analýzy žiadosti o platbu k finančnej kontrole na mieste je RO/SO povinný vykonať finančnú kontrolu na mieste? V prípade, ak je RO/SO na základe výsledku rizikovej analýzy žiadosti o platbu k finančnej kontrole na mieste povinný vykonať finančnú kontrolu na mieste, je zároveň povinný vykonať kvantitatívnu analýzu relevantných entít v systéme ARACHNE pre príslušné objekty v rámci projektu.</w:delText>
              </w:r>
            </w:del>
            <w:ins w:id="3417" w:author="Autor">
              <w:r w:rsidR="008400CF" w:rsidRPr="002B4D2A">
                <w:rPr>
                  <w:color w:val="000000"/>
                  <w:sz w:val="20"/>
                  <w:szCs w:val="20"/>
                </w:rPr>
                <w:t>Bolo podozrenie z podvodu zaevidované ako nezrovnalosť</w:t>
              </w:r>
              <w:r w:rsidR="008400CF" w:rsidRPr="002B4D2A">
                <w:rPr>
                  <w:rStyle w:val="Odkaznapoznmkupodiarou"/>
                  <w:color w:val="000000"/>
                  <w:sz w:val="20"/>
                  <w:szCs w:val="20"/>
                </w:rPr>
                <w:footnoteReference w:id="41"/>
              </w:r>
              <w:r w:rsidR="008400CF" w:rsidRPr="002B4D2A">
                <w:rPr>
                  <w:color w:val="000000"/>
                  <w:sz w:val="20"/>
                  <w:szCs w:val="20"/>
                </w:rPr>
                <w:t xml:space="preserve"> a riešené v zmysle príslušných ustanovení príslušných právnych predpisov?</w:t>
              </w:r>
              <w:r w:rsidR="008400CF" w:rsidRPr="002B4D2A">
                <w:rPr>
                  <w:rStyle w:val="Odkaznapoznmkupodiarou"/>
                  <w:color w:val="000000"/>
                  <w:sz w:val="20"/>
                  <w:szCs w:val="20"/>
                </w:rPr>
                <w:footnoteReference w:id="42"/>
              </w:r>
            </w:ins>
          </w:p>
        </w:tc>
        <w:tc>
          <w:tcPr>
            <w:tcW w:w="571" w:type="dxa"/>
            <w:vAlign w:val="center"/>
          </w:tcPr>
          <w:p w14:paraId="5A639A9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3A2EC31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2EFF053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8783A92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400CF" w:rsidRPr="00C11731" w14:paraId="2B69130A" w14:textId="77777777" w:rsidTr="00675C58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vAlign w:val="center"/>
            <w:hideMark/>
          </w:tcPr>
          <w:p w14:paraId="5DFBE20E" w14:textId="77777777" w:rsidR="008400CF" w:rsidRPr="0012627C" w:rsidRDefault="008400CF" w:rsidP="008400CF">
            <w:pPr>
              <w:jc w:val="both"/>
              <w:rPr>
                <w:b/>
                <w:sz w:val="20"/>
                <w:szCs w:val="20"/>
              </w:rPr>
            </w:pPr>
            <w:r w:rsidRPr="007C64A9">
              <w:rPr>
                <w:b/>
              </w:rPr>
              <w:lastRenderedPageBreak/>
              <w:t>V</w:t>
            </w:r>
            <w:r w:rsidRPr="0012627C">
              <w:rPr>
                <w:b/>
                <w:sz w:val="20"/>
                <w:szCs w:val="20"/>
              </w:rPr>
              <w:t>YJADRENIE</w:t>
            </w:r>
          </w:p>
          <w:p w14:paraId="231C1505" w14:textId="77777777" w:rsidR="008400CF" w:rsidRPr="0012627C" w:rsidRDefault="008400CF" w:rsidP="008400CF">
            <w:pPr>
              <w:jc w:val="both"/>
              <w:rPr>
                <w:sz w:val="20"/>
                <w:szCs w:val="20"/>
              </w:rPr>
            </w:pPr>
          </w:p>
          <w:p w14:paraId="075F23CE" w14:textId="49CF1274" w:rsidR="008400CF" w:rsidRPr="00D52705" w:rsidRDefault="008400CF" w:rsidP="008400CF">
            <w:pPr>
              <w:rPr>
                <w:sz w:val="20"/>
                <w:szCs w:val="20"/>
              </w:rPr>
            </w:pPr>
            <w:r w:rsidRPr="00D52705">
              <w:rPr>
                <w:sz w:val="20"/>
                <w:szCs w:val="20"/>
              </w:rPr>
              <w:t>Na základe overených skutočností potvrdzujem, že</w:t>
            </w:r>
            <w:r>
              <w:rPr>
                <w:sz w:val="20"/>
                <w:szCs w:val="20"/>
              </w:rPr>
              <w:t xml:space="preserve"> </w:t>
            </w:r>
            <w:r w:rsidRPr="00C34004">
              <w:rPr>
                <w:sz w:val="20"/>
                <w:szCs w:val="20"/>
              </w:rPr>
              <w:t>(uveďte jednu z možností v súlade s ustanovením § 7 ods. 3 zákona o finančnej kontrole).</w:t>
            </w:r>
            <w:r w:rsidRPr="00675C58">
              <w:rPr>
                <w:sz w:val="20"/>
                <w:vertAlign w:val="superscript"/>
              </w:rPr>
              <w:footnoteReference w:id="43"/>
            </w:r>
            <w:r w:rsidRPr="00D52705">
              <w:rPr>
                <w:sz w:val="20"/>
                <w:szCs w:val="20"/>
              </w:rPr>
              <w:t xml:space="preserve">     </w:t>
            </w:r>
          </w:p>
          <w:p w14:paraId="67ED5825" w14:textId="77777777" w:rsidR="008400CF" w:rsidRPr="00A54276" w:rsidRDefault="008400CF" w:rsidP="008400CF">
            <w:r w:rsidRPr="00B64015">
              <w:rPr>
                <w:sz w:val="20"/>
                <w:szCs w:val="20"/>
              </w:rPr>
              <w:t xml:space="preserve">   </w:t>
            </w:r>
          </w:p>
          <w:p w14:paraId="175B7A21" w14:textId="77777777" w:rsidR="008400CF" w:rsidRPr="00C11731" w:rsidRDefault="008400CF" w:rsidP="008400CF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8400CF" w:rsidRPr="0012627C" w14:paraId="7957539D" w14:textId="77777777" w:rsidTr="00675C58">
        <w:trPr>
          <w:gridAfter w:val="1"/>
          <w:wAfter w:w="8" w:type="dxa"/>
          <w:trHeight w:val="330"/>
        </w:trPr>
        <w:tc>
          <w:tcPr>
            <w:tcW w:w="1706" w:type="dxa"/>
            <w:gridSpan w:val="2"/>
            <w:vAlign w:val="center"/>
          </w:tcPr>
          <w:p w14:paraId="790C324F" w14:textId="77777777" w:rsidR="008400CF" w:rsidRPr="0012627C" w:rsidRDefault="008400CF" w:rsidP="008400CF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Kontrolu vykonal:</w:t>
            </w:r>
            <w:r w:rsidRPr="0012627C">
              <w:rPr>
                <w:rStyle w:val="Odkaznapoznmkupodiarou"/>
                <w:b/>
                <w:bCs/>
                <w:sz w:val="20"/>
                <w:szCs w:val="20"/>
              </w:rPr>
              <w:footnoteReference w:id="44"/>
            </w:r>
          </w:p>
        </w:tc>
        <w:tc>
          <w:tcPr>
            <w:tcW w:w="7381" w:type="dxa"/>
            <w:gridSpan w:val="6"/>
            <w:vAlign w:val="center"/>
          </w:tcPr>
          <w:p w14:paraId="63F2EC12" w14:textId="77777777" w:rsidR="008400CF" w:rsidRPr="0012627C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</w:tr>
      <w:tr w:rsidR="008400CF" w:rsidRPr="0012627C" w14:paraId="08176BEA" w14:textId="77777777" w:rsidTr="00675C58">
        <w:trPr>
          <w:gridAfter w:val="1"/>
          <w:wAfter w:w="8" w:type="dxa"/>
          <w:trHeight w:val="330"/>
        </w:trPr>
        <w:tc>
          <w:tcPr>
            <w:tcW w:w="1706" w:type="dxa"/>
            <w:gridSpan w:val="2"/>
            <w:vAlign w:val="center"/>
            <w:hideMark/>
          </w:tcPr>
          <w:p w14:paraId="262FAF83" w14:textId="77777777" w:rsidR="008400CF" w:rsidRPr="0012627C" w:rsidRDefault="008400CF" w:rsidP="008400CF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381" w:type="dxa"/>
            <w:gridSpan w:val="6"/>
            <w:vAlign w:val="center"/>
            <w:hideMark/>
          </w:tcPr>
          <w:p w14:paraId="0E6D09A3" w14:textId="77777777" w:rsidR="008400CF" w:rsidRPr="0012627C" w:rsidRDefault="008400CF" w:rsidP="008400CF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400CF" w:rsidRPr="0012627C" w14:paraId="74B580E2" w14:textId="77777777" w:rsidTr="00675C58">
        <w:trPr>
          <w:gridAfter w:val="1"/>
          <w:wAfter w:w="8" w:type="dxa"/>
          <w:trHeight w:val="330"/>
        </w:trPr>
        <w:tc>
          <w:tcPr>
            <w:tcW w:w="1706" w:type="dxa"/>
            <w:gridSpan w:val="2"/>
            <w:shd w:val="clear" w:color="000000" w:fill="FFFFFF"/>
            <w:vAlign w:val="center"/>
            <w:hideMark/>
          </w:tcPr>
          <w:p w14:paraId="05939E3E" w14:textId="77777777" w:rsidR="008400CF" w:rsidRPr="0012627C" w:rsidRDefault="008400CF" w:rsidP="008400CF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1" w:type="dxa"/>
            <w:gridSpan w:val="6"/>
            <w:vAlign w:val="center"/>
            <w:hideMark/>
          </w:tcPr>
          <w:p w14:paraId="0B2A66C6" w14:textId="77777777" w:rsidR="008400CF" w:rsidRPr="0012627C" w:rsidRDefault="008400CF" w:rsidP="008400CF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400CF" w:rsidRPr="0012627C" w14:paraId="1228C741" w14:textId="77777777" w:rsidTr="00675C58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noWrap/>
            <w:hideMark/>
          </w:tcPr>
          <w:p w14:paraId="721E5ED3" w14:textId="77777777" w:rsidR="008400CF" w:rsidRPr="0012627C" w:rsidRDefault="008400CF" w:rsidP="008400CF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400CF" w:rsidRPr="0012627C" w14:paraId="67159C41" w14:textId="77777777" w:rsidTr="00675C58">
        <w:trPr>
          <w:gridAfter w:val="1"/>
          <w:wAfter w:w="8" w:type="dxa"/>
          <w:trHeight w:val="330"/>
        </w:trPr>
        <w:tc>
          <w:tcPr>
            <w:tcW w:w="1706" w:type="dxa"/>
            <w:gridSpan w:val="2"/>
            <w:vAlign w:val="center"/>
            <w:hideMark/>
          </w:tcPr>
          <w:p w14:paraId="4170D32B" w14:textId="77777777" w:rsidR="008400CF" w:rsidRPr="0012627C" w:rsidRDefault="008400CF" w:rsidP="008400C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Kontrolu vykonal</w:t>
            </w:r>
            <w:r w:rsidRPr="0012627C">
              <w:rPr>
                <w:b/>
                <w:bCs/>
                <w:sz w:val="20"/>
                <w:szCs w:val="20"/>
              </w:rPr>
              <w:t>:</w:t>
            </w:r>
            <w:r w:rsidRPr="0012627C">
              <w:rPr>
                <w:rStyle w:val="Odkaznapoznmkupodiarou"/>
                <w:b/>
                <w:bCs/>
                <w:sz w:val="20"/>
                <w:szCs w:val="20"/>
              </w:rPr>
              <w:footnoteReference w:id="45"/>
            </w:r>
          </w:p>
        </w:tc>
        <w:tc>
          <w:tcPr>
            <w:tcW w:w="7381" w:type="dxa"/>
            <w:gridSpan w:val="6"/>
            <w:vAlign w:val="center"/>
            <w:hideMark/>
          </w:tcPr>
          <w:p w14:paraId="2061E832" w14:textId="77777777" w:rsidR="008400CF" w:rsidRPr="0012627C" w:rsidRDefault="008400CF" w:rsidP="008400CF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400CF" w:rsidRPr="0012627C" w14:paraId="0685797C" w14:textId="77777777" w:rsidTr="00675C58">
        <w:trPr>
          <w:gridAfter w:val="1"/>
          <w:wAfter w:w="8" w:type="dxa"/>
          <w:trHeight w:val="330"/>
        </w:trPr>
        <w:tc>
          <w:tcPr>
            <w:tcW w:w="1706" w:type="dxa"/>
            <w:gridSpan w:val="2"/>
            <w:shd w:val="clear" w:color="000000" w:fill="FFFFFF"/>
            <w:vAlign w:val="center"/>
            <w:hideMark/>
          </w:tcPr>
          <w:p w14:paraId="43185E80" w14:textId="77777777" w:rsidR="008400CF" w:rsidRPr="0012627C" w:rsidRDefault="008400CF" w:rsidP="008400CF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381" w:type="dxa"/>
            <w:gridSpan w:val="6"/>
            <w:vAlign w:val="center"/>
            <w:hideMark/>
          </w:tcPr>
          <w:p w14:paraId="18EE3C21" w14:textId="77777777" w:rsidR="008400CF" w:rsidRPr="0012627C" w:rsidRDefault="008400CF" w:rsidP="008400CF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400CF" w:rsidRPr="0012627C" w14:paraId="3167F09F" w14:textId="77777777" w:rsidTr="00675C58">
        <w:trPr>
          <w:gridAfter w:val="1"/>
          <w:wAfter w:w="8" w:type="dxa"/>
          <w:trHeight w:val="330"/>
        </w:trPr>
        <w:tc>
          <w:tcPr>
            <w:tcW w:w="1706" w:type="dxa"/>
            <w:gridSpan w:val="2"/>
            <w:shd w:val="clear" w:color="000000" w:fill="FFFFFF"/>
            <w:vAlign w:val="center"/>
            <w:hideMark/>
          </w:tcPr>
          <w:p w14:paraId="49924610" w14:textId="77777777" w:rsidR="008400CF" w:rsidRPr="0012627C" w:rsidRDefault="008400CF" w:rsidP="008400CF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1" w:type="dxa"/>
            <w:gridSpan w:val="6"/>
            <w:vAlign w:val="center"/>
            <w:hideMark/>
          </w:tcPr>
          <w:p w14:paraId="0B96C09D" w14:textId="77777777" w:rsidR="008400CF" w:rsidRPr="0012627C" w:rsidRDefault="008400CF" w:rsidP="008400CF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7B86D654" w14:textId="77777777" w:rsidR="00F426CF" w:rsidRDefault="00F426CF" w:rsidP="00697B85">
      <w:pPr>
        <w:spacing w:after="200" w:line="276" w:lineRule="auto"/>
      </w:pPr>
    </w:p>
    <w:sectPr w:rsidR="00F426CF" w:rsidSect="000D01B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438F6A" w14:textId="77777777" w:rsidR="00D9009D" w:rsidRDefault="00D9009D" w:rsidP="00B948E0">
      <w:r>
        <w:separator/>
      </w:r>
    </w:p>
  </w:endnote>
  <w:endnote w:type="continuationSeparator" w:id="0">
    <w:p w14:paraId="75DC4F4A" w14:textId="77777777" w:rsidR="00D9009D" w:rsidRDefault="00D9009D" w:rsidP="00B948E0">
      <w:r>
        <w:continuationSeparator/>
      </w:r>
    </w:p>
  </w:endnote>
  <w:endnote w:type="continuationNotice" w:id="1">
    <w:p w14:paraId="25B014F3" w14:textId="77777777" w:rsidR="00D9009D" w:rsidRDefault="00D900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AE988" w14:textId="0FAE9FCA" w:rsidR="0044450A" w:rsidRDefault="0044450A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EC1DB39" wp14:editId="5E03EF59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1B7EA2" id="Rovná spojnica 4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14:paraId="2ADE07BC" w14:textId="2F299633" w:rsidR="0044450A" w:rsidRDefault="0044450A">
    <w:pPr>
      <w:pStyle w:val="Pta"/>
      <w:jc w:val="right"/>
    </w:pPr>
    <w:r>
      <w:rPr>
        <w:noProof/>
      </w:rPr>
      <w:drawing>
        <wp:anchor distT="0" distB="0" distL="114300" distR="114300" simplePos="0" relativeHeight="251658752" behindDoc="1" locked="0" layoutInCell="1" allowOverlap="1" wp14:anchorId="58021AC6" wp14:editId="63C9F7EB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64757C">
      <w:rPr>
        <w:noProof/>
      </w:rPr>
      <w:t>2</w:t>
    </w:r>
    <w:r>
      <w:fldChar w:fldCharType="end"/>
    </w:r>
  </w:p>
  <w:p w14:paraId="22DB7E8E" w14:textId="77777777" w:rsidR="0044450A" w:rsidRPr="00627EA3" w:rsidRDefault="0044450A" w:rsidP="00627E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D93DD4" w14:textId="77777777" w:rsidR="00D9009D" w:rsidRDefault="00D9009D" w:rsidP="00B948E0">
      <w:r>
        <w:separator/>
      </w:r>
    </w:p>
  </w:footnote>
  <w:footnote w:type="continuationSeparator" w:id="0">
    <w:p w14:paraId="1EF32D77" w14:textId="77777777" w:rsidR="00D9009D" w:rsidRDefault="00D9009D" w:rsidP="00B948E0">
      <w:r>
        <w:continuationSeparator/>
      </w:r>
    </w:p>
  </w:footnote>
  <w:footnote w:type="continuationNotice" w:id="1">
    <w:p w14:paraId="678AD7EC" w14:textId="77777777" w:rsidR="00D9009D" w:rsidRDefault="00D9009D"/>
  </w:footnote>
  <w:footnote w:id="2">
    <w:p w14:paraId="67EE0BD7" w14:textId="1B311D9B" w:rsidR="0044450A" w:rsidRDefault="0044450A" w:rsidP="00C537AD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Kontrolný zoznam sa povinne </w:t>
      </w:r>
      <w:del w:id="31" w:author="Autor">
        <w:r w:rsidR="00F97E56">
          <w:delText xml:space="preserve">vypĺňa </w:delText>
        </w:r>
        <w:r w:rsidR="00F97E56" w:rsidRPr="006852E9">
          <w:delText xml:space="preserve">pri kontrole projektu vykonanej formou administratívnej </w:delText>
        </w:r>
        <w:r w:rsidR="00F97E56">
          <w:delText xml:space="preserve">finančnej </w:delText>
        </w:r>
        <w:r w:rsidR="00F97E56" w:rsidRPr="006852E9">
          <w:delText>kontroly ŽoP pred jej preplatením/zúčtovaním</w:delText>
        </w:r>
      </w:del>
      <w:ins w:id="32" w:author="Autor">
        <w:r>
          <w:t>vyhotovuje</w:t>
        </w:r>
      </w:ins>
      <w:r>
        <w:t xml:space="preserve"> pri všetkých </w:t>
      </w:r>
      <w:del w:id="33" w:author="Autor">
        <w:r w:rsidR="00F97E56">
          <w:delText>typoch ŽoP s výnimkou ŽoP (poskytnutie zálohovej platby) a ŽoP (zúčtovanie predfinancovania), pri ktorých sa vypĺňajú osobitné KZ (KZ 2, resp. KZ 3) v súlade so Systémom riadenia EŠIF.</w:delText>
        </w:r>
      </w:del>
      <w:ins w:id="34" w:author="Autor">
        <w:r>
          <w:t>formách kontroly projektu.</w:t>
        </w:r>
      </w:ins>
      <w:r>
        <w:t xml:space="preserve"> Vo vzore</w:t>
      </w:r>
      <w:del w:id="35" w:author="Autor">
        <w:r w:rsidR="00F97E56" w:rsidRPr="009163B9">
          <w:delText> </w:delText>
        </w:r>
      </w:del>
      <w:r>
        <w:t xml:space="preserve"> sú používané skratky a</w:t>
      </w:r>
      <w:del w:id="36" w:author="Autor">
        <w:r w:rsidR="00F97E56" w:rsidRPr="009163B9">
          <w:delText> </w:delText>
        </w:r>
      </w:del>
      <w:ins w:id="37" w:author="Autor">
        <w:r>
          <w:t xml:space="preserve"> </w:t>
        </w:r>
      </w:ins>
      <w:r>
        <w:t>pojmy zavedené v</w:t>
      </w:r>
      <w:del w:id="38" w:author="Autor">
        <w:r w:rsidR="00F97E56" w:rsidRPr="009163B9">
          <w:delText> </w:delText>
        </w:r>
      </w:del>
      <w:ins w:id="39" w:author="Autor">
        <w:r>
          <w:t xml:space="preserve"> </w:t>
        </w:r>
      </w:ins>
      <w:r>
        <w:t>Systéme riadenia európskych štrukturálnych a</w:t>
      </w:r>
      <w:del w:id="40" w:author="Autor">
        <w:r w:rsidR="00F97E56" w:rsidRPr="009163B9">
          <w:delText> </w:delText>
        </w:r>
      </w:del>
      <w:ins w:id="41" w:author="Autor">
        <w:r>
          <w:t xml:space="preserve"> </w:t>
        </w:r>
      </w:ins>
      <w:r>
        <w:t>investičných fondov. Všetky ustanovenia vzoru, ktoré sa vzťahujú na RO, sa rovnako aplikujú aj na</w:t>
      </w:r>
      <w:del w:id="42" w:author="Autor">
        <w:r w:rsidR="00F97E56">
          <w:delText> </w:delText>
        </w:r>
      </w:del>
      <w:ins w:id="43" w:author="Autor">
        <w:r>
          <w:t xml:space="preserve"> </w:t>
        </w:r>
      </w:ins>
      <w:r>
        <w:t xml:space="preserve"> SO v</w:t>
      </w:r>
      <w:del w:id="44" w:author="Autor">
        <w:r w:rsidR="00F97E56">
          <w:delText> </w:delText>
        </w:r>
      </w:del>
      <w:ins w:id="45" w:author="Autor">
        <w:r>
          <w:t xml:space="preserve"> </w:t>
        </w:r>
      </w:ins>
      <w:r>
        <w:t>rozsahu, v</w:t>
      </w:r>
      <w:del w:id="46" w:author="Autor">
        <w:r w:rsidR="00F97E56">
          <w:delText> </w:delText>
        </w:r>
      </w:del>
      <w:ins w:id="47" w:author="Autor">
        <w:r>
          <w:t xml:space="preserve"> </w:t>
        </w:r>
      </w:ins>
      <w:r>
        <w:t>akom naňho bol delegovaný výkon činností RO.</w:t>
      </w:r>
    </w:p>
  </w:footnote>
  <w:footnote w:id="3">
    <w:p w14:paraId="0C41454B" w14:textId="34488C4F" w:rsidR="0044450A" w:rsidRDefault="0044450A" w:rsidP="00DF769D">
      <w:pPr>
        <w:pStyle w:val="Textpoznmkypodiarou"/>
        <w:tabs>
          <w:tab w:val="left" w:pos="284"/>
        </w:tabs>
        <w:ind w:left="284" w:hanging="284"/>
        <w:jc w:val="both"/>
        <w:rPr>
          <w:ins w:id="93" w:author="Autor"/>
        </w:rPr>
      </w:pPr>
      <w:ins w:id="94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  <w:t>V prípade spoločnej administratívnej finančnej kontrole a finančnej kontrole na mieste sa uvedie len kód ŽoP, ktorá je predmetom kontroly, nakoľko tento kód v sebe obsahuje aj kód projektu.</w:t>
        </w:r>
      </w:ins>
    </w:p>
  </w:footnote>
  <w:footnote w:id="4">
    <w:p w14:paraId="0DDDF4F3" w14:textId="212780DD" w:rsidR="0044450A" w:rsidRDefault="0044450A" w:rsidP="00DF769D">
      <w:pPr>
        <w:pStyle w:val="Textpoznmkypodiarou"/>
        <w:ind w:left="284" w:hanging="284"/>
        <w:jc w:val="both"/>
        <w:rPr>
          <w:ins w:id="108" w:author="Autor"/>
        </w:rPr>
      </w:pPr>
      <w:ins w:id="109" w:author="Autor">
        <w:r>
          <w:rPr>
            <w:rStyle w:val="Odkaznapoznmkupodiarou"/>
          </w:rPr>
          <w:footnoteRef/>
        </w:r>
        <w:r>
          <w:t xml:space="preserve">   Dátum prijatia ŽoP sa uvádza len v prípade, ak sa vykonáva administratívna finančná kontrola ŽoP, resp. spoločná administratívna finančná kontrola ŽoP a finančná kontrola na mieste.</w:t>
        </w:r>
      </w:ins>
    </w:p>
  </w:footnote>
  <w:footnote w:id="5">
    <w:p w14:paraId="62FC4543" w14:textId="77777777" w:rsidR="008642FF" w:rsidRPr="00675C58" w:rsidRDefault="00F97E56" w:rsidP="00675C58">
      <w:pPr>
        <w:pStyle w:val="Textpoznmkypodiarou"/>
        <w:tabs>
          <w:tab w:val="left" w:pos="284"/>
        </w:tabs>
        <w:ind w:left="284" w:hanging="284"/>
        <w:jc w:val="both"/>
        <w:rPr>
          <w:del w:id="142" w:author="Autor"/>
        </w:rPr>
      </w:pPr>
      <w:del w:id="143" w:author="Autor">
        <w:r>
          <w:rPr>
            <w:rStyle w:val="Odkaznapoznmkupodiarou"/>
          </w:rPr>
          <w:footnoteRef/>
        </w:r>
        <w:r>
          <w:delText xml:space="preserve"> </w:delText>
        </w:r>
        <w:r>
          <w:tab/>
        </w:r>
        <w:r w:rsidRPr="00675C58">
          <w:delText xml:space="preserve">Uvádzajú sa tu všetky podozrenia zo spáchania trestného činu, priestupku alebo správneho deliktu. </w:delText>
        </w:r>
      </w:del>
    </w:p>
    <w:p w14:paraId="02FA194C" w14:textId="77777777" w:rsidR="008642FF" w:rsidRPr="00675C58" w:rsidRDefault="008642FF" w:rsidP="00675C58">
      <w:pPr>
        <w:pStyle w:val="Textpoznmkypodiarou"/>
        <w:ind w:left="284"/>
        <w:jc w:val="both"/>
        <w:rPr>
          <w:del w:id="144" w:author="Autor"/>
        </w:rPr>
      </w:pPr>
      <w:del w:id="145" w:author="Autor">
        <w:r w:rsidRPr="00675C58">
          <w:delText>RO v poznámke (ak je to vhodné) jednoznačne zadefinuje a popíše spôsob, akým dospel k vyhodnoteniu predmetnej otázky, aby bol zabezpečený dostatočný audit trail.</w:delText>
        </w:r>
      </w:del>
    </w:p>
    <w:p w14:paraId="4FA9390C" w14:textId="77777777" w:rsidR="008642FF" w:rsidRPr="00675C58" w:rsidRDefault="008642FF" w:rsidP="00675C58">
      <w:pPr>
        <w:pStyle w:val="Textpoznmkypodiarou"/>
        <w:ind w:left="284"/>
        <w:jc w:val="both"/>
        <w:rPr>
          <w:del w:id="146" w:author="Autor"/>
        </w:rPr>
      </w:pPr>
      <w:del w:id="147" w:author="Autor">
        <w:r w:rsidRPr="00675C58">
          <w:delText xml:space="preserve">Pri niektorých otázkach nie je vyplnenie poznámky (pokiaľ je odpoveď pozitívna) nevyhnutné (napr. „Sú údaje v ŽoP predloženej cez verejný portál identické s údajmi, ktoré sú uvedené v tlačenej verzii ŽoP?“), pri iných otázkach </w:delText>
        </w:r>
        <w:r w:rsidR="0000314D" w:rsidRPr="00675C58">
          <w:delText xml:space="preserve">sa </w:delText>
        </w:r>
        <w:r w:rsidRPr="00675C58">
          <w:delText>považuje za nevyhnutné popísať, ako k finálnemu vyjadreniu RO dospel (ide napr. o otázk</w:delText>
        </w:r>
        <w:r w:rsidR="00CF0978" w:rsidRPr="00675C58">
          <w:delText>u</w:delText>
        </w:r>
        <w:r w:rsidRPr="00675C58">
          <w:delText>: „</w:delText>
        </w:r>
        <w:r w:rsidR="00CF0978" w:rsidRPr="00675C58">
          <w:delText>Bolo dodržané zníženie oprávnených výdavkov z dôvodu udelenej finančnej opravy?</w:delText>
        </w:r>
        <w:r w:rsidRPr="00675C58">
          <w:delText xml:space="preserve">“). Bez vyplnenia poznámky v takýchto prípadoch nie je možné považovať overenie za dostatočne preukázané. V poznámke je vhodné uviesť vlastné overenie/posúdenie s uvedením dokumentov/informačných zdrojov, na základe ktorých bola predmetná otázka zodpovedaná. </w:delText>
        </w:r>
      </w:del>
    </w:p>
    <w:p w14:paraId="29FE634B" w14:textId="77777777" w:rsidR="00F97E56" w:rsidRDefault="00F97E56" w:rsidP="00675C58">
      <w:pPr>
        <w:pStyle w:val="Textpoznmkypodiarou"/>
        <w:tabs>
          <w:tab w:val="left" w:pos="284"/>
        </w:tabs>
        <w:ind w:left="284" w:hanging="284"/>
        <w:jc w:val="both"/>
        <w:rPr>
          <w:del w:id="148" w:author="Autor"/>
        </w:rPr>
      </w:pPr>
    </w:p>
    <w:p w14:paraId="1F340E3D" w14:textId="77777777" w:rsidR="00F97E56" w:rsidRDefault="00F97E56" w:rsidP="00675C58">
      <w:pPr>
        <w:pStyle w:val="Textpoznmkypodiarou"/>
        <w:tabs>
          <w:tab w:val="left" w:pos="284"/>
        </w:tabs>
        <w:ind w:left="284" w:hanging="284"/>
        <w:jc w:val="both"/>
        <w:rPr>
          <w:del w:id="149" w:author="Autor"/>
        </w:rPr>
      </w:pPr>
    </w:p>
  </w:footnote>
  <w:footnote w:id="6">
    <w:p w14:paraId="3AD0B1E2" w14:textId="111907A3" w:rsidR="0044450A" w:rsidRDefault="0044450A" w:rsidP="00ED0DFA">
      <w:pPr>
        <w:pStyle w:val="Textpoznmkypodiarou"/>
        <w:ind w:left="284" w:hanging="284"/>
        <w:jc w:val="both"/>
        <w:rPr>
          <w:ins w:id="539" w:author="Autor"/>
        </w:rPr>
      </w:pPr>
      <w:ins w:id="540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  <w:t xml:space="preserve">Vyberte tie predmety kontroly, ktoré sú pre danú kontrolu relevantné. Ostatné predmety kontroly ako aj otázky k nim prislúchajúce vypustite. Ak je predmetom kontroly ŽoP a nejedná sa o žiadosť o platbu </w:t>
        </w:r>
        <w:r w:rsidRPr="000526F5">
          <w:t>- poskytnutie zálohovej platby</w:t>
        </w:r>
        <w:r>
          <w:t xml:space="preserve"> alebo žiadosť o platbu - </w:t>
        </w:r>
        <w:r w:rsidRPr="000526F5">
          <w:t>zúčtovanie predfinancovania</w:t>
        </w:r>
        <w:r>
          <w:t>, vyberte predmet kontroly žiadosť o platbu.</w:t>
        </w:r>
      </w:ins>
    </w:p>
  </w:footnote>
  <w:footnote w:id="7">
    <w:p w14:paraId="1910D70E" w14:textId="483A0A47" w:rsidR="0044450A" w:rsidRDefault="0044450A" w:rsidP="009E78ED">
      <w:pPr>
        <w:pStyle w:val="Textpoznmkypodiarou"/>
        <w:tabs>
          <w:tab w:val="left" w:pos="284"/>
        </w:tabs>
        <w:rPr>
          <w:ins w:id="545" w:author="Autor"/>
        </w:rPr>
      </w:pPr>
      <w:ins w:id="546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  <w:t>Povinnosť overiť predmet kontroly minimálne raz počas realizácie projektu.</w:t>
        </w:r>
      </w:ins>
    </w:p>
  </w:footnote>
  <w:footnote w:id="8">
    <w:p w14:paraId="291BED27" w14:textId="77777777" w:rsidR="00F97E56" w:rsidRDefault="00F97E56" w:rsidP="00021824">
      <w:pPr>
        <w:pStyle w:val="Textpoznmkypodiarou"/>
        <w:ind w:left="284" w:hanging="284"/>
        <w:jc w:val="both"/>
        <w:rPr>
          <w:del w:id="963" w:author="Autor"/>
        </w:rPr>
      </w:pPr>
      <w:del w:id="964" w:author="Autor">
        <w:r>
          <w:rPr>
            <w:rStyle w:val="Odkaznapoznmkupodiarou"/>
          </w:rPr>
          <w:footnoteRef/>
        </w:r>
        <w:r>
          <w:delText xml:space="preserve"> </w:delText>
        </w:r>
        <w:r>
          <w:tab/>
          <w:delText xml:space="preserve">Výrok je povinným údajom len v prípade, ak kontrolný zoznam slúži v podmienkach RO/SO ako doklad súvisiaci s finančnou operáciou alebo jej časťou v zmysle § 7 ods. 3 zákona o finančnej kontrole </w:delText>
        </w:r>
        <w:r w:rsidRPr="00D64671">
          <w:delText>(v opačnom prípade je RO oprávnený tento výrok odstrániť alebo uviesť neuplatňuje sa)</w:delText>
        </w:r>
        <w:r>
          <w:delText>. Ak je výrok povinným údajom uvádza sa pri každej osobe osobitne.</w:delText>
        </w:r>
      </w:del>
    </w:p>
  </w:footnote>
  <w:footnote w:id="9">
    <w:p w14:paraId="162976BB" w14:textId="4A50B718" w:rsidR="0044450A" w:rsidRDefault="0044450A" w:rsidP="00DF769D">
      <w:pPr>
        <w:pStyle w:val="Textpoznmkypodiarou"/>
        <w:tabs>
          <w:tab w:val="left" w:pos="284"/>
        </w:tabs>
        <w:ind w:left="284" w:hanging="284"/>
        <w:jc w:val="both"/>
        <w:rPr>
          <w:ins w:id="970" w:author="Autor"/>
        </w:rPr>
      </w:pPr>
      <w:ins w:id="971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  <w:t>Ponechajte len kontrolné otázky k vybranému, resp. k vybraným predmetom kontroly okrem otázok týkajúcich sa podozrenia z podvodu a korupcie. Tie nevypúšťajte! Tie sú súčasťou každého kontrolného zoznamu vytvoreného z tohto vzoru.</w:t>
        </w:r>
        <w:r w:rsidRPr="00921DEB">
          <w:t xml:space="preserve"> </w:t>
        </w:r>
        <w:r>
          <w:t>Jednotlivé kontrolné otázky k vybranému predmetu kontroly nie je možné vypustiť, pokiaľ to v kontrolnej otázke nie je priamo umožnené! Možné je ich len doplniť o ďalšie kontrolné otázky.</w:t>
        </w:r>
      </w:ins>
    </w:p>
  </w:footnote>
  <w:footnote w:id="10">
    <w:p w14:paraId="4EF77D00" w14:textId="77777777" w:rsidR="00F97E56" w:rsidRDefault="00F97E56" w:rsidP="0024400F">
      <w:pPr>
        <w:pStyle w:val="Textpoznmkypodiarou"/>
        <w:ind w:left="284" w:hanging="284"/>
        <w:jc w:val="both"/>
        <w:rPr>
          <w:del w:id="975" w:author="Autor"/>
        </w:rPr>
      </w:pPr>
      <w:del w:id="976" w:author="Autor">
        <w:r>
          <w:rPr>
            <w:rStyle w:val="Odkaznapoznmkupodiarou"/>
          </w:rPr>
          <w:footnoteRef/>
        </w:r>
        <w:r>
          <w:delText xml:space="preserve"> </w:delText>
        </w:r>
        <w:r>
          <w:tab/>
          <w:delText>U</w:delText>
        </w:r>
        <w:r w:rsidRPr="0043575B">
          <w:delText>v</w:delText>
        </w:r>
        <w:r>
          <w:delText>ádza sa</w:delText>
        </w:r>
        <w:r w:rsidRPr="0043575B">
          <w:delText xml:space="preserve"> meno, priezvisko a pozíci</w:delText>
        </w:r>
        <w:r>
          <w:delText>a</w:delText>
        </w:r>
        <w:r w:rsidRPr="0043575B">
          <w:delText xml:space="preserve"> </w:delText>
        </w:r>
        <w:r>
          <w:delText xml:space="preserve">všetkých zamestnancov, ktorí danú kontrolu vykonali okrem štatutárneho orgánu alebo ním určeného </w:delText>
        </w:r>
        <w:r w:rsidRPr="00744A1E">
          <w:delText>vedúceho zamestnanca</w:delText>
        </w:r>
        <w:r>
          <w:delText>.</w:delText>
        </w:r>
        <w:r w:rsidRPr="00743A67">
          <w:delText xml:space="preserve"> </w:delText>
        </w:r>
        <w:r>
          <w:delText>Každý zamestnanec sa uvedie osobitne.</w:delText>
        </w:r>
      </w:del>
    </w:p>
  </w:footnote>
  <w:footnote w:id="11">
    <w:p w14:paraId="0B8E26A7" w14:textId="77777777" w:rsidR="00F97E56" w:rsidRDefault="00F97E56" w:rsidP="0024400F">
      <w:pPr>
        <w:pStyle w:val="Textpoznmkypodiarou"/>
        <w:tabs>
          <w:tab w:val="left" w:pos="284"/>
        </w:tabs>
        <w:jc w:val="both"/>
        <w:rPr>
          <w:del w:id="994" w:author="Autor"/>
        </w:rPr>
      </w:pPr>
      <w:del w:id="995" w:author="Autor">
        <w:r>
          <w:rPr>
            <w:rStyle w:val="Odkaznapoznmkupodiarou"/>
          </w:rPr>
          <w:footnoteRef/>
        </w:r>
        <w:r>
          <w:delText xml:space="preserve"> </w:delText>
        </w:r>
        <w:r>
          <w:tab/>
          <w:delText>U</w:delText>
        </w:r>
        <w:r w:rsidRPr="00744A1E">
          <w:delText>v</w:delText>
        </w:r>
        <w:r>
          <w:delText>ádza sa</w:delText>
        </w:r>
        <w:r w:rsidRPr="00744A1E">
          <w:delText xml:space="preserve"> meno, priezvisko a pozíci</w:delText>
        </w:r>
        <w:r>
          <w:delText>a</w:delText>
        </w:r>
        <w:r w:rsidRPr="00744A1E">
          <w:delText xml:space="preserve"> </w:delText>
        </w:r>
        <w:r>
          <w:delText xml:space="preserve">štatutárneho orgánu alebo ním určeného </w:delText>
        </w:r>
        <w:r w:rsidRPr="00744A1E">
          <w:delText>vedúceho zamestnanca.</w:delText>
        </w:r>
      </w:del>
    </w:p>
  </w:footnote>
  <w:footnote w:id="12">
    <w:p w14:paraId="5787861B" w14:textId="77777777" w:rsidR="00F97E56" w:rsidRDefault="00F97E56" w:rsidP="00675C58">
      <w:pPr>
        <w:pStyle w:val="Textpoznmkypodiarou"/>
        <w:tabs>
          <w:tab w:val="left" w:pos="284"/>
        </w:tabs>
        <w:ind w:left="284" w:hanging="284"/>
        <w:jc w:val="both"/>
        <w:rPr>
          <w:del w:id="1015" w:author="Autor"/>
        </w:rPr>
      </w:pPr>
      <w:del w:id="1016" w:author="Autor">
        <w:r>
          <w:rPr>
            <w:rStyle w:val="Odkaznapoznmkupodiarou"/>
          </w:rPr>
          <w:footnoteRef/>
        </w:r>
        <w:r>
          <w:delText xml:space="preserve"> </w:delText>
        </w:r>
        <w:r>
          <w:tab/>
        </w:r>
        <w:r w:rsidRPr="006852E9">
          <w:delText>K</w:delText>
        </w:r>
        <w:r>
          <w:delText>ontrolný zoznam sa vyhotovuje</w:delText>
        </w:r>
        <w:r w:rsidRPr="006852E9">
          <w:delText xml:space="preserve"> pri kontrole projektu vykonanej formou administratívnej </w:delText>
        </w:r>
        <w:r>
          <w:delText xml:space="preserve">finančnej </w:delText>
        </w:r>
        <w:r w:rsidRPr="006852E9">
          <w:delText>ko</w:delText>
        </w:r>
        <w:r>
          <w:delText>ntroly ŽoP pred jej preplatením. Vo vzore  sú používané skratky a pojmy zavedené v Systéme riadenia európskych štrukturálnych a investičných fondov. Všetky ustanovenia vzoru, ktoré sa vzťahujú na RO, sa rovnako aplikujú aj na  SO v rozsahu, v akom naňho bol delegovaný výkon činností RO.</w:delText>
        </w:r>
      </w:del>
    </w:p>
  </w:footnote>
  <w:footnote w:id="13">
    <w:p w14:paraId="0530ACAD" w14:textId="77777777" w:rsidR="00F97E56" w:rsidRDefault="00F97E56" w:rsidP="00FE54D3">
      <w:pPr>
        <w:pStyle w:val="Textpoznmkypodiarou"/>
        <w:ind w:left="284" w:hanging="284"/>
        <w:jc w:val="both"/>
        <w:rPr>
          <w:del w:id="1253" w:author="Autor"/>
        </w:rPr>
      </w:pPr>
      <w:del w:id="1254" w:author="Autor">
        <w:r>
          <w:rPr>
            <w:rStyle w:val="Odkaznapoznmkupodiarou"/>
          </w:rPr>
          <w:footnoteRef/>
        </w:r>
        <w:r>
          <w:delText xml:space="preserve"> </w:delText>
        </w:r>
        <w:r>
          <w:tab/>
          <w:delText xml:space="preserve">Výrok je povinným údajom len v prípade, ak kontrolný zoznam slúži v podmienkach RO/SO ako doklad súvisiaci s finančnou operáciou alebo jej časťou v zmysle § 7 ods. 3 zákona o finančnej kontrole </w:delText>
        </w:r>
        <w:r w:rsidRPr="00395AF5">
          <w:delText>(v opačnom prípade je RO oprávnený tento výrok odstrániť alebo uviesť neuplatňuje sa)</w:delText>
        </w:r>
        <w:r>
          <w:delText>. Ak je výrok povinným údajom, uvádza sa pri každej osobe osobitne.</w:delText>
        </w:r>
      </w:del>
    </w:p>
  </w:footnote>
  <w:footnote w:id="14">
    <w:p w14:paraId="375D2DC8" w14:textId="77777777" w:rsidR="00F97E56" w:rsidRDefault="00F97E56" w:rsidP="0024400F">
      <w:pPr>
        <w:pStyle w:val="Textpoznmkypodiarou"/>
        <w:ind w:left="284" w:hanging="284"/>
        <w:jc w:val="both"/>
        <w:rPr>
          <w:del w:id="1259" w:author="Autor"/>
        </w:rPr>
      </w:pPr>
      <w:del w:id="1260" w:author="Autor">
        <w:r>
          <w:rPr>
            <w:rStyle w:val="Odkaznapoznmkupodiarou"/>
          </w:rPr>
          <w:footnoteRef/>
        </w:r>
        <w:r>
          <w:delText xml:space="preserve"> </w:delText>
        </w:r>
        <w:r>
          <w:tab/>
          <w:delText>U</w:delText>
        </w:r>
        <w:r w:rsidRPr="0043575B">
          <w:delText>v</w:delText>
        </w:r>
        <w:r>
          <w:delText>ádza sa</w:delText>
        </w:r>
        <w:r w:rsidRPr="0043575B">
          <w:delText xml:space="preserve"> meno, priezvisko a pozíci</w:delText>
        </w:r>
        <w:r>
          <w:delText>a</w:delText>
        </w:r>
        <w:r w:rsidRPr="0043575B">
          <w:delText xml:space="preserve"> </w:delText>
        </w:r>
        <w:r>
          <w:delText xml:space="preserve">všetkých zamestnancov, ktorí danú kontrolu vykonali okrem štatutárneho orgánu alebo ním určeného </w:delText>
        </w:r>
        <w:r w:rsidRPr="00744A1E">
          <w:delText>vedúceho zamestnanca</w:delText>
        </w:r>
        <w:r>
          <w:delText>.</w:delText>
        </w:r>
        <w:r w:rsidRPr="00743A67">
          <w:delText xml:space="preserve"> </w:delText>
        </w:r>
        <w:r>
          <w:delText>Každý zamestnanec sa uvedie osobitne.</w:delText>
        </w:r>
      </w:del>
    </w:p>
  </w:footnote>
  <w:footnote w:id="15">
    <w:p w14:paraId="0CB22FB2" w14:textId="77777777" w:rsidR="00F97E56" w:rsidRDefault="00F97E56" w:rsidP="0024400F">
      <w:pPr>
        <w:pStyle w:val="Textpoznmkypodiarou"/>
        <w:ind w:left="284" w:hanging="284"/>
        <w:jc w:val="both"/>
        <w:rPr>
          <w:del w:id="1278" w:author="Autor"/>
        </w:rPr>
      </w:pPr>
      <w:del w:id="1279" w:author="Autor">
        <w:r>
          <w:rPr>
            <w:rStyle w:val="Odkaznapoznmkupodiarou"/>
          </w:rPr>
          <w:footnoteRef/>
        </w:r>
        <w:r>
          <w:delText xml:space="preserve"> </w:delText>
        </w:r>
        <w:r>
          <w:tab/>
          <w:delText>Uvádza sa</w:delText>
        </w:r>
        <w:r w:rsidRPr="00744A1E">
          <w:delText xml:space="preserve"> meno, priezvisko a pozíci</w:delText>
        </w:r>
        <w:r>
          <w:delText>a</w:delText>
        </w:r>
        <w:r w:rsidRPr="00744A1E">
          <w:delText xml:space="preserve"> </w:delText>
        </w:r>
        <w:r>
          <w:delText xml:space="preserve">štatutárneho orgánu alebo ním určeného </w:delText>
        </w:r>
        <w:r w:rsidRPr="00744A1E">
          <w:delText>vedúceho zamestnanca.</w:delText>
        </w:r>
      </w:del>
    </w:p>
  </w:footnote>
  <w:footnote w:id="16">
    <w:p w14:paraId="2ADC7191" w14:textId="77777777" w:rsidR="00F97E56" w:rsidRDefault="00F97E56" w:rsidP="00866D42">
      <w:pPr>
        <w:pStyle w:val="Textpoznmkypodiarou"/>
        <w:ind w:left="284" w:hanging="284"/>
        <w:rPr>
          <w:del w:id="1297" w:author="Autor"/>
        </w:rPr>
      </w:pPr>
      <w:del w:id="1298" w:author="Autor">
        <w:r>
          <w:rPr>
            <w:rStyle w:val="Odkaznapoznmkupodiarou"/>
          </w:rPr>
          <w:footnoteRef/>
        </w:r>
        <w:r>
          <w:delText xml:space="preserve"> </w:delText>
        </w:r>
        <w:r>
          <w:tab/>
          <w:delText>Kontrolný zoznam sa povinne vyhotovuje pri kontrole projektu vykonanej formou</w:delText>
        </w:r>
        <w:r w:rsidRPr="006852E9">
          <w:delText xml:space="preserve"> administratívnej </w:delText>
        </w:r>
        <w:r>
          <w:delText xml:space="preserve">finančnej </w:delText>
        </w:r>
        <w:r w:rsidRPr="006852E9">
          <w:delText>kontroly ŽoP pred jej zúčtovaním</w:delText>
        </w:r>
        <w:r>
          <w:delText>. Vo vzore  sú používané skratky a pojmy zavedené v Systéme riadenia európskych štrukturálnych a investičných fondov. Všetky ustanovenia vzoru, ktoré sa vzťahujú na RO, sa rovnako aplikujú aj na  SO v rozsahu, v akom naňho bol delegovaný výkon činností RO.</w:delText>
        </w:r>
      </w:del>
    </w:p>
  </w:footnote>
  <w:footnote w:id="17">
    <w:p w14:paraId="65FDA077" w14:textId="77777777" w:rsidR="00F97E56" w:rsidRDefault="00F97E56" w:rsidP="00FE54D3">
      <w:pPr>
        <w:pStyle w:val="Textpoznmkypodiarou"/>
        <w:ind w:left="284" w:hanging="284"/>
        <w:jc w:val="both"/>
        <w:rPr>
          <w:del w:id="1553" w:author="Autor"/>
        </w:rPr>
      </w:pPr>
      <w:del w:id="1554" w:author="Autor">
        <w:r>
          <w:rPr>
            <w:rStyle w:val="Odkaznapoznmkupodiarou"/>
          </w:rPr>
          <w:footnoteRef/>
        </w:r>
        <w:r>
          <w:delText xml:space="preserve"> </w:delText>
        </w:r>
        <w:r>
          <w:tab/>
          <w:delText xml:space="preserve">Výrok je povinným údajom len v prípade, ak kontrolný zoznam slúži v podmienkach RO/SO ako doklad súvisiaci s finančnou operáciou alebo jej časťou v zmysle § 7 ods. 3 zákona o finančnej kontrole </w:delText>
        </w:r>
        <w:r w:rsidRPr="00395AF5">
          <w:delText>(v opačnom prípade je RO oprávnený tento výrok odstrániť alebo uviesť neuplatňuje sa)</w:delText>
        </w:r>
        <w:r>
          <w:delText>. Ak je výrok povinným údajom, uvádza sa pri každej osobe osobitne.</w:delText>
        </w:r>
      </w:del>
    </w:p>
  </w:footnote>
  <w:footnote w:id="18">
    <w:p w14:paraId="4E01D86F" w14:textId="77777777" w:rsidR="00F97E56" w:rsidRDefault="00F97E56" w:rsidP="0024400F">
      <w:pPr>
        <w:pStyle w:val="Textpoznmkypodiarou"/>
        <w:ind w:left="284" w:hanging="284"/>
        <w:jc w:val="both"/>
        <w:rPr>
          <w:del w:id="1559" w:author="Autor"/>
        </w:rPr>
      </w:pPr>
      <w:del w:id="1560" w:author="Autor">
        <w:r>
          <w:rPr>
            <w:rStyle w:val="Odkaznapoznmkupodiarou"/>
          </w:rPr>
          <w:footnoteRef/>
        </w:r>
        <w:r>
          <w:delText xml:space="preserve"> </w:delText>
        </w:r>
        <w:r>
          <w:tab/>
          <w:delText xml:space="preserve">Uvádza sa </w:delText>
        </w:r>
        <w:r w:rsidRPr="0043575B">
          <w:delText xml:space="preserve"> meno, priezvisko a pozíci</w:delText>
        </w:r>
        <w:r>
          <w:delText>a</w:delText>
        </w:r>
        <w:r w:rsidRPr="0043575B">
          <w:delText xml:space="preserve"> </w:delText>
        </w:r>
        <w:r>
          <w:delText xml:space="preserve">všetkých zamestnancov, ktorí danú kontrolu vykonali okrem štatutárneho orgánu alebo ním určeného </w:delText>
        </w:r>
        <w:r w:rsidRPr="00744A1E">
          <w:delText>vedúceho zamestnanca</w:delText>
        </w:r>
        <w:r>
          <w:delText>.</w:delText>
        </w:r>
        <w:r w:rsidRPr="00743A67">
          <w:delText xml:space="preserve"> </w:delText>
        </w:r>
        <w:r>
          <w:delText>Každý zamestnanec sa uvedie osobitne.</w:delText>
        </w:r>
      </w:del>
    </w:p>
  </w:footnote>
  <w:footnote w:id="19">
    <w:p w14:paraId="37D9070C" w14:textId="77777777" w:rsidR="00F97E56" w:rsidRDefault="00F97E56" w:rsidP="0024400F">
      <w:pPr>
        <w:pStyle w:val="Textpoznmkypodiarou"/>
        <w:ind w:left="284" w:hanging="284"/>
        <w:jc w:val="both"/>
        <w:rPr>
          <w:del w:id="1578" w:author="Autor"/>
        </w:rPr>
      </w:pPr>
      <w:del w:id="1579" w:author="Autor">
        <w:r>
          <w:rPr>
            <w:rStyle w:val="Odkaznapoznmkupodiarou"/>
          </w:rPr>
          <w:footnoteRef/>
        </w:r>
        <w:r>
          <w:delText xml:space="preserve"> </w:delText>
        </w:r>
        <w:r>
          <w:tab/>
          <w:delText>Uvádza sa</w:delText>
        </w:r>
        <w:r w:rsidRPr="00744A1E">
          <w:delText xml:space="preserve"> meno, priezvisko a pozíci</w:delText>
        </w:r>
        <w:r>
          <w:delText>a</w:delText>
        </w:r>
        <w:r w:rsidRPr="00744A1E">
          <w:delText xml:space="preserve"> </w:delText>
        </w:r>
        <w:r>
          <w:delText xml:space="preserve">štatutárneho orgánu alebo ním určeného </w:delText>
        </w:r>
        <w:r w:rsidRPr="00744A1E">
          <w:delText>vedúceho zamestnanca.</w:delText>
        </w:r>
      </w:del>
    </w:p>
  </w:footnote>
  <w:footnote w:id="20">
    <w:p w14:paraId="1BF02058" w14:textId="77777777" w:rsidR="00F97E56" w:rsidRDefault="00F97E56" w:rsidP="00866D42">
      <w:pPr>
        <w:pStyle w:val="Textpoznmkypodiarou"/>
        <w:ind w:left="284" w:hanging="284"/>
        <w:jc w:val="both"/>
        <w:rPr>
          <w:del w:id="1600" w:author="Autor"/>
        </w:rPr>
      </w:pPr>
      <w:del w:id="1601" w:author="Autor">
        <w:r>
          <w:rPr>
            <w:rStyle w:val="Odkaznapoznmkupodiarou"/>
          </w:rPr>
          <w:footnoteRef/>
        </w:r>
        <w:r>
          <w:delText xml:space="preserve"> </w:delText>
        </w:r>
        <w:r>
          <w:tab/>
          <w:delText xml:space="preserve">Kontrolný zoznam sa povinne vyhotovuje pri všetkých formách kontroly projektu okrem kontroly projektu vykonanej </w:delText>
        </w:r>
        <w:r w:rsidRPr="00E01EB8">
          <w:delText>formou administratívnej</w:delText>
        </w:r>
        <w:r w:rsidRPr="007A13BD">
          <w:delText xml:space="preserve"> finančnej</w:delText>
        </w:r>
        <w:r w:rsidRPr="00E01EB8">
          <w:delText xml:space="preserve"> kontroly ŽoP pred jej</w:delText>
        </w:r>
        <w:r>
          <w:delText xml:space="preserve"> preplatením/zúčtovaním (pre ktoré sa prioritne vypĺňa KZ 1- KZ 3), ak sa nejedná o spoločnú administratívnu finančnú kontrolu ŽoP a finančnú kontrolu na mieste.</w:delText>
        </w:r>
        <w:r w:rsidRPr="00866D42">
          <w:delText xml:space="preserve"> </w:delText>
        </w:r>
        <w:r>
          <w:delText>Vo vzore  sú používané skratky a pojmy zavedené v Systéme riadenia európskych štrukturálnych a investičných fondov. Všetky ustanovenia vzoru, ktoré sa vzťahujú na RO, sa rovnako aplikujú aj na  SO v rozsahu, v akom naňho bol delegovaný výkon činností RO.</w:delText>
        </w:r>
      </w:del>
    </w:p>
  </w:footnote>
  <w:footnote w:id="21">
    <w:p w14:paraId="6615804C" w14:textId="77777777" w:rsidR="00F97E56" w:rsidRDefault="00F97E56" w:rsidP="00675C58">
      <w:pPr>
        <w:pStyle w:val="Textpoznmkypodiarou"/>
        <w:ind w:left="284" w:hanging="284"/>
        <w:jc w:val="both"/>
        <w:rPr>
          <w:del w:id="1621" w:author="Autor"/>
        </w:rPr>
      </w:pPr>
      <w:del w:id="1622" w:author="Autor">
        <w:r>
          <w:rPr>
            <w:rStyle w:val="Odkaznapoznmkupodiarou"/>
          </w:rPr>
          <w:footnoteRef/>
        </w:r>
        <w:r>
          <w:delText xml:space="preserve"> </w:delText>
        </w:r>
        <w:r>
          <w:tab/>
          <w:delText xml:space="preserve">Táto časť sa vypĺňa  iba v prípade kontroly ŽoP po jej preplatení/zúčtovaní, </w:delText>
        </w:r>
        <w:r w:rsidRPr="002A3906">
          <w:delText xml:space="preserve">alebo v prípade, že kontrola je vykonávaná súčasne vo forme </w:delText>
        </w:r>
        <w:r>
          <w:delText>a</w:delText>
        </w:r>
        <w:r w:rsidRPr="002A3906">
          <w:delText>dministratívnej finančnej kontroly a finančnej kontrol</w:delText>
        </w:r>
        <w:r>
          <w:delText>y</w:delText>
        </w:r>
        <w:r w:rsidRPr="002A3906">
          <w:delText xml:space="preserve"> na mieste.</w:delText>
        </w:r>
      </w:del>
    </w:p>
  </w:footnote>
  <w:footnote w:id="22">
    <w:p w14:paraId="61E7C384" w14:textId="77777777" w:rsidR="00F97E56" w:rsidRDefault="00F97E56" w:rsidP="0024400F">
      <w:pPr>
        <w:pStyle w:val="Textpoznmkypodiarou"/>
        <w:ind w:left="284" w:hanging="284"/>
        <w:rPr>
          <w:del w:id="1667" w:author="Autor"/>
        </w:rPr>
      </w:pPr>
      <w:del w:id="1668" w:author="Autor">
        <w:r>
          <w:rPr>
            <w:rStyle w:val="Odkaznapoznmkupodiarou"/>
          </w:rPr>
          <w:footnoteRef/>
        </w:r>
        <w:r>
          <w:delText xml:space="preserve"> </w:delText>
        </w:r>
        <w:r>
          <w:tab/>
          <w:delText>Ponechať relevantné.</w:delText>
        </w:r>
      </w:del>
    </w:p>
  </w:footnote>
  <w:footnote w:id="23">
    <w:p w14:paraId="13448BFA" w14:textId="77777777" w:rsidR="00F97E56" w:rsidRDefault="00F97E56" w:rsidP="00675C58">
      <w:pPr>
        <w:pStyle w:val="Textpoznmkypodiarou"/>
        <w:ind w:left="284" w:hanging="284"/>
        <w:jc w:val="both"/>
        <w:rPr>
          <w:del w:id="1673" w:author="Autor"/>
        </w:rPr>
      </w:pPr>
      <w:del w:id="1674" w:author="Autor">
        <w:r>
          <w:rPr>
            <w:rStyle w:val="Odkaznapoznmkupodiarou"/>
          </w:rPr>
          <w:footnoteRef/>
        </w:r>
        <w:r>
          <w:delText xml:space="preserve"> </w:delText>
        </w:r>
        <w:r>
          <w:tab/>
          <w:delText>P</w:delText>
        </w:r>
        <w:r w:rsidRPr="00A01CEC">
          <w:delText>redmet kontrol</w:delText>
        </w:r>
        <w:r>
          <w:delText>y si je možné voliť</w:delText>
        </w:r>
        <w:r w:rsidRPr="00A01CEC">
          <w:delText xml:space="preserve"> </w:delText>
        </w:r>
        <w:r>
          <w:delText>l</w:delText>
        </w:r>
        <w:r w:rsidRPr="00A01CEC">
          <w:delText xml:space="preserve">en v prípade, ak je kontrola vykonávaná formou </w:delText>
        </w:r>
        <w:r>
          <w:delText xml:space="preserve">finančnej </w:delText>
        </w:r>
        <w:r w:rsidRPr="00A01CEC">
          <w:delText>kontroly na mieste.</w:delText>
        </w:r>
      </w:del>
    </w:p>
  </w:footnote>
  <w:footnote w:id="24">
    <w:p w14:paraId="47BAB44F" w14:textId="77777777" w:rsidR="00F97E56" w:rsidRDefault="00F97E56" w:rsidP="0024400F">
      <w:pPr>
        <w:pStyle w:val="Textpoznmkypodiarou"/>
        <w:ind w:left="284" w:hanging="284"/>
        <w:rPr>
          <w:del w:id="1727" w:author="Autor"/>
        </w:rPr>
      </w:pPr>
      <w:del w:id="1728" w:author="Autor">
        <w:r>
          <w:rPr>
            <w:rStyle w:val="Odkaznapoznmkupodiarou"/>
          </w:rPr>
          <w:footnoteRef/>
        </w:r>
        <w:r>
          <w:delText xml:space="preserve"> </w:delText>
        </w:r>
        <w:r>
          <w:tab/>
          <w:delText>P</w:delText>
        </w:r>
        <w:r w:rsidRPr="00FC28EE">
          <w:delText>redmet kontroly</w:delText>
        </w:r>
        <w:r>
          <w:delText xml:space="preserve"> si je možné voliť</w:delText>
        </w:r>
        <w:r w:rsidRPr="00FC28EE">
          <w:delText xml:space="preserve"> len v prípade, ak je kontrola vykonávaná formou </w:delText>
        </w:r>
        <w:r>
          <w:delText xml:space="preserve">finančnej </w:delText>
        </w:r>
        <w:r w:rsidRPr="00FC28EE">
          <w:delText>kontroly na mieste.</w:delText>
        </w:r>
      </w:del>
    </w:p>
  </w:footnote>
  <w:footnote w:id="25">
    <w:p w14:paraId="60A42745" w14:textId="77777777" w:rsidR="00F97E56" w:rsidRDefault="00F97E56">
      <w:pPr>
        <w:pStyle w:val="Textpoznmkypodiarou"/>
        <w:rPr>
          <w:del w:id="1735" w:author="Autor"/>
        </w:rPr>
      </w:pPr>
      <w:del w:id="1736" w:author="Autor">
        <w:r>
          <w:rPr>
            <w:rStyle w:val="Odkaznapoznmkupodiarou"/>
          </w:rPr>
          <w:footnoteRef/>
        </w:r>
        <w:r>
          <w:delText xml:space="preserve">   U</w:delText>
        </w:r>
        <w:r w:rsidRPr="0024400F">
          <w:delText xml:space="preserve">viesť konkrétny </w:delText>
        </w:r>
        <w:r>
          <w:delText>„</w:delText>
        </w:r>
        <w:r w:rsidRPr="0024400F">
          <w:delText xml:space="preserve">iný predmet </w:delText>
        </w:r>
        <w:r w:rsidRPr="00E610D1">
          <w:delText>kontroly“ určený RO/SO</w:delText>
        </w:r>
      </w:del>
    </w:p>
  </w:footnote>
  <w:footnote w:id="26">
    <w:p w14:paraId="1483637A" w14:textId="77777777" w:rsidR="00F97E56" w:rsidRDefault="00F97E56" w:rsidP="0024400F">
      <w:pPr>
        <w:pStyle w:val="Textpoznmkypodiarou"/>
        <w:tabs>
          <w:tab w:val="left" w:pos="284"/>
        </w:tabs>
        <w:rPr>
          <w:del w:id="1740" w:author="Autor"/>
        </w:rPr>
      </w:pPr>
      <w:del w:id="1741" w:author="Autor">
        <w:r>
          <w:rPr>
            <w:rStyle w:val="Odkaznapoznmkupodiarou"/>
          </w:rPr>
          <w:footnoteRef/>
        </w:r>
        <w:r>
          <w:delText xml:space="preserve"> </w:delText>
        </w:r>
        <w:r>
          <w:tab/>
          <w:delText>Ponechať relevantné.</w:delText>
        </w:r>
      </w:del>
    </w:p>
  </w:footnote>
  <w:footnote w:id="27">
    <w:p w14:paraId="012E141D" w14:textId="2BA7885D" w:rsidR="0044450A" w:rsidRDefault="0044450A" w:rsidP="00CD46B5">
      <w:pPr>
        <w:pStyle w:val="Textpoznmkypodiarou"/>
        <w:ind w:left="284" w:hanging="284"/>
        <w:jc w:val="both"/>
        <w:rPr>
          <w:ins w:id="1747" w:author="Autor"/>
        </w:rPr>
      </w:pPr>
      <w:ins w:id="1748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  <w:t xml:space="preserve">V poznámke sa uvádza </w:t>
        </w:r>
        <w:r w:rsidRPr="00675C58">
          <w:t xml:space="preserve">spôsob, akým </w:t>
        </w:r>
        <w:r>
          <w:t xml:space="preserve">RO </w:t>
        </w:r>
        <w:r w:rsidRPr="00675C58">
          <w:t xml:space="preserve">dospel k vyhodnoteniu predmetnej otázky, aby bol zabezpečený dostatočný </w:t>
        </w:r>
        <w:r w:rsidRPr="002C3A23">
          <w:t xml:space="preserve">audit trail. </w:t>
        </w:r>
        <w:r>
          <w:t xml:space="preserve">Uvádza sa tu </w:t>
        </w:r>
        <w:r w:rsidRPr="00DF769D">
          <w:t>vlastné overenie/posúdenie s</w:t>
        </w:r>
        <w:r>
          <w:t xml:space="preserve"> odkazom na </w:t>
        </w:r>
        <w:r w:rsidRPr="00CD46B5">
          <w:t>konkrétne dokumenty s ich jednoznačnou identifikáciou (napr. názov, kód ITMS2014+, dátum vypracovania)</w:t>
        </w:r>
        <w:r>
          <w:t xml:space="preserve">, resp. </w:t>
        </w:r>
        <w:r w:rsidRPr="00DF769D">
          <w:t>informačn</w:t>
        </w:r>
        <w:r>
          <w:t>é</w:t>
        </w:r>
        <w:r w:rsidRPr="00DF769D">
          <w:t xml:space="preserve"> zdroj</w:t>
        </w:r>
        <w:r>
          <w:t>e</w:t>
        </w:r>
        <w:r w:rsidRPr="00DF769D">
          <w:t>, na základe ktorých bola predmetná otázka zodpovedaná.</w:t>
        </w:r>
        <w:r w:rsidRPr="002C3A23">
          <w:t xml:space="preserve"> </w:t>
        </w:r>
        <w:r>
          <w:t>Ak je s</w:t>
        </w:r>
        <w:r w:rsidRPr="002C3A23">
          <w:t xml:space="preserve">pôsob overenia </w:t>
        </w:r>
        <w:r>
          <w:t xml:space="preserve">uvedený </w:t>
        </w:r>
        <w:r w:rsidRPr="002C3A23">
          <w:t xml:space="preserve">v návrhu (čiastkovej) správy/(čiastkovej) </w:t>
        </w:r>
        <w:r>
          <w:t>správe z kontroly, pri kontrolnej otázke naň postačuje uviesť len odkaz.</w:t>
        </w:r>
      </w:ins>
    </w:p>
  </w:footnote>
  <w:footnote w:id="28">
    <w:p w14:paraId="2859D0B2" w14:textId="79C230FA" w:rsidR="0044450A" w:rsidRDefault="0044450A" w:rsidP="0024400F">
      <w:pPr>
        <w:pStyle w:val="Textpoznmkypodiarou"/>
        <w:tabs>
          <w:tab w:val="left" w:pos="284"/>
        </w:tabs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  <w:t>Overuje sa len formou finančnej kontroly na mieste</w:t>
      </w:r>
    </w:p>
  </w:footnote>
  <w:footnote w:id="29">
    <w:p w14:paraId="438BF664" w14:textId="30B092A0" w:rsidR="0044450A" w:rsidRDefault="0044450A" w:rsidP="00353FA4">
      <w:pPr>
        <w:pStyle w:val="Textpoznmkypodiarou"/>
        <w:ind w:left="284" w:hanging="284"/>
        <w:rPr>
          <w:ins w:id="1938" w:author="Autor"/>
        </w:rPr>
      </w:pPr>
      <w:ins w:id="1939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  <w:t>Otázka je relevantná a ú</w:t>
        </w:r>
        <w:r w:rsidRPr="00DF769D">
          <w:t>daj</w:t>
        </w:r>
        <w:r>
          <w:t>e</w:t>
        </w:r>
        <w:r w:rsidRPr="00DF769D">
          <w:t xml:space="preserve"> sa kontroluj</w:t>
        </w:r>
        <w:r>
          <w:t>ú</w:t>
        </w:r>
        <w:r w:rsidRPr="00DF769D">
          <w:t xml:space="preserve"> len pri prvej ŽoP, resp. pri prvej ŽoP po vykonanej zmene. </w:t>
        </w:r>
        <w:r w:rsidRPr="00F00D53">
          <w:t>V ostatných prípadoch sa zaškrtne „netýka sa</w:t>
        </w:r>
        <w:r>
          <w:t>.“</w:t>
        </w:r>
      </w:ins>
    </w:p>
  </w:footnote>
  <w:footnote w:id="30">
    <w:p w14:paraId="18A80592" w14:textId="77777777" w:rsidR="0044450A" w:rsidRDefault="0044450A" w:rsidP="0024400F">
      <w:pPr>
        <w:pStyle w:val="Textpoznmkypodiarou"/>
        <w:tabs>
          <w:tab w:val="left" w:pos="284"/>
        </w:tabs>
        <w:rPr>
          <w:ins w:id="2226" w:author="Autor"/>
        </w:rPr>
      </w:pPr>
      <w:ins w:id="2227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  <w:t>V čase potreby aktivity/aktivít projektu.</w:t>
        </w:r>
      </w:ins>
    </w:p>
  </w:footnote>
  <w:footnote w:id="31">
    <w:p w14:paraId="00EA81C4" w14:textId="77777777" w:rsidR="0044450A" w:rsidRDefault="0044450A" w:rsidP="0024400F">
      <w:pPr>
        <w:pStyle w:val="Textpoznmkypodiarou"/>
        <w:tabs>
          <w:tab w:val="left" w:pos="284"/>
        </w:tabs>
        <w:rPr>
          <w:ins w:id="2228" w:author="Autor"/>
        </w:rPr>
      </w:pPr>
      <w:ins w:id="2229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  <w:t>V množstve nevyhnutom pre potrebu zrealizovania aktivity/aktivít projektu.</w:t>
        </w:r>
      </w:ins>
    </w:p>
  </w:footnote>
  <w:footnote w:id="32">
    <w:p w14:paraId="3F80F9DF" w14:textId="77777777" w:rsidR="0044450A" w:rsidRDefault="0044450A" w:rsidP="0024400F">
      <w:pPr>
        <w:pStyle w:val="Textpoznmkypodiarou"/>
        <w:tabs>
          <w:tab w:val="left" w:pos="284"/>
        </w:tabs>
        <w:rPr>
          <w:ins w:id="2230" w:author="Autor"/>
        </w:rPr>
      </w:pPr>
      <w:ins w:id="2231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  <w:t>V kvalite nevyhnutnej pre úspešné zrealizovanie aktivity/aktivít projektu, resp. užívanie výsledkov projektu.</w:t>
        </w:r>
      </w:ins>
    </w:p>
  </w:footnote>
  <w:footnote w:id="33">
    <w:p w14:paraId="593AD100" w14:textId="77777777" w:rsidR="00F97E56" w:rsidRDefault="00F97E56" w:rsidP="0024400F">
      <w:pPr>
        <w:pStyle w:val="Textpoznmkypodiarou"/>
        <w:tabs>
          <w:tab w:val="left" w:pos="284"/>
        </w:tabs>
        <w:rPr>
          <w:del w:id="2266" w:author="Autor"/>
        </w:rPr>
      </w:pPr>
      <w:del w:id="2267" w:author="Autor">
        <w:r>
          <w:rPr>
            <w:rStyle w:val="Odkaznapoznmkupodiarou"/>
          </w:rPr>
          <w:footnoteRef/>
        </w:r>
        <w:r>
          <w:delText xml:space="preserve"> </w:delText>
        </w:r>
        <w:r>
          <w:tab/>
          <w:delText>V čase potreby aktivity/aktivít projektu.</w:delText>
        </w:r>
      </w:del>
    </w:p>
  </w:footnote>
  <w:footnote w:id="34">
    <w:p w14:paraId="4070C57E" w14:textId="77777777" w:rsidR="00F97E56" w:rsidRDefault="00F97E56" w:rsidP="0024400F">
      <w:pPr>
        <w:pStyle w:val="Textpoznmkypodiarou"/>
        <w:tabs>
          <w:tab w:val="left" w:pos="284"/>
        </w:tabs>
        <w:rPr>
          <w:del w:id="2268" w:author="Autor"/>
        </w:rPr>
      </w:pPr>
      <w:del w:id="2269" w:author="Autor">
        <w:r>
          <w:rPr>
            <w:rStyle w:val="Odkaznapoznmkupodiarou"/>
          </w:rPr>
          <w:footnoteRef/>
        </w:r>
        <w:r>
          <w:delText xml:space="preserve"> </w:delText>
        </w:r>
        <w:r>
          <w:tab/>
          <w:delText>V množstve nevyhnutom pre potrebu zrealizovania aktivity/aktivít projektu.</w:delText>
        </w:r>
      </w:del>
    </w:p>
  </w:footnote>
  <w:footnote w:id="35">
    <w:p w14:paraId="41553A1B" w14:textId="77777777" w:rsidR="00F97E56" w:rsidRDefault="00F97E56" w:rsidP="0024400F">
      <w:pPr>
        <w:pStyle w:val="Textpoznmkypodiarou"/>
        <w:tabs>
          <w:tab w:val="left" w:pos="284"/>
        </w:tabs>
        <w:rPr>
          <w:del w:id="2270" w:author="Autor"/>
        </w:rPr>
      </w:pPr>
      <w:del w:id="2271" w:author="Autor">
        <w:r>
          <w:rPr>
            <w:rStyle w:val="Odkaznapoznmkupodiarou"/>
          </w:rPr>
          <w:footnoteRef/>
        </w:r>
        <w:r>
          <w:delText xml:space="preserve"> </w:delText>
        </w:r>
        <w:r>
          <w:tab/>
          <w:delText>V kvalite nevyhnutnej pre úspešné zrealizovanie aktivity/aktivít projektu, resp. užívanie výsledkov projektu.</w:delText>
        </w:r>
      </w:del>
    </w:p>
  </w:footnote>
  <w:footnote w:id="36">
    <w:p w14:paraId="32CD0C13" w14:textId="1BD49D87" w:rsidR="0044450A" w:rsidRDefault="0044450A" w:rsidP="0057532A">
      <w:pPr>
        <w:pStyle w:val="Textpoznmkypodiarou"/>
        <w:jc w:val="both"/>
        <w:rPr>
          <w:ins w:id="2574" w:author="Autor"/>
        </w:rPr>
      </w:pPr>
      <w:ins w:id="2575" w:author="Autor">
        <w:r>
          <w:rPr>
            <w:rStyle w:val="Odkaznapoznmkupodiarou"/>
          </w:rPr>
          <w:footnoteRef/>
        </w:r>
        <w:r>
          <w:t xml:space="preserve"> </w:t>
        </w:r>
        <w:r>
          <w:rPr>
            <w:bCs/>
            <w:color w:val="000000"/>
          </w:rPr>
          <w:t xml:space="preserve">V </w:t>
        </w:r>
        <w:r w:rsidRPr="00F2125A">
          <w:rPr>
            <w:bCs/>
            <w:color w:val="000000"/>
          </w:rPr>
          <w:t>prípade, že v z</w:t>
        </w:r>
        <w:r>
          <w:rPr>
            <w:bCs/>
            <w:color w:val="000000"/>
          </w:rPr>
          <w:t>my</w:t>
        </w:r>
        <w:r w:rsidRPr="00F2125A">
          <w:rPr>
            <w:bCs/>
            <w:color w:val="000000"/>
          </w:rPr>
          <w:t>sle interných postupov prijímateľa sa správa z pracovnej cesty nevyp</w:t>
        </w:r>
        <w:r>
          <w:rPr>
            <w:bCs/>
            <w:color w:val="000000"/>
          </w:rPr>
          <w:t>racováva, zaškrtne sa "netýka sa."</w:t>
        </w:r>
      </w:ins>
    </w:p>
  </w:footnote>
  <w:footnote w:id="37">
    <w:p w14:paraId="51FEA64B" w14:textId="77777777" w:rsidR="0044450A" w:rsidRDefault="0044450A" w:rsidP="0024400F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  <w:t>R</w:t>
      </w:r>
      <w:r w:rsidRPr="008278FE">
        <w:rPr>
          <w:rPrChange w:id="3013" w:author="Autor">
            <w:rPr>
              <w:highlight w:val="yellow"/>
            </w:rPr>
          </w:rPrChange>
        </w:rPr>
        <w:t>O</w:t>
      </w:r>
      <w:r w:rsidRPr="00F00D53">
        <w:t xml:space="preserve"> </w:t>
      </w:r>
      <w:r w:rsidRPr="008278FE">
        <w:rPr>
          <w:rPrChange w:id="3014" w:author="Autor">
            <w:rPr>
              <w:highlight w:val="yellow"/>
            </w:rPr>
          </w:rPrChange>
        </w:rPr>
        <w:t>môže</w:t>
      </w:r>
      <w:r w:rsidRPr="00F00D53">
        <w:t xml:space="preserve"> rozhodnúť</w:t>
      </w:r>
      <w:r>
        <w:t>, že za oprávnené výdavky budú pokladané ako alternatíva - odpisy, pričom kumulovaná výška odpisov nesmie presiahnuť reálnu úhradu splátok zodpovedajúcej časti vstupnej ceny.</w:t>
      </w:r>
    </w:p>
  </w:footnote>
  <w:footnote w:id="38">
    <w:p w14:paraId="2204305F" w14:textId="39E80402" w:rsidR="0044450A" w:rsidRDefault="0044450A" w:rsidP="00DF769D">
      <w:pPr>
        <w:pStyle w:val="Textpoznmkypodiarou"/>
        <w:ind w:left="284" w:hanging="284"/>
        <w:jc w:val="both"/>
        <w:rPr>
          <w:ins w:id="3209" w:author="Autor"/>
        </w:rPr>
      </w:pPr>
      <w:ins w:id="3210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</w:r>
        <w:r>
          <w:rPr>
            <w:color w:val="000000"/>
          </w:rPr>
          <w:t xml:space="preserve">Overuje sa len v rámci finančnej kontroly na mieste u tých výdavkoch, ktoré neboli preukázané a overené na základe účtovných dokladov, alebo dokumentácií, ktorá ich nahradzuje pri AFK ŽoP a ktoré v ŽoP boli preukázané len sumarizačnými hárkami. </w:t>
        </w:r>
        <w:r>
          <w:t>Ak je otázka irelevantná, možno ju vypusti</w:t>
        </w:r>
        <w:r>
          <w:rPr>
            <w:color w:val="000000"/>
          </w:rPr>
          <w:t xml:space="preserve">ť. </w:t>
        </w:r>
      </w:ins>
    </w:p>
  </w:footnote>
  <w:footnote w:id="39">
    <w:p w14:paraId="313E7F16" w14:textId="60B18993" w:rsidR="0044450A" w:rsidRDefault="0044450A" w:rsidP="0024400F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del w:id="3365" w:author="Autor">
        <w:r w:rsidR="00F97E56" w:rsidRPr="008A20CF">
          <w:delText xml:space="preserve">RO je oprávnený zvoliť si predmetný kontrolný zoznam </w:delText>
        </w:r>
      </w:del>
      <w:ins w:id="3366" w:author="Autor">
        <w:r w:rsidRPr="008A20CF">
          <w:t>R</w:t>
        </w:r>
        <w:r>
          <w:t xml:space="preserve">elevantný predmet kontroly </w:t>
        </w:r>
      </w:ins>
      <w:r>
        <w:t>len v</w:t>
      </w:r>
      <w:del w:id="3367" w:author="Autor">
        <w:r w:rsidR="00F97E56" w:rsidRPr="008A20CF">
          <w:delText xml:space="preserve"> </w:delText>
        </w:r>
      </w:del>
      <w:ins w:id="3368" w:author="Autor">
        <w:r>
          <w:t> </w:t>
        </w:r>
      </w:ins>
      <w:r>
        <w:t>prípade</w:t>
      </w:r>
      <w:del w:id="3369" w:author="Autor">
        <w:r w:rsidR="00F97E56" w:rsidRPr="008A20CF">
          <w:delText>, ak je kontrola vykonávaná formou</w:delText>
        </w:r>
      </w:del>
      <w:ins w:id="3370" w:author="Autor">
        <w:r>
          <w:t xml:space="preserve"> finančnej</w:t>
        </w:r>
      </w:ins>
      <w:r>
        <w:t xml:space="preserve"> kontroly na mieste.</w:t>
      </w:r>
    </w:p>
  </w:footnote>
  <w:footnote w:id="40">
    <w:p w14:paraId="459E41CA" w14:textId="0EBA6F8E" w:rsidR="0044450A" w:rsidRDefault="0044450A" w:rsidP="0024400F">
      <w:pPr>
        <w:pStyle w:val="Textpoznmkypodiarou"/>
        <w:tabs>
          <w:tab w:val="left" w:pos="284"/>
        </w:tabs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Vypĺňa sa  pri každom KZ, t.</w:t>
      </w:r>
      <w:ins w:id="3410" w:author="Autor">
        <w:r>
          <w:t xml:space="preserve"> </w:t>
        </w:r>
      </w:ins>
      <w:r>
        <w:t>j. bez ohľadu na vybraný predmet kontroly.</w:t>
      </w:r>
    </w:p>
  </w:footnote>
  <w:footnote w:id="41">
    <w:p w14:paraId="41FA8FC5" w14:textId="464BDFB1" w:rsidR="0044450A" w:rsidRDefault="0044450A" w:rsidP="002B4D2A">
      <w:pPr>
        <w:pStyle w:val="Textpoznmkypodiarou"/>
        <w:tabs>
          <w:tab w:val="left" w:pos="284"/>
        </w:tabs>
        <w:ind w:left="284" w:hanging="284"/>
        <w:jc w:val="both"/>
        <w:rPr>
          <w:ins w:id="3418" w:author="Autor"/>
        </w:rPr>
      </w:pPr>
      <w:ins w:id="3419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  <w:t xml:space="preserve">V zmysle platného </w:t>
        </w:r>
        <w:r w:rsidRPr="002B4D2A">
          <w:t>Usmerneni</w:t>
        </w:r>
        <w:r>
          <w:t>a</w:t>
        </w:r>
        <w:r w:rsidRPr="002B4D2A">
          <w:t xml:space="preserve"> č. 2/2015 - U k nezrovnalostiam a finančným opravám v rámci finančného riadenia štrukturálnych fondov, Kohézneho fondu a Európskeho námorného a rybárskeho fondu na programové obdobie 2014 – 2020.</w:t>
        </w:r>
      </w:ins>
    </w:p>
  </w:footnote>
  <w:footnote w:id="42">
    <w:p w14:paraId="4A80EBB1" w14:textId="175452A2" w:rsidR="0044450A" w:rsidRDefault="0044450A" w:rsidP="002B4D2A">
      <w:pPr>
        <w:pStyle w:val="Textpoznmkypodiarou"/>
        <w:tabs>
          <w:tab w:val="left" w:pos="284"/>
        </w:tabs>
        <w:ind w:left="284" w:hanging="284"/>
        <w:jc w:val="both"/>
        <w:rPr>
          <w:ins w:id="3420" w:author="Autor"/>
        </w:rPr>
      </w:pPr>
      <w:ins w:id="3421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</w:r>
        <w:r w:rsidRPr="002B4D2A">
          <w:t>§ 37 ods. 15 zákona č. 292/2014 Z. z. o príspevku poskytovanom z európskych štrukturálnych a investičných fondov a o zmene a doplnení niektorých zákonov</w:t>
        </w:r>
        <w:r>
          <w:t>.</w:t>
        </w:r>
      </w:ins>
    </w:p>
  </w:footnote>
  <w:footnote w:id="43">
    <w:p w14:paraId="634EB135" w14:textId="11F08234" w:rsidR="0044450A" w:rsidRDefault="0044450A" w:rsidP="008D0203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Výrok je povinným údajom len v prípade, ak kontrolný zoznam slúži v podmienkach RO</w:t>
      </w:r>
      <w:del w:id="3422" w:author="Autor">
        <w:r w:rsidR="00F97E56">
          <w:delText>/SO</w:delText>
        </w:r>
      </w:del>
      <w:r>
        <w:t xml:space="preserve"> ako doklad súvisiaci s finančnou operáciou alebo jej časťou v zmysle § 7 ods. 3 zákona o finančnej kontrole </w:t>
      </w:r>
      <w:r w:rsidRPr="00395AF5">
        <w:t>(v opačnom prípade je RO oprávnený tento výrok odstrániť alebo uviesť neuplatňuje sa)</w:t>
      </w:r>
      <w:r>
        <w:t xml:space="preserve">. Ak je výrok povinný, uvádza sa pri každej osobe osobitne. </w:t>
      </w:r>
    </w:p>
  </w:footnote>
  <w:footnote w:id="44">
    <w:p w14:paraId="5CF11B63" w14:textId="1F361959" w:rsidR="0044450A" w:rsidRDefault="0044450A" w:rsidP="0024400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Uvádza sa</w:t>
      </w:r>
      <w:r w:rsidRPr="0043575B">
        <w:t xml:space="preserve"> meno, priezvisko a pozíci</w:t>
      </w:r>
      <w:r>
        <w:t>a</w:t>
      </w:r>
      <w:r w:rsidRPr="0043575B">
        <w:t xml:space="preserve">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/vedúceho kontrolnej skupiny uvedeného nižšie. Každý zamestnanec sa uvedie osobitne.</w:t>
      </w:r>
    </w:p>
  </w:footnote>
  <w:footnote w:id="45">
    <w:p w14:paraId="28B49CB4" w14:textId="525B85E9" w:rsidR="0044450A" w:rsidRDefault="0044450A" w:rsidP="0024400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V prípade, ak je kontrola vykonávaná formou administratívnej finančnej kontroly, uvádza sa</w:t>
      </w:r>
      <w:r w:rsidRPr="00744A1E">
        <w:t xml:space="preserve"> meno, priezvisko a pozíci</w:t>
      </w:r>
      <w:r>
        <w:t>a</w:t>
      </w:r>
      <w:r w:rsidRPr="00744A1E">
        <w:t xml:space="preserve"> </w:t>
      </w:r>
      <w:r>
        <w:t xml:space="preserve">štatutárneho orgánu alebo ním určeného </w:t>
      </w:r>
      <w:r w:rsidRPr="00744A1E">
        <w:t>vedúceho zamestnanca.</w:t>
      </w:r>
      <w:r>
        <w:t xml:space="preserve"> V prípade, ak je kontrola vykonávaná formou finančnej kontroly na mieste, uvádza sa meno, priezvisko a pozícia vedúceho kontrolnej skupiny.</w:t>
      </w:r>
      <w:r w:rsidRPr="00315C47">
        <w:t xml:space="preserve"> V prípade, že je vykonávaná súčasne </w:t>
      </w:r>
      <w:r>
        <w:t>a</w:t>
      </w:r>
      <w:r w:rsidRPr="00315C47">
        <w:t>dministratívna finančná kontrola a finančná kontrola na mieste, uv</w:t>
      </w:r>
      <w:r>
        <w:t>ádza sa</w:t>
      </w:r>
      <w:r w:rsidRPr="00315C47">
        <w:t xml:space="preserve"> samostatne meno, priezvisko a pozíci</w:t>
      </w:r>
      <w:r>
        <w:t>a</w:t>
      </w:r>
      <w:r w:rsidRPr="00315C47">
        <w:t xml:space="preserve"> vedúceho kontrolnej skupiny a meno, priezvisko a pozíci</w:t>
      </w:r>
      <w:r>
        <w:t>a</w:t>
      </w:r>
      <w:r w:rsidRPr="00315C47">
        <w:t xml:space="preserve"> štatutárneho orgánu alebo ním určeného vedúceho zamestnanca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C62E8" w14:textId="0A330DB1" w:rsidR="0044450A" w:rsidRDefault="0044450A" w:rsidP="00462A9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06B1900E" wp14:editId="64F01B23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42A5CC" id="Rovná spojnica 2" o:spid="_x0000_s1026" style="position:absolute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IpNWgt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</w:p>
  <w:customXmlDelRangeStart w:id="3423" w:author="Autor"/>
  <w:sdt>
    <w:sdtPr>
      <w:rPr>
        <w:szCs w:val="20"/>
      </w:rPr>
      <w:id w:val="-1265305454"/>
      <w:date w:fullDate="2019-04-30T00:00:00Z">
        <w:dateFormat w:val="dd.MM.yyyy"/>
        <w:lid w:val="sk-SK"/>
        <w:storeMappedDataAs w:val="dateTime"/>
        <w:calendar w:val="gregorian"/>
      </w:date>
    </w:sdtPr>
    <w:sdtEndPr/>
    <w:sdtContent>
      <w:customXmlDelRangeEnd w:id="3423"/>
      <w:p w14:paraId="5BBC1A52" w14:textId="77777777" w:rsidR="00F97E56" w:rsidRDefault="00F97E56" w:rsidP="00462A91">
        <w:pPr>
          <w:pStyle w:val="Hlavika"/>
          <w:jc w:val="right"/>
          <w:rPr>
            <w:del w:id="3424" w:author="Autor"/>
          </w:rPr>
        </w:pPr>
        <w:del w:id="3425" w:author="Autor">
          <w:r>
            <w:rPr>
              <w:szCs w:val="20"/>
            </w:rPr>
            <w:delText>30.04.2019</w:delText>
          </w:r>
        </w:del>
      </w:p>
      <w:customXmlDelRangeStart w:id="3426" w:author="Autor"/>
    </w:sdtContent>
  </w:sdt>
  <w:customXmlDelRangeEnd w:id="3426"/>
  <w:customXmlInsRangeStart w:id="3427" w:author="Autor"/>
  <w:sdt>
    <w:sdtPr>
      <w:rPr>
        <w:szCs w:val="20"/>
      </w:rPr>
      <w:id w:val="2070840989"/>
      <w:date w:fullDate="2021-06-15T00:00:00Z">
        <w:dateFormat w:val="dd.MM.yyyy"/>
        <w:lid w:val="sk-SK"/>
        <w:storeMappedDataAs w:val="dateTime"/>
        <w:calendar w:val="gregorian"/>
      </w:date>
    </w:sdtPr>
    <w:sdtEndPr/>
    <w:sdtContent>
      <w:customXmlInsRangeEnd w:id="3427"/>
      <w:p w14:paraId="0E9B3CFE" w14:textId="6FB5D6D4" w:rsidR="0044450A" w:rsidRDefault="0044450A" w:rsidP="00462A91">
        <w:pPr>
          <w:pStyle w:val="Hlavika"/>
          <w:jc w:val="right"/>
          <w:rPr>
            <w:ins w:id="3428" w:author="Autor"/>
          </w:rPr>
        </w:pPr>
        <w:ins w:id="3429" w:author="Autor">
          <w:del w:id="3430" w:author="Autor">
            <w:r w:rsidDel="0064757C">
              <w:rPr>
                <w:szCs w:val="20"/>
              </w:rPr>
              <w:delText>31.05.2021</w:delText>
            </w:r>
          </w:del>
          <w:r w:rsidR="0064757C">
            <w:rPr>
              <w:szCs w:val="20"/>
            </w:rPr>
            <w:t>15.06.2021</w:t>
          </w:r>
        </w:ins>
      </w:p>
      <w:customXmlInsRangeStart w:id="3431" w:author="Autor"/>
    </w:sdtContent>
  </w:sdt>
  <w:customXmlInsRangeEnd w:id="3431"/>
  <w:p w14:paraId="747FA686" w14:textId="77777777" w:rsidR="0044450A" w:rsidRDefault="0044450A" w:rsidP="00627EA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314D"/>
    <w:rsid w:val="00004083"/>
    <w:rsid w:val="00013234"/>
    <w:rsid w:val="00014C97"/>
    <w:rsid w:val="00021824"/>
    <w:rsid w:val="00022180"/>
    <w:rsid w:val="00024BB9"/>
    <w:rsid w:val="00037A32"/>
    <w:rsid w:val="00037BF1"/>
    <w:rsid w:val="00040040"/>
    <w:rsid w:val="000405A6"/>
    <w:rsid w:val="000427EC"/>
    <w:rsid w:val="00044AF7"/>
    <w:rsid w:val="00050728"/>
    <w:rsid w:val="000526F5"/>
    <w:rsid w:val="00052C06"/>
    <w:rsid w:val="000540CE"/>
    <w:rsid w:val="00055115"/>
    <w:rsid w:val="00066955"/>
    <w:rsid w:val="00071088"/>
    <w:rsid w:val="00071CD7"/>
    <w:rsid w:val="000732E2"/>
    <w:rsid w:val="00074384"/>
    <w:rsid w:val="00076092"/>
    <w:rsid w:val="00081BD0"/>
    <w:rsid w:val="000830FE"/>
    <w:rsid w:val="000835CF"/>
    <w:rsid w:val="00083AAC"/>
    <w:rsid w:val="00087560"/>
    <w:rsid w:val="0008767F"/>
    <w:rsid w:val="00092F29"/>
    <w:rsid w:val="00093C2F"/>
    <w:rsid w:val="000970FB"/>
    <w:rsid w:val="000A328A"/>
    <w:rsid w:val="000A7DBC"/>
    <w:rsid w:val="000C04E8"/>
    <w:rsid w:val="000C170F"/>
    <w:rsid w:val="000D01BB"/>
    <w:rsid w:val="000D1F76"/>
    <w:rsid w:val="000D298C"/>
    <w:rsid w:val="000D6B86"/>
    <w:rsid w:val="000E2AA4"/>
    <w:rsid w:val="000E2C0C"/>
    <w:rsid w:val="000E6ED2"/>
    <w:rsid w:val="000F47B0"/>
    <w:rsid w:val="000F5073"/>
    <w:rsid w:val="000F50C4"/>
    <w:rsid w:val="000F6634"/>
    <w:rsid w:val="00100B6F"/>
    <w:rsid w:val="00104983"/>
    <w:rsid w:val="00104A23"/>
    <w:rsid w:val="001053C7"/>
    <w:rsid w:val="0010554A"/>
    <w:rsid w:val="001147BD"/>
    <w:rsid w:val="00116F61"/>
    <w:rsid w:val="00120311"/>
    <w:rsid w:val="001225FA"/>
    <w:rsid w:val="00124DE0"/>
    <w:rsid w:val="00130EC7"/>
    <w:rsid w:val="00131963"/>
    <w:rsid w:val="0013739B"/>
    <w:rsid w:val="00137ED6"/>
    <w:rsid w:val="001456C1"/>
    <w:rsid w:val="0014641E"/>
    <w:rsid w:val="00146518"/>
    <w:rsid w:val="0015233E"/>
    <w:rsid w:val="0015305D"/>
    <w:rsid w:val="00162E28"/>
    <w:rsid w:val="00163F3D"/>
    <w:rsid w:val="001640D2"/>
    <w:rsid w:val="00164999"/>
    <w:rsid w:val="001658C2"/>
    <w:rsid w:val="001660C6"/>
    <w:rsid w:val="00171588"/>
    <w:rsid w:val="001732E1"/>
    <w:rsid w:val="00173917"/>
    <w:rsid w:val="00173FD3"/>
    <w:rsid w:val="00176DCC"/>
    <w:rsid w:val="001779CA"/>
    <w:rsid w:val="00180EA1"/>
    <w:rsid w:val="001839DD"/>
    <w:rsid w:val="001873B5"/>
    <w:rsid w:val="0018761F"/>
    <w:rsid w:val="0019319E"/>
    <w:rsid w:val="001A14F5"/>
    <w:rsid w:val="001A1A53"/>
    <w:rsid w:val="001A40CE"/>
    <w:rsid w:val="001A775D"/>
    <w:rsid w:val="001A7D58"/>
    <w:rsid w:val="001B12DC"/>
    <w:rsid w:val="001B27DA"/>
    <w:rsid w:val="001B6E9F"/>
    <w:rsid w:val="001C513F"/>
    <w:rsid w:val="001D07F8"/>
    <w:rsid w:val="001D160C"/>
    <w:rsid w:val="001D4B25"/>
    <w:rsid w:val="001E01F9"/>
    <w:rsid w:val="001E0A5C"/>
    <w:rsid w:val="001E167D"/>
    <w:rsid w:val="001E4311"/>
    <w:rsid w:val="001E4A9D"/>
    <w:rsid w:val="001E5462"/>
    <w:rsid w:val="001E7E2B"/>
    <w:rsid w:val="001F0193"/>
    <w:rsid w:val="001F1F4D"/>
    <w:rsid w:val="001F7B0D"/>
    <w:rsid w:val="0020438D"/>
    <w:rsid w:val="0020682C"/>
    <w:rsid w:val="00207C93"/>
    <w:rsid w:val="00212B45"/>
    <w:rsid w:val="00213EC1"/>
    <w:rsid w:val="00215E35"/>
    <w:rsid w:val="0022201C"/>
    <w:rsid w:val="002259C4"/>
    <w:rsid w:val="00225A05"/>
    <w:rsid w:val="00230B5A"/>
    <w:rsid w:val="00237ADA"/>
    <w:rsid w:val="0024169B"/>
    <w:rsid w:val="002432C5"/>
    <w:rsid w:val="00243A3C"/>
    <w:rsid w:val="0024400F"/>
    <w:rsid w:val="002442D8"/>
    <w:rsid w:val="00246970"/>
    <w:rsid w:val="00247599"/>
    <w:rsid w:val="002520A5"/>
    <w:rsid w:val="002528BC"/>
    <w:rsid w:val="00253AE6"/>
    <w:rsid w:val="00256687"/>
    <w:rsid w:val="00264A0F"/>
    <w:rsid w:val="00267AF2"/>
    <w:rsid w:val="00272B36"/>
    <w:rsid w:val="00274479"/>
    <w:rsid w:val="00274A85"/>
    <w:rsid w:val="002757DA"/>
    <w:rsid w:val="002816D8"/>
    <w:rsid w:val="00281DEC"/>
    <w:rsid w:val="00285964"/>
    <w:rsid w:val="002867BC"/>
    <w:rsid w:val="002873C9"/>
    <w:rsid w:val="00296E5E"/>
    <w:rsid w:val="002A1E17"/>
    <w:rsid w:val="002A335F"/>
    <w:rsid w:val="002A3906"/>
    <w:rsid w:val="002B1303"/>
    <w:rsid w:val="002B4D2A"/>
    <w:rsid w:val="002B6BA4"/>
    <w:rsid w:val="002B7758"/>
    <w:rsid w:val="002B7A90"/>
    <w:rsid w:val="002C3A23"/>
    <w:rsid w:val="002D08F1"/>
    <w:rsid w:val="002D65BD"/>
    <w:rsid w:val="002E387D"/>
    <w:rsid w:val="002E611C"/>
    <w:rsid w:val="002E7F32"/>
    <w:rsid w:val="002E7F66"/>
    <w:rsid w:val="002F2EFB"/>
    <w:rsid w:val="003069E6"/>
    <w:rsid w:val="00306D2E"/>
    <w:rsid w:val="00307EE9"/>
    <w:rsid w:val="003108A1"/>
    <w:rsid w:val="00311B78"/>
    <w:rsid w:val="00313BBB"/>
    <w:rsid w:val="00314A6E"/>
    <w:rsid w:val="00314AFE"/>
    <w:rsid w:val="00315C47"/>
    <w:rsid w:val="00317B59"/>
    <w:rsid w:val="003215D7"/>
    <w:rsid w:val="003244EF"/>
    <w:rsid w:val="00326956"/>
    <w:rsid w:val="00326FE8"/>
    <w:rsid w:val="00331D22"/>
    <w:rsid w:val="00332418"/>
    <w:rsid w:val="00332AD8"/>
    <w:rsid w:val="00335274"/>
    <w:rsid w:val="003364CC"/>
    <w:rsid w:val="00344174"/>
    <w:rsid w:val="00350318"/>
    <w:rsid w:val="0035254A"/>
    <w:rsid w:val="00353FA4"/>
    <w:rsid w:val="00354330"/>
    <w:rsid w:val="00355D65"/>
    <w:rsid w:val="00360B04"/>
    <w:rsid w:val="00364122"/>
    <w:rsid w:val="00372EBD"/>
    <w:rsid w:val="00374D3C"/>
    <w:rsid w:val="0037670C"/>
    <w:rsid w:val="00381ED1"/>
    <w:rsid w:val="00386CBA"/>
    <w:rsid w:val="003935E9"/>
    <w:rsid w:val="00394002"/>
    <w:rsid w:val="003957FC"/>
    <w:rsid w:val="00395AF5"/>
    <w:rsid w:val="003A3D9D"/>
    <w:rsid w:val="003A3EC5"/>
    <w:rsid w:val="003A67E1"/>
    <w:rsid w:val="003B0DFE"/>
    <w:rsid w:val="003B2F8A"/>
    <w:rsid w:val="003B61C8"/>
    <w:rsid w:val="003C0AA8"/>
    <w:rsid w:val="003C0D98"/>
    <w:rsid w:val="003C0ED7"/>
    <w:rsid w:val="003C2544"/>
    <w:rsid w:val="003C55CB"/>
    <w:rsid w:val="003D0894"/>
    <w:rsid w:val="003D568C"/>
    <w:rsid w:val="003D5F48"/>
    <w:rsid w:val="003E37C8"/>
    <w:rsid w:val="003E72A0"/>
    <w:rsid w:val="003E7A8E"/>
    <w:rsid w:val="003F409F"/>
    <w:rsid w:val="003F4876"/>
    <w:rsid w:val="003F5F05"/>
    <w:rsid w:val="003F7258"/>
    <w:rsid w:val="003F72B0"/>
    <w:rsid w:val="003F7D08"/>
    <w:rsid w:val="00400602"/>
    <w:rsid w:val="00406772"/>
    <w:rsid w:val="0040726A"/>
    <w:rsid w:val="00410CF4"/>
    <w:rsid w:val="00410D30"/>
    <w:rsid w:val="00411C65"/>
    <w:rsid w:val="00413821"/>
    <w:rsid w:val="00416E2D"/>
    <w:rsid w:val="00426EA3"/>
    <w:rsid w:val="00431EE0"/>
    <w:rsid w:val="00432095"/>
    <w:rsid w:val="00432DF1"/>
    <w:rsid w:val="0043575B"/>
    <w:rsid w:val="004357AB"/>
    <w:rsid w:val="00437A9C"/>
    <w:rsid w:val="0044273E"/>
    <w:rsid w:val="0044450A"/>
    <w:rsid w:val="004445A9"/>
    <w:rsid w:val="00446370"/>
    <w:rsid w:val="004470FB"/>
    <w:rsid w:val="00451B8F"/>
    <w:rsid w:val="00454540"/>
    <w:rsid w:val="004567C4"/>
    <w:rsid w:val="00462A91"/>
    <w:rsid w:val="00465704"/>
    <w:rsid w:val="00471083"/>
    <w:rsid w:val="004724F1"/>
    <w:rsid w:val="00477B8E"/>
    <w:rsid w:val="004819CA"/>
    <w:rsid w:val="00482963"/>
    <w:rsid w:val="00485BC7"/>
    <w:rsid w:val="004907CE"/>
    <w:rsid w:val="00490843"/>
    <w:rsid w:val="00490AF9"/>
    <w:rsid w:val="00491FC2"/>
    <w:rsid w:val="00493F0A"/>
    <w:rsid w:val="00495BED"/>
    <w:rsid w:val="004A026B"/>
    <w:rsid w:val="004A0829"/>
    <w:rsid w:val="004A1A9B"/>
    <w:rsid w:val="004A551F"/>
    <w:rsid w:val="004A6A96"/>
    <w:rsid w:val="004B0762"/>
    <w:rsid w:val="004B2F9D"/>
    <w:rsid w:val="004B371C"/>
    <w:rsid w:val="004B42F8"/>
    <w:rsid w:val="004C1071"/>
    <w:rsid w:val="004C288B"/>
    <w:rsid w:val="004C2ABA"/>
    <w:rsid w:val="004C3B21"/>
    <w:rsid w:val="004C405A"/>
    <w:rsid w:val="004C592B"/>
    <w:rsid w:val="004C5D24"/>
    <w:rsid w:val="004E07F1"/>
    <w:rsid w:val="004E2120"/>
    <w:rsid w:val="004E3ABD"/>
    <w:rsid w:val="004E3C3A"/>
    <w:rsid w:val="004E4A29"/>
    <w:rsid w:val="004F350F"/>
    <w:rsid w:val="004F3CEC"/>
    <w:rsid w:val="004F48A0"/>
    <w:rsid w:val="004F613B"/>
    <w:rsid w:val="004F6B82"/>
    <w:rsid w:val="004F72F4"/>
    <w:rsid w:val="00501C2C"/>
    <w:rsid w:val="00503240"/>
    <w:rsid w:val="005122F6"/>
    <w:rsid w:val="00512B3A"/>
    <w:rsid w:val="00516E2C"/>
    <w:rsid w:val="00524261"/>
    <w:rsid w:val="005276B4"/>
    <w:rsid w:val="0052771D"/>
    <w:rsid w:val="0053124D"/>
    <w:rsid w:val="005336DE"/>
    <w:rsid w:val="005414CE"/>
    <w:rsid w:val="00541F6F"/>
    <w:rsid w:val="00541FF5"/>
    <w:rsid w:val="00542BD7"/>
    <w:rsid w:val="00542D6C"/>
    <w:rsid w:val="00543D5B"/>
    <w:rsid w:val="005459A6"/>
    <w:rsid w:val="00545A28"/>
    <w:rsid w:val="005501EA"/>
    <w:rsid w:val="00554697"/>
    <w:rsid w:val="005553C6"/>
    <w:rsid w:val="00563382"/>
    <w:rsid w:val="00573AEA"/>
    <w:rsid w:val="0057532A"/>
    <w:rsid w:val="00575E90"/>
    <w:rsid w:val="005775C2"/>
    <w:rsid w:val="005800C7"/>
    <w:rsid w:val="00580A58"/>
    <w:rsid w:val="005818B2"/>
    <w:rsid w:val="00585BD2"/>
    <w:rsid w:val="00586129"/>
    <w:rsid w:val="00586FDB"/>
    <w:rsid w:val="00595875"/>
    <w:rsid w:val="005A4D4D"/>
    <w:rsid w:val="005B333F"/>
    <w:rsid w:val="005B49EF"/>
    <w:rsid w:val="005B694A"/>
    <w:rsid w:val="005C1306"/>
    <w:rsid w:val="005C3ED3"/>
    <w:rsid w:val="005C5F0B"/>
    <w:rsid w:val="005C6739"/>
    <w:rsid w:val="005C680F"/>
    <w:rsid w:val="005D51B8"/>
    <w:rsid w:val="005E6EF4"/>
    <w:rsid w:val="005E76FF"/>
    <w:rsid w:val="005F0410"/>
    <w:rsid w:val="005F0BA6"/>
    <w:rsid w:val="005F0FCC"/>
    <w:rsid w:val="005F12A9"/>
    <w:rsid w:val="005F1B2F"/>
    <w:rsid w:val="005F1C3F"/>
    <w:rsid w:val="005F34FB"/>
    <w:rsid w:val="005F5B71"/>
    <w:rsid w:val="00600A45"/>
    <w:rsid w:val="006045D6"/>
    <w:rsid w:val="00611722"/>
    <w:rsid w:val="00614F60"/>
    <w:rsid w:val="00615783"/>
    <w:rsid w:val="0061639C"/>
    <w:rsid w:val="006229CE"/>
    <w:rsid w:val="00622C1D"/>
    <w:rsid w:val="00622D7A"/>
    <w:rsid w:val="00627EA3"/>
    <w:rsid w:val="00633D3D"/>
    <w:rsid w:val="00640099"/>
    <w:rsid w:val="00640A13"/>
    <w:rsid w:val="0064757C"/>
    <w:rsid w:val="006479DF"/>
    <w:rsid w:val="00657868"/>
    <w:rsid w:val="006605F7"/>
    <w:rsid w:val="00660DCB"/>
    <w:rsid w:val="00666167"/>
    <w:rsid w:val="00666270"/>
    <w:rsid w:val="0067074E"/>
    <w:rsid w:val="006719A0"/>
    <w:rsid w:val="00675C58"/>
    <w:rsid w:val="00677D24"/>
    <w:rsid w:val="00681D0B"/>
    <w:rsid w:val="00685059"/>
    <w:rsid w:val="006852E9"/>
    <w:rsid w:val="00685A7E"/>
    <w:rsid w:val="00687102"/>
    <w:rsid w:val="00697B85"/>
    <w:rsid w:val="006A2B3D"/>
    <w:rsid w:val="006A496E"/>
    <w:rsid w:val="006A4F4A"/>
    <w:rsid w:val="006A5157"/>
    <w:rsid w:val="006A5244"/>
    <w:rsid w:val="006A7DF2"/>
    <w:rsid w:val="006B2227"/>
    <w:rsid w:val="006C3436"/>
    <w:rsid w:val="006C3F16"/>
    <w:rsid w:val="006C4317"/>
    <w:rsid w:val="006C4A7F"/>
    <w:rsid w:val="006C65C7"/>
    <w:rsid w:val="006C6A25"/>
    <w:rsid w:val="006D082A"/>
    <w:rsid w:val="006D3B82"/>
    <w:rsid w:val="006D5A81"/>
    <w:rsid w:val="006D75DC"/>
    <w:rsid w:val="006D7D48"/>
    <w:rsid w:val="006F15B4"/>
    <w:rsid w:val="006F4F9A"/>
    <w:rsid w:val="006F565A"/>
    <w:rsid w:val="006F7D3C"/>
    <w:rsid w:val="00704199"/>
    <w:rsid w:val="0070439D"/>
    <w:rsid w:val="007104B4"/>
    <w:rsid w:val="0072034F"/>
    <w:rsid w:val="007324A7"/>
    <w:rsid w:val="007338E9"/>
    <w:rsid w:val="00734CF5"/>
    <w:rsid w:val="00735A83"/>
    <w:rsid w:val="00741A8A"/>
    <w:rsid w:val="00743A67"/>
    <w:rsid w:val="00744A1E"/>
    <w:rsid w:val="007477C2"/>
    <w:rsid w:val="0075079E"/>
    <w:rsid w:val="00752FB2"/>
    <w:rsid w:val="00753BFE"/>
    <w:rsid w:val="0076037B"/>
    <w:rsid w:val="0076236A"/>
    <w:rsid w:val="00763563"/>
    <w:rsid w:val="0076414C"/>
    <w:rsid w:val="00765555"/>
    <w:rsid w:val="007660E3"/>
    <w:rsid w:val="00766F2A"/>
    <w:rsid w:val="00771CC6"/>
    <w:rsid w:val="0077337C"/>
    <w:rsid w:val="00777F4F"/>
    <w:rsid w:val="0078017B"/>
    <w:rsid w:val="007803C3"/>
    <w:rsid w:val="007804AB"/>
    <w:rsid w:val="00780B01"/>
    <w:rsid w:val="0078112C"/>
    <w:rsid w:val="00782970"/>
    <w:rsid w:val="00794FDC"/>
    <w:rsid w:val="00795A58"/>
    <w:rsid w:val="0079675A"/>
    <w:rsid w:val="007A13BD"/>
    <w:rsid w:val="007A1F88"/>
    <w:rsid w:val="007A60EF"/>
    <w:rsid w:val="007A7A33"/>
    <w:rsid w:val="007B76D5"/>
    <w:rsid w:val="007C0184"/>
    <w:rsid w:val="007E1726"/>
    <w:rsid w:val="007E78F7"/>
    <w:rsid w:val="007F0D9A"/>
    <w:rsid w:val="007F2084"/>
    <w:rsid w:val="007F2DF0"/>
    <w:rsid w:val="007F40D1"/>
    <w:rsid w:val="00801225"/>
    <w:rsid w:val="00803014"/>
    <w:rsid w:val="00807413"/>
    <w:rsid w:val="008109A4"/>
    <w:rsid w:val="00815734"/>
    <w:rsid w:val="008169B1"/>
    <w:rsid w:val="008205E0"/>
    <w:rsid w:val="00821013"/>
    <w:rsid w:val="00821FE5"/>
    <w:rsid w:val="00823107"/>
    <w:rsid w:val="00826DA0"/>
    <w:rsid w:val="008278FE"/>
    <w:rsid w:val="00832387"/>
    <w:rsid w:val="00832AA1"/>
    <w:rsid w:val="008400CF"/>
    <w:rsid w:val="00840AC5"/>
    <w:rsid w:val="00841C2C"/>
    <w:rsid w:val="0084259A"/>
    <w:rsid w:val="0084363A"/>
    <w:rsid w:val="00845562"/>
    <w:rsid w:val="0084743A"/>
    <w:rsid w:val="00850A0E"/>
    <w:rsid w:val="00853947"/>
    <w:rsid w:val="00853CB5"/>
    <w:rsid w:val="008550BA"/>
    <w:rsid w:val="008569DC"/>
    <w:rsid w:val="00860E01"/>
    <w:rsid w:val="00861E37"/>
    <w:rsid w:val="008623EA"/>
    <w:rsid w:val="008635A5"/>
    <w:rsid w:val="00863E65"/>
    <w:rsid w:val="008642FF"/>
    <w:rsid w:val="00865E76"/>
    <w:rsid w:val="0086606F"/>
    <w:rsid w:val="008666C5"/>
    <w:rsid w:val="00866D42"/>
    <w:rsid w:val="00867111"/>
    <w:rsid w:val="00872034"/>
    <w:rsid w:val="008727BB"/>
    <w:rsid w:val="008737F8"/>
    <w:rsid w:val="008743E6"/>
    <w:rsid w:val="008806AC"/>
    <w:rsid w:val="008825D3"/>
    <w:rsid w:val="0088535B"/>
    <w:rsid w:val="00890458"/>
    <w:rsid w:val="00892CBF"/>
    <w:rsid w:val="008A1CF0"/>
    <w:rsid w:val="008A20CF"/>
    <w:rsid w:val="008A623E"/>
    <w:rsid w:val="008A751A"/>
    <w:rsid w:val="008B2024"/>
    <w:rsid w:val="008C271F"/>
    <w:rsid w:val="008C53B6"/>
    <w:rsid w:val="008C62CD"/>
    <w:rsid w:val="008C7AF9"/>
    <w:rsid w:val="008D0203"/>
    <w:rsid w:val="008D0F9C"/>
    <w:rsid w:val="008D2812"/>
    <w:rsid w:val="008D45E7"/>
    <w:rsid w:val="008D4D2A"/>
    <w:rsid w:val="008D7D1D"/>
    <w:rsid w:val="008E18C8"/>
    <w:rsid w:val="008E2AC4"/>
    <w:rsid w:val="008E5974"/>
    <w:rsid w:val="008E61CE"/>
    <w:rsid w:val="008E627D"/>
    <w:rsid w:val="008F2627"/>
    <w:rsid w:val="008F66AE"/>
    <w:rsid w:val="0090110D"/>
    <w:rsid w:val="00903629"/>
    <w:rsid w:val="00904911"/>
    <w:rsid w:val="00905DFC"/>
    <w:rsid w:val="00906D6C"/>
    <w:rsid w:val="00911005"/>
    <w:rsid w:val="00911D80"/>
    <w:rsid w:val="00912362"/>
    <w:rsid w:val="0092115C"/>
    <w:rsid w:val="00921DEB"/>
    <w:rsid w:val="0092298F"/>
    <w:rsid w:val="00926284"/>
    <w:rsid w:val="00927EAC"/>
    <w:rsid w:val="0093081E"/>
    <w:rsid w:val="009314EA"/>
    <w:rsid w:val="00934596"/>
    <w:rsid w:val="00936609"/>
    <w:rsid w:val="00937883"/>
    <w:rsid w:val="00942A88"/>
    <w:rsid w:val="00942C74"/>
    <w:rsid w:val="0094443D"/>
    <w:rsid w:val="00950070"/>
    <w:rsid w:val="00954D48"/>
    <w:rsid w:val="00955EDF"/>
    <w:rsid w:val="009606FA"/>
    <w:rsid w:val="0096642F"/>
    <w:rsid w:val="00970A2B"/>
    <w:rsid w:val="0097463D"/>
    <w:rsid w:val="00977CF6"/>
    <w:rsid w:val="009836CF"/>
    <w:rsid w:val="0098672C"/>
    <w:rsid w:val="009A282C"/>
    <w:rsid w:val="009A420D"/>
    <w:rsid w:val="009A573D"/>
    <w:rsid w:val="009A599F"/>
    <w:rsid w:val="009B0D88"/>
    <w:rsid w:val="009B421D"/>
    <w:rsid w:val="009C3923"/>
    <w:rsid w:val="009C3F0E"/>
    <w:rsid w:val="009D2A8A"/>
    <w:rsid w:val="009D34FE"/>
    <w:rsid w:val="009D36BF"/>
    <w:rsid w:val="009E08C6"/>
    <w:rsid w:val="009E0DC8"/>
    <w:rsid w:val="009E44AA"/>
    <w:rsid w:val="009E7319"/>
    <w:rsid w:val="009E78ED"/>
    <w:rsid w:val="009F00A2"/>
    <w:rsid w:val="009F75B4"/>
    <w:rsid w:val="00A01CEC"/>
    <w:rsid w:val="00A02282"/>
    <w:rsid w:val="00A03493"/>
    <w:rsid w:val="00A06BA2"/>
    <w:rsid w:val="00A06F34"/>
    <w:rsid w:val="00A144AE"/>
    <w:rsid w:val="00A20411"/>
    <w:rsid w:val="00A20BD1"/>
    <w:rsid w:val="00A274A5"/>
    <w:rsid w:val="00A3288E"/>
    <w:rsid w:val="00A357CE"/>
    <w:rsid w:val="00A35ABE"/>
    <w:rsid w:val="00A451FB"/>
    <w:rsid w:val="00A47192"/>
    <w:rsid w:val="00A473FD"/>
    <w:rsid w:val="00A50068"/>
    <w:rsid w:val="00A509FF"/>
    <w:rsid w:val="00A520FC"/>
    <w:rsid w:val="00A5426A"/>
    <w:rsid w:val="00A550A3"/>
    <w:rsid w:val="00A5625A"/>
    <w:rsid w:val="00A568C8"/>
    <w:rsid w:val="00A615FF"/>
    <w:rsid w:val="00A634B0"/>
    <w:rsid w:val="00A65887"/>
    <w:rsid w:val="00A671EA"/>
    <w:rsid w:val="00A72539"/>
    <w:rsid w:val="00A73042"/>
    <w:rsid w:val="00A74622"/>
    <w:rsid w:val="00A8102A"/>
    <w:rsid w:val="00A84FBD"/>
    <w:rsid w:val="00A86F82"/>
    <w:rsid w:val="00A9254C"/>
    <w:rsid w:val="00A94B2A"/>
    <w:rsid w:val="00A951DC"/>
    <w:rsid w:val="00A96789"/>
    <w:rsid w:val="00AA039B"/>
    <w:rsid w:val="00AA10AA"/>
    <w:rsid w:val="00AA3859"/>
    <w:rsid w:val="00AA5121"/>
    <w:rsid w:val="00AA7F12"/>
    <w:rsid w:val="00AB230A"/>
    <w:rsid w:val="00AB2C14"/>
    <w:rsid w:val="00AB4B75"/>
    <w:rsid w:val="00AB755C"/>
    <w:rsid w:val="00AC0A75"/>
    <w:rsid w:val="00AC341A"/>
    <w:rsid w:val="00AC3BA4"/>
    <w:rsid w:val="00AC4CF5"/>
    <w:rsid w:val="00AD19BD"/>
    <w:rsid w:val="00AE24CC"/>
    <w:rsid w:val="00AE772C"/>
    <w:rsid w:val="00AF0006"/>
    <w:rsid w:val="00AF761B"/>
    <w:rsid w:val="00B064FA"/>
    <w:rsid w:val="00B07939"/>
    <w:rsid w:val="00B1112A"/>
    <w:rsid w:val="00B12061"/>
    <w:rsid w:val="00B13427"/>
    <w:rsid w:val="00B1360B"/>
    <w:rsid w:val="00B17F55"/>
    <w:rsid w:val="00B214DD"/>
    <w:rsid w:val="00B276E2"/>
    <w:rsid w:val="00B30696"/>
    <w:rsid w:val="00B315E9"/>
    <w:rsid w:val="00B31E63"/>
    <w:rsid w:val="00B32726"/>
    <w:rsid w:val="00B423F9"/>
    <w:rsid w:val="00B4284E"/>
    <w:rsid w:val="00B43E1B"/>
    <w:rsid w:val="00B44FAF"/>
    <w:rsid w:val="00B45EAB"/>
    <w:rsid w:val="00B46073"/>
    <w:rsid w:val="00B47CA1"/>
    <w:rsid w:val="00B5079A"/>
    <w:rsid w:val="00B5143D"/>
    <w:rsid w:val="00B53B4A"/>
    <w:rsid w:val="00B61863"/>
    <w:rsid w:val="00B63941"/>
    <w:rsid w:val="00B65820"/>
    <w:rsid w:val="00B660B0"/>
    <w:rsid w:val="00B66BB6"/>
    <w:rsid w:val="00B713AF"/>
    <w:rsid w:val="00B75A60"/>
    <w:rsid w:val="00B86FC1"/>
    <w:rsid w:val="00B9226F"/>
    <w:rsid w:val="00B948E0"/>
    <w:rsid w:val="00BA13ED"/>
    <w:rsid w:val="00BA4376"/>
    <w:rsid w:val="00BA5095"/>
    <w:rsid w:val="00BA5453"/>
    <w:rsid w:val="00BA7C1B"/>
    <w:rsid w:val="00BA7DCF"/>
    <w:rsid w:val="00BB1C05"/>
    <w:rsid w:val="00BB3A43"/>
    <w:rsid w:val="00BB46FC"/>
    <w:rsid w:val="00BC3557"/>
    <w:rsid w:val="00BC4BAC"/>
    <w:rsid w:val="00BD2BFE"/>
    <w:rsid w:val="00BD6DA4"/>
    <w:rsid w:val="00BE0F9A"/>
    <w:rsid w:val="00BE1CA2"/>
    <w:rsid w:val="00BE50CB"/>
    <w:rsid w:val="00BF4803"/>
    <w:rsid w:val="00BF4995"/>
    <w:rsid w:val="00BF6F14"/>
    <w:rsid w:val="00BF74E4"/>
    <w:rsid w:val="00C0003A"/>
    <w:rsid w:val="00C005CD"/>
    <w:rsid w:val="00C01719"/>
    <w:rsid w:val="00C033BB"/>
    <w:rsid w:val="00C05E20"/>
    <w:rsid w:val="00C06855"/>
    <w:rsid w:val="00C06FF0"/>
    <w:rsid w:val="00C11731"/>
    <w:rsid w:val="00C11E85"/>
    <w:rsid w:val="00C13AF9"/>
    <w:rsid w:val="00C214B6"/>
    <w:rsid w:val="00C34004"/>
    <w:rsid w:val="00C348A2"/>
    <w:rsid w:val="00C366F4"/>
    <w:rsid w:val="00C41CCB"/>
    <w:rsid w:val="00C5083F"/>
    <w:rsid w:val="00C53567"/>
    <w:rsid w:val="00C537AD"/>
    <w:rsid w:val="00C56358"/>
    <w:rsid w:val="00C56C00"/>
    <w:rsid w:val="00C6143D"/>
    <w:rsid w:val="00C62EC7"/>
    <w:rsid w:val="00C63C8C"/>
    <w:rsid w:val="00C6424B"/>
    <w:rsid w:val="00C6439D"/>
    <w:rsid w:val="00C644E8"/>
    <w:rsid w:val="00C71D0A"/>
    <w:rsid w:val="00C73FCC"/>
    <w:rsid w:val="00C74521"/>
    <w:rsid w:val="00C751C9"/>
    <w:rsid w:val="00C7625A"/>
    <w:rsid w:val="00C76F19"/>
    <w:rsid w:val="00C77B0D"/>
    <w:rsid w:val="00C80FB1"/>
    <w:rsid w:val="00C83F4A"/>
    <w:rsid w:val="00C844DE"/>
    <w:rsid w:val="00C845A0"/>
    <w:rsid w:val="00C861AB"/>
    <w:rsid w:val="00C92BF0"/>
    <w:rsid w:val="00C93AF9"/>
    <w:rsid w:val="00CA208E"/>
    <w:rsid w:val="00CB08FB"/>
    <w:rsid w:val="00CB33DE"/>
    <w:rsid w:val="00CB55BC"/>
    <w:rsid w:val="00CB5667"/>
    <w:rsid w:val="00CC1D6A"/>
    <w:rsid w:val="00CC5C91"/>
    <w:rsid w:val="00CD1FEE"/>
    <w:rsid w:val="00CD24E3"/>
    <w:rsid w:val="00CD3D13"/>
    <w:rsid w:val="00CD46B5"/>
    <w:rsid w:val="00CD6849"/>
    <w:rsid w:val="00CE2CAC"/>
    <w:rsid w:val="00CE706E"/>
    <w:rsid w:val="00CF0978"/>
    <w:rsid w:val="00CF1E4A"/>
    <w:rsid w:val="00CF5046"/>
    <w:rsid w:val="00D028D4"/>
    <w:rsid w:val="00D05350"/>
    <w:rsid w:val="00D0584A"/>
    <w:rsid w:val="00D10014"/>
    <w:rsid w:val="00D27A14"/>
    <w:rsid w:val="00D31746"/>
    <w:rsid w:val="00D37AA0"/>
    <w:rsid w:val="00D41417"/>
    <w:rsid w:val="00D434C3"/>
    <w:rsid w:val="00D479B5"/>
    <w:rsid w:val="00D51CE3"/>
    <w:rsid w:val="00D52705"/>
    <w:rsid w:val="00D5558B"/>
    <w:rsid w:val="00D56ACC"/>
    <w:rsid w:val="00D6108B"/>
    <w:rsid w:val="00D61BB6"/>
    <w:rsid w:val="00D64671"/>
    <w:rsid w:val="00D71A7B"/>
    <w:rsid w:val="00D71BDB"/>
    <w:rsid w:val="00D76CCA"/>
    <w:rsid w:val="00D82C7F"/>
    <w:rsid w:val="00D84923"/>
    <w:rsid w:val="00D86D11"/>
    <w:rsid w:val="00D86DA2"/>
    <w:rsid w:val="00D86FA1"/>
    <w:rsid w:val="00D9009D"/>
    <w:rsid w:val="00D90CF6"/>
    <w:rsid w:val="00DB0798"/>
    <w:rsid w:val="00DB081E"/>
    <w:rsid w:val="00DB0A69"/>
    <w:rsid w:val="00DB1B56"/>
    <w:rsid w:val="00DB3113"/>
    <w:rsid w:val="00DB6A59"/>
    <w:rsid w:val="00DB6D37"/>
    <w:rsid w:val="00DB798B"/>
    <w:rsid w:val="00DC187C"/>
    <w:rsid w:val="00DC5E26"/>
    <w:rsid w:val="00DC6714"/>
    <w:rsid w:val="00DC799C"/>
    <w:rsid w:val="00DD08D4"/>
    <w:rsid w:val="00DD587E"/>
    <w:rsid w:val="00DE0C35"/>
    <w:rsid w:val="00DE2405"/>
    <w:rsid w:val="00DE5663"/>
    <w:rsid w:val="00DE71D7"/>
    <w:rsid w:val="00DE78B6"/>
    <w:rsid w:val="00DE7AE7"/>
    <w:rsid w:val="00DF2439"/>
    <w:rsid w:val="00DF3074"/>
    <w:rsid w:val="00DF4D6C"/>
    <w:rsid w:val="00DF6EE5"/>
    <w:rsid w:val="00DF769D"/>
    <w:rsid w:val="00E01EB8"/>
    <w:rsid w:val="00E13B09"/>
    <w:rsid w:val="00E14B05"/>
    <w:rsid w:val="00E17838"/>
    <w:rsid w:val="00E24F0F"/>
    <w:rsid w:val="00E32F65"/>
    <w:rsid w:val="00E35F8A"/>
    <w:rsid w:val="00E370A2"/>
    <w:rsid w:val="00E370FE"/>
    <w:rsid w:val="00E40974"/>
    <w:rsid w:val="00E41F94"/>
    <w:rsid w:val="00E43793"/>
    <w:rsid w:val="00E47C3E"/>
    <w:rsid w:val="00E51F19"/>
    <w:rsid w:val="00E52737"/>
    <w:rsid w:val="00E52D37"/>
    <w:rsid w:val="00E535F2"/>
    <w:rsid w:val="00E5416A"/>
    <w:rsid w:val="00E610D1"/>
    <w:rsid w:val="00E61216"/>
    <w:rsid w:val="00E61D18"/>
    <w:rsid w:val="00E648F9"/>
    <w:rsid w:val="00E6639B"/>
    <w:rsid w:val="00E673E9"/>
    <w:rsid w:val="00E701EB"/>
    <w:rsid w:val="00E708D5"/>
    <w:rsid w:val="00E742C1"/>
    <w:rsid w:val="00E74C6F"/>
    <w:rsid w:val="00E74EA1"/>
    <w:rsid w:val="00E7702D"/>
    <w:rsid w:val="00E83484"/>
    <w:rsid w:val="00E90A2F"/>
    <w:rsid w:val="00E942FE"/>
    <w:rsid w:val="00E97FC4"/>
    <w:rsid w:val="00EA1E3F"/>
    <w:rsid w:val="00EB2464"/>
    <w:rsid w:val="00EB2C56"/>
    <w:rsid w:val="00EB673E"/>
    <w:rsid w:val="00EB6BC0"/>
    <w:rsid w:val="00EB7906"/>
    <w:rsid w:val="00EB7E0A"/>
    <w:rsid w:val="00EC2828"/>
    <w:rsid w:val="00ED0DFA"/>
    <w:rsid w:val="00ED17E4"/>
    <w:rsid w:val="00ED3311"/>
    <w:rsid w:val="00ED442D"/>
    <w:rsid w:val="00ED62F7"/>
    <w:rsid w:val="00EE70FE"/>
    <w:rsid w:val="00EE793A"/>
    <w:rsid w:val="00EF005A"/>
    <w:rsid w:val="00EF2288"/>
    <w:rsid w:val="00EF55AE"/>
    <w:rsid w:val="00F00D53"/>
    <w:rsid w:val="00F0607A"/>
    <w:rsid w:val="00F07FC8"/>
    <w:rsid w:val="00F10B9D"/>
    <w:rsid w:val="00F162B8"/>
    <w:rsid w:val="00F2125A"/>
    <w:rsid w:val="00F21BF4"/>
    <w:rsid w:val="00F225BE"/>
    <w:rsid w:val="00F2449E"/>
    <w:rsid w:val="00F27075"/>
    <w:rsid w:val="00F30253"/>
    <w:rsid w:val="00F30CA9"/>
    <w:rsid w:val="00F31A4D"/>
    <w:rsid w:val="00F32E06"/>
    <w:rsid w:val="00F33719"/>
    <w:rsid w:val="00F365F7"/>
    <w:rsid w:val="00F37BD1"/>
    <w:rsid w:val="00F426CF"/>
    <w:rsid w:val="00F477F3"/>
    <w:rsid w:val="00F56E20"/>
    <w:rsid w:val="00F60497"/>
    <w:rsid w:val="00F60AE0"/>
    <w:rsid w:val="00F63B0B"/>
    <w:rsid w:val="00F64F3B"/>
    <w:rsid w:val="00F66EE0"/>
    <w:rsid w:val="00F67358"/>
    <w:rsid w:val="00F7483A"/>
    <w:rsid w:val="00F77A94"/>
    <w:rsid w:val="00F83000"/>
    <w:rsid w:val="00F8414E"/>
    <w:rsid w:val="00F854AC"/>
    <w:rsid w:val="00F87B6B"/>
    <w:rsid w:val="00F903E7"/>
    <w:rsid w:val="00F96882"/>
    <w:rsid w:val="00F97E56"/>
    <w:rsid w:val="00F97E8C"/>
    <w:rsid w:val="00FA45CC"/>
    <w:rsid w:val="00FA5A74"/>
    <w:rsid w:val="00FA6892"/>
    <w:rsid w:val="00FB0EB9"/>
    <w:rsid w:val="00FB23D7"/>
    <w:rsid w:val="00FB26C9"/>
    <w:rsid w:val="00FB3DF7"/>
    <w:rsid w:val="00FC04A6"/>
    <w:rsid w:val="00FC0F30"/>
    <w:rsid w:val="00FC185B"/>
    <w:rsid w:val="00FC28EE"/>
    <w:rsid w:val="00FC5F58"/>
    <w:rsid w:val="00FD1E6A"/>
    <w:rsid w:val="00FD4C9F"/>
    <w:rsid w:val="00FD7F84"/>
    <w:rsid w:val="00FE3A12"/>
    <w:rsid w:val="00FE5023"/>
    <w:rsid w:val="00FE54D3"/>
    <w:rsid w:val="00FF09A8"/>
    <w:rsid w:val="00FF4F49"/>
    <w:rsid w:val="00FF5748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C5C650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barna\AppData\Local\Microsoft\Windows\Temporary%20Internet%20Files\Content.Outlook\VBA%20-%20Aplik&#225;cie%20FINAL\KZ%20Kontrola%20-%20Zapracovanie%20pripomienok\KZ%20po%20zaprac.%20Vzor%20-%20Kontroln&#233;%20zoznamy%20k%20spr&#225;ve%20z%20kontroly.xl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41A0903CA3C48C3BEB3D64B7DAE30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14C301-7771-4B67-8F0A-BF4ECB007F34}"/>
      </w:docPartPr>
      <w:docPartBody>
        <w:p w:rsidR="004F368F" w:rsidRDefault="001B0138" w:rsidP="001B0138">
          <w:pPr>
            <w:pStyle w:val="441A0903CA3C48C3BEB3D64B7DAE3067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877BCD4A474C48B5901D004AE47281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81ADAF-31BF-40BF-8B1E-77F722166EA7}"/>
      </w:docPartPr>
      <w:docPartBody>
        <w:p w:rsidR="004F368F" w:rsidRDefault="001B0138" w:rsidP="001B0138">
          <w:pPr>
            <w:pStyle w:val="877BCD4A474C48B5901D004AE472813E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42C43D4256E64B5DBE210D611409D8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FBCE9A-66D1-42E9-ACBF-A317E8D9C3D5}"/>
      </w:docPartPr>
      <w:docPartBody>
        <w:p w:rsidR="00BF109C" w:rsidRDefault="00BF109C" w:rsidP="00BF109C">
          <w:pPr>
            <w:pStyle w:val="42C43D4256E64B5DBE210D611409D8E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D26A7A895AB4519A017638379710E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622F76-2D81-47B1-A93C-2C27CF76596F}"/>
      </w:docPartPr>
      <w:docPartBody>
        <w:p w:rsidR="00CD261E" w:rsidRDefault="007137FA" w:rsidP="007137FA">
          <w:pPr>
            <w:pStyle w:val="AD26A7A895AB4519A017638379710E77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253866-4523-4711-B37B-89CD1B53E044}"/>
      </w:docPartPr>
      <w:docPartBody>
        <w:p w:rsidR="00D724A2" w:rsidRDefault="00DA7857">
          <w:r w:rsidRPr="0004401B">
            <w:rPr>
              <w:rStyle w:val="Zstupntext"/>
            </w:rPr>
            <w:t>Vyberte položku.</w:t>
          </w:r>
        </w:p>
      </w:docPartBody>
    </w:docPart>
    <w:docPart>
      <w:docPartPr>
        <w:name w:val="CB85D5838086481DAD00012BC0CF39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7675C8-3892-4B50-A55F-F5DF866BEC95}"/>
      </w:docPartPr>
      <w:docPartBody>
        <w:p w:rsidR="00D724A2" w:rsidRDefault="00DA7857" w:rsidP="00DA7857">
          <w:pPr>
            <w:pStyle w:val="CB85D5838086481DAD00012BC0CF3975"/>
          </w:pPr>
          <w:r w:rsidRPr="0004401B">
            <w:rPr>
              <w:rStyle w:val="Zstupntext"/>
            </w:rPr>
            <w:t>Vyberte položku.</w:t>
          </w:r>
        </w:p>
      </w:docPartBody>
    </w:docPart>
    <w:docPart>
      <w:docPartPr>
        <w:name w:val="0A1FD7378EC84986A3DD816D566EAF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90BE5A-6A02-495E-836F-0C7BE5967001}"/>
      </w:docPartPr>
      <w:docPartBody>
        <w:p w:rsidR="00A5021F" w:rsidRDefault="001B0138">
          <w:pPr>
            <w:pStyle w:val="0A1FD7378EC84986A3DD816D566EAF27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BBFAF0E1AB704B41A3E9FF21E1C9B66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72D8D8-5B17-4B4D-BB75-A795FB1DDA7A}"/>
      </w:docPartPr>
      <w:docPartBody>
        <w:p w:rsidR="00A5021F" w:rsidRDefault="001B0138">
          <w:pPr>
            <w:pStyle w:val="BBFAF0E1AB704B41A3E9FF21E1C9B663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91C416FDBC66422BBB1A919AEDC7A5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7D5F86-7F7B-417A-A82A-D30F22AB05AA}"/>
      </w:docPartPr>
      <w:docPartBody>
        <w:p w:rsidR="00A5021F" w:rsidRDefault="006453A1">
          <w:pPr>
            <w:pStyle w:val="91C416FDBC66422BBB1A919AEDC7A58A"/>
          </w:pPr>
          <w:r w:rsidRPr="0004401B">
            <w:rPr>
              <w:rStyle w:val="Zstupntext"/>
            </w:rPr>
            <w:t>Vyberte položku.</w:t>
          </w:r>
        </w:p>
      </w:docPartBody>
    </w:docPart>
    <w:docPart>
      <w:docPartPr>
        <w:name w:val="E510C4A31CD640228D3A0C7AE6A65D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430F96-5932-4A47-A2F5-7B0A9A619891}"/>
      </w:docPartPr>
      <w:docPartBody>
        <w:p w:rsidR="00A5021F" w:rsidRDefault="00BF109C">
          <w:pPr>
            <w:pStyle w:val="E510C4A31CD640228D3A0C7AE6A65D89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138"/>
    <w:rsid w:val="00027D97"/>
    <w:rsid w:val="00080E5C"/>
    <w:rsid w:val="00090FBC"/>
    <w:rsid w:val="000C1E83"/>
    <w:rsid w:val="001732F4"/>
    <w:rsid w:val="001B0138"/>
    <w:rsid w:val="001D0D85"/>
    <w:rsid w:val="001E5562"/>
    <w:rsid w:val="0020589B"/>
    <w:rsid w:val="00205BC2"/>
    <w:rsid w:val="002162D2"/>
    <w:rsid w:val="00224B72"/>
    <w:rsid w:val="00241A24"/>
    <w:rsid w:val="00253BCD"/>
    <w:rsid w:val="00263DE6"/>
    <w:rsid w:val="002837D2"/>
    <w:rsid w:val="00313BAF"/>
    <w:rsid w:val="00346D89"/>
    <w:rsid w:val="003C617B"/>
    <w:rsid w:val="004109A1"/>
    <w:rsid w:val="00451FC5"/>
    <w:rsid w:val="004913D2"/>
    <w:rsid w:val="004966DE"/>
    <w:rsid w:val="004A6297"/>
    <w:rsid w:val="004C4CA0"/>
    <w:rsid w:val="004F368F"/>
    <w:rsid w:val="005B08D5"/>
    <w:rsid w:val="005E15FD"/>
    <w:rsid w:val="005F39A8"/>
    <w:rsid w:val="0061685E"/>
    <w:rsid w:val="006453A1"/>
    <w:rsid w:val="00692508"/>
    <w:rsid w:val="007137FA"/>
    <w:rsid w:val="00731A24"/>
    <w:rsid w:val="00743476"/>
    <w:rsid w:val="007623A1"/>
    <w:rsid w:val="007742B1"/>
    <w:rsid w:val="007B283F"/>
    <w:rsid w:val="007F244B"/>
    <w:rsid w:val="008371F3"/>
    <w:rsid w:val="008437DF"/>
    <w:rsid w:val="00860609"/>
    <w:rsid w:val="008658A5"/>
    <w:rsid w:val="008E3938"/>
    <w:rsid w:val="008E64DB"/>
    <w:rsid w:val="00912A9A"/>
    <w:rsid w:val="0095640D"/>
    <w:rsid w:val="00970A9C"/>
    <w:rsid w:val="00984D0D"/>
    <w:rsid w:val="00991F01"/>
    <w:rsid w:val="009C2C00"/>
    <w:rsid w:val="009F2DCC"/>
    <w:rsid w:val="00A5021F"/>
    <w:rsid w:val="00A51A61"/>
    <w:rsid w:val="00A6746F"/>
    <w:rsid w:val="00AA4C5E"/>
    <w:rsid w:val="00AD2A54"/>
    <w:rsid w:val="00AD2C74"/>
    <w:rsid w:val="00AE7185"/>
    <w:rsid w:val="00B36128"/>
    <w:rsid w:val="00B641BF"/>
    <w:rsid w:val="00BC797E"/>
    <w:rsid w:val="00BD648A"/>
    <w:rsid w:val="00BD7240"/>
    <w:rsid w:val="00BE5837"/>
    <w:rsid w:val="00BF109C"/>
    <w:rsid w:val="00C17F25"/>
    <w:rsid w:val="00C96D67"/>
    <w:rsid w:val="00CA62CF"/>
    <w:rsid w:val="00CB34DF"/>
    <w:rsid w:val="00CB47A5"/>
    <w:rsid w:val="00CC582B"/>
    <w:rsid w:val="00CC6E39"/>
    <w:rsid w:val="00CD261E"/>
    <w:rsid w:val="00CF566C"/>
    <w:rsid w:val="00D1007C"/>
    <w:rsid w:val="00D27B87"/>
    <w:rsid w:val="00D676BF"/>
    <w:rsid w:val="00D724A2"/>
    <w:rsid w:val="00D735A9"/>
    <w:rsid w:val="00D738ED"/>
    <w:rsid w:val="00D84B43"/>
    <w:rsid w:val="00D84C31"/>
    <w:rsid w:val="00D8732C"/>
    <w:rsid w:val="00DA7857"/>
    <w:rsid w:val="00DB7DC6"/>
    <w:rsid w:val="00DC396A"/>
    <w:rsid w:val="00DF6261"/>
    <w:rsid w:val="00E31719"/>
    <w:rsid w:val="00EC4C7C"/>
    <w:rsid w:val="00ED3855"/>
    <w:rsid w:val="00F01D26"/>
    <w:rsid w:val="00F056BF"/>
    <w:rsid w:val="00F07672"/>
    <w:rsid w:val="00F21B7D"/>
    <w:rsid w:val="00F30B7B"/>
    <w:rsid w:val="00F43386"/>
    <w:rsid w:val="00F45F3A"/>
    <w:rsid w:val="00F62571"/>
    <w:rsid w:val="00F673F0"/>
    <w:rsid w:val="00F77172"/>
    <w:rsid w:val="00F81A97"/>
    <w:rsid w:val="00F8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6453A1"/>
    <w:rPr>
      <w:rFonts w:cs="Times New Roman"/>
      <w:color w:val="808080"/>
    </w:rPr>
  </w:style>
  <w:style w:type="paragraph" w:customStyle="1" w:styleId="441A0903CA3C48C3BEB3D64B7DAE3067">
    <w:name w:val="441A0903CA3C48C3BEB3D64B7DAE3067"/>
    <w:rsid w:val="001B0138"/>
  </w:style>
  <w:style w:type="paragraph" w:customStyle="1" w:styleId="877BCD4A474C48B5901D004AE472813E">
    <w:name w:val="877BCD4A474C48B5901D004AE472813E"/>
    <w:rsid w:val="001B0138"/>
  </w:style>
  <w:style w:type="paragraph" w:customStyle="1" w:styleId="B1B48C1F52494165A6D7576355F76155">
    <w:name w:val="B1B48C1F52494165A6D7576355F76155"/>
    <w:rsid w:val="004F368F"/>
  </w:style>
  <w:style w:type="paragraph" w:customStyle="1" w:styleId="42C43D4256E64B5DBE210D611409D8E6">
    <w:name w:val="42C43D4256E64B5DBE210D611409D8E6"/>
    <w:rsid w:val="00BF109C"/>
  </w:style>
  <w:style w:type="paragraph" w:customStyle="1" w:styleId="ECDF637F1D9D4AF684A124971367F964">
    <w:name w:val="ECDF637F1D9D4AF684A124971367F964"/>
    <w:rsid w:val="004966DE"/>
  </w:style>
  <w:style w:type="paragraph" w:customStyle="1" w:styleId="72DED4413BEA4028838D2466F0A1C366">
    <w:name w:val="72DED4413BEA4028838D2466F0A1C366"/>
    <w:rsid w:val="004966DE"/>
  </w:style>
  <w:style w:type="paragraph" w:customStyle="1" w:styleId="D4F39F5509154041BDD8A17BDFEDDECC">
    <w:name w:val="D4F39F5509154041BDD8A17BDFEDDECC"/>
    <w:rsid w:val="004966DE"/>
  </w:style>
  <w:style w:type="paragraph" w:customStyle="1" w:styleId="25BC9879D80A455C8F1F8D9A7EA00AB0">
    <w:name w:val="25BC9879D80A455C8F1F8D9A7EA00AB0"/>
    <w:rsid w:val="00AA4C5E"/>
  </w:style>
  <w:style w:type="paragraph" w:customStyle="1" w:styleId="F466F0241A554A598083848ADE3D3FEA">
    <w:name w:val="F466F0241A554A598083848ADE3D3FEA"/>
    <w:rsid w:val="00AA4C5E"/>
  </w:style>
  <w:style w:type="paragraph" w:customStyle="1" w:styleId="34C84B7E79D3490EAB709CD06F721128">
    <w:name w:val="34C84B7E79D3490EAB709CD06F721128"/>
    <w:rsid w:val="00AA4C5E"/>
  </w:style>
  <w:style w:type="paragraph" w:customStyle="1" w:styleId="1B4AA47EB91E40868105217C200FEF96">
    <w:name w:val="1B4AA47EB91E40868105217C200FEF96"/>
    <w:rsid w:val="00AA4C5E"/>
  </w:style>
  <w:style w:type="paragraph" w:customStyle="1" w:styleId="107552B93C9C4962998E5780215E3883">
    <w:name w:val="107552B93C9C4962998E5780215E3883"/>
    <w:rsid w:val="00AA4C5E"/>
  </w:style>
  <w:style w:type="paragraph" w:customStyle="1" w:styleId="23EF61CF373A40A4B7C12D66F63E9C6D">
    <w:name w:val="23EF61CF373A40A4B7C12D66F63E9C6D"/>
    <w:rsid w:val="00AA4C5E"/>
  </w:style>
  <w:style w:type="paragraph" w:customStyle="1" w:styleId="C9DD190871934F3AAFF53C534BC8AA38">
    <w:name w:val="C9DD190871934F3AAFF53C534BC8AA38"/>
    <w:rsid w:val="00AA4C5E"/>
  </w:style>
  <w:style w:type="paragraph" w:customStyle="1" w:styleId="5A9F92F9AC9E48F991CB2A29BD08B618">
    <w:name w:val="5A9F92F9AC9E48F991CB2A29BD08B618"/>
    <w:rsid w:val="00AA4C5E"/>
  </w:style>
  <w:style w:type="paragraph" w:customStyle="1" w:styleId="F6889D1F6F454B7E99E7D33AED388C7E">
    <w:name w:val="F6889D1F6F454B7E99E7D33AED388C7E"/>
    <w:rsid w:val="00CC582B"/>
  </w:style>
  <w:style w:type="paragraph" w:customStyle="1" w:styleId="6EF54B30E9104EB99F64C0D2C854F708">
    <w:name w:val="6EF54B30E9104EB99F64C0D2C854F708"/>
    <w:rsid w:val="00CC582B"/>
  </w:style>
  <w:style w:type="paragraph" w:customStyle="1" w:styleId="3831FD0C0D9F4F79B3025D681C8ABB0E">
    <w:name w:val="3831FD0C0D9F4F79B3025D681C8ABB0E"/>
    <w:rsid w:val="00CC582B"/>
  </w:style>
  <w:style w:type="paragraph" w:customStyle="1" w:styleId="D1F29DE5BEF9457DBB029E6A3263475E">
    <w:name w:val="D1F29DE5BEF9457DBB029E6A3263475E"/>
    <w:rsid w:val="002837D2"/>
  </w:style>
  <w:style w:type="paragraph" w:customStyle="1" w:styleId="EEEF032856FC4086ADBC621FC43E4E8C">
    <w:name w:val="EEEF032856FC4086ADBC621FC43E4E8C"/>
    <w:rsid w:val="00027D97"/>
  </w:style>
  <w:style w:type="paragraph" w:customStyle="1" w:styleId="0AB7F07C8DB6470BB50BDC52AABC5CEE">
    <w:name w:val="0AB7F07C8DB6470BB50BDC52AABC5CEE"/>
    <w:rsid w:val="00027D97"/>
  </w:style>
  <w:style w:type="paragraph" w:customStyle="1" w:styleId="6748E8C8BBFD4457A0FFC6348D9BA0E5">
    <w:name w:val="6748E8C8BBFD4457A0FFC6348D9BA0E5"/>
    <w:rsid w:val="00027D97"/>
  </w:style>
  <w:style w:type="paragraph" w:customStyle="1" w:styleId="A930961557FA4E25BE2295688B9A9156">
    <w:name w:val="A930961557FA4E25BE2295688B9A9156"/>
    <w:rsid w:val="00027D97"/>
  </w:style>
  <w:style w:type="paragraph" w:customStyle="1" w:styleId="AD26A7A895AB4519A017638379710E77">
    <w:name w:val="AD26A7A895AB4519A017638379710E77"/>
    <w:rsid w:val="007137FA"/>
    <w:pPr>
      <w:spacing w:after="160" w:line="259" w:lineRule="auto"/>
    </w:pPr>
  </w:style>
  <w:style w:type="paragraph" w:customStyle="1" w:styleId="85ABA7097FF142C79B82889F64BA0506">
    <w:name w:val="85ABA7097FF142C79B82889F64BA0506"/>
    <w:pPr>
      <w:spacing w:after="160" w:line="259" w:lineRule="auto"/>
    </w:pPr>
  </w:style>
  <w:style w:type="paragraph" w:customStyle="1" w:styleId="5641CB6180B547AF8AB7B014FA7E49A2">
    <w:name w:val="5641CB6180B547AF8AB7B014FA7E49A2"/>
    <w:pPr>
      <w:spacing w:after="160" w:line="259" w:lineRule="auto"/>
    </w:pPr>
  </w:style>
  <w:style w:type="paragraph" w:customStyle="1" w:styleId="C933BA354AFF4BFE91412AD55D55CFE8">
    <w:name w:val="C933BA354AFF4BFE91412AD55D55CFE8"/>
    <w:pPr>
      <w:spacing w:after="160" w:line="259" w:lineRule="auto"/>
    </w:pPr>
  </w:style>
  <w:style w:type="paragraph" w:customStyle="1" w:styleId="4C331980B8CC48948A91C236FB38352E">
    <w:name w:val="4C331980B8CC48948A91C236FB38352E"/>
    <w:pPr>
      <w:spacing w:after="160" w:line="259" w:lineRule="auto"/>
    </w:pPr>
  </w:style>
  <w:style w:type="paragraph" w:customStyle="1" w:styleId="311BB0CCA0ED4DFA9580DC609F343925">
    <w:name w:val="311BB0CCA0ED4DFA9580DC609F343925"/>
    <w:pPr>
      <w:spacing w:after="160" w:line="259" w:lineRule="auto"/>
    </w:pPr>
  </w:style>
  <w:style w:type="paragraph" w:customStyle="1" w:styleId="45B3EA50D3494F8F8E2FC9548497BA5A">
    <w:name w:val="45B3EA50D3494F8F8E2FC9548497BA5A"/>
    <w:pPr>
      <w:spacing w:after="160" w:line="259" w:lineRule="auto"/>
    </w:pPr>
  </w:style>
  <w:style w:type="paragraph" w:customStyle="1" w:styleId="138DD18DAB524F4FB329F3EE1F0B1158">
    <w:name w:val="138DD18DAB524F4FB329F3EE1F0B1158"/>
    <w:pPr>
      <w:spacing w:after="160" w:line="259" w:lineRule="auto"/>
    </w:pPr>
  </w:style>
  <w:style w:type="paragraph" w:customStyle="1" w:styleId="039B96D1E8D645B192F513C042656D7F">
    <w:name w:val="039B96D1E8D645B192F513C042656D7F"/>
    <w:pPr>
      <w:spacing w:after="160" w:line="259" w:lineRule="auto"/>
    </w:pPr>
  </w:style>
  <w:style w:type="paragraph" w:customStyle="1" w:styleId="9E117AE7F4854D09A9ED32C90AC2961B">
    <w:name w:val="9E117AE7F4854D09A9ED32C90AC2961B"/>
    <w:rsid w:val="0020589B"/>
  </w:style>
  <w:style w:type="paragraph" w:customStyle="1" w:styleId="31A6EA00C4ED4F10A229846BFA2C399F">
    <w:name w:val="31A6EA00C4ED4F10A229846BFA2C399F"/>
    <w:rsid w:val="0020589B"/>
  </w:style>
  <w:style w:type="paragraph" w:customStyle="1" w:styleId="057CB29472C24567B8177F55876B2B3A">
    <w:name w:val="057CB29472C24567B8177F55876B2B3A"/>
    <w:rsid w:val="0020589B"/>
  </w:style>
  <w:style w:type="paragraph" w:customStyle="1" w:styleId="9E2FB8A8952B48B691B7AB140DA9EA34">
    <w:name w:val="9E2FB8A8952B48B691B7AB140DA9EA34"/>
    <w:rsid w:val="0020589B"/>
  </w:style>
  <w:style w:type="paragraph" w:customStyle="1" w:styleId="A8578E239561447DB07248DE047B5668">
    <w:name w:val="A8578E239561447DB07248DE047B5668"/>
    <w:rsid w:val="0020589B"/>
  </w:style>
  <w:style w:type="paragraph" w:customStyle="1" w:styleId="B97E998790714056978AF12B25355D1B">
    <w:name w:val="B97E998790714056978AF12B25355D1B"/>
    <w:rsid w:val="0020589B"/>
  </w:style>
  <w:style w:type="paragraph" w:customStyle="1" w:styleId="0BCA301453404BCDB3F88E296A4BBEB9">
    <w:name w:val="0BCA301453404BCDB3F88E296A4BBEB9"/>
    <w:rsid w:val="0020589B"/>
  </w:style>
  <w:style w:type="paragraph" w:customStyle="1" w:styleId="0E60E748DAC244758C3685817EAD88C1">
    <w:name w:val="0E60E748DAC244758C3685817EAD88C1"/>
    <w:rsid w:val="005E15FD"/>
  </w:style>
  <w:style w:type="paragraph" w:customStyle="1" w:styleId="F58F0272598E4A629F70C344A316ADFD">
    <w:name w:val="F58F0272598E4A629F70C344A316ADFD"/>
    <w:rsid w:val="00241A24"/>
  </w:style>
  <w:style w:type="paragraph" w:customStyle="1" w:styleId="A441775BDF0D4521BBB8186CEB3190D5">
    <w:name w:val="A441775BDF0D4521BBB8186CEB3190D5"/>
    <w:rsid w:val="00241A24"/>
  </w:style>
  <w:style w:type="paragraph" w:customStyle="1" w:styleId="AB54FF4AADCE4F858D680F1F6CEE1677">
    <w:name w:val="AB54FF4AADCE4F858D680F1F6CEE1677"/>
    <w:rsid w:val="00241A24"/>
  </w:style>
  <w:style w:type="paragraph" w:customStyle="1" w:styleId="580780ADF57E49299AA19789F785C74F">
    <w:name w:val="580780ADF57E49299AA19789F785C74F"/>
    <w:rsid w:val="00241A24"/>
  </w:style>
  <w:style w:type="paragraph" w:customStyle="1" w:styleId="CC33C972AB254357A1F0BF2EC1173157">
    <w:name w:val="CC33C972AB254357A1F0BF2EC1173157"/>
    <w:rsid w:val="00241A24"/>
  </w:style>
  <w:style w:type="paragraph" w:customStyle="1" w:styleId="A4BB2917F2344A18B84274CF54958E10">
    <w:name w:val="A4BB2917F2344A18B84274CF54958E10"/>
  </w:style>
  <w:style w:type="paragraph" w:customStyle="1" w:styleId="12D4864E049F4F3EA540268E2978CE52">
    <w:name w:val="12D4864E049F4F3EA540268E2978CE52"/>
  </w:style>
  <w:style w:type="paragraph" w:customStyle="1" w:styleId="66B94699588B4291B0DC61A7CB76CF26">
    <w:name w:val="66B94699588B4291B0DC61A7CB76CF26"/>
  </w:style>
  <w:style w:type="paragraph" w:customStyle="1" w:styleId="29F6CE85DDD04576B4A2261CC2344835">
    <w:name w:val="29F6CE85DDD04576B4A2261CC2344835"/>
  </w:style>
  <w:style w:type="paragraph" w:customStyle="1" w:styleId="A3F1BD362A7B4ED28AC4CFAB1464236F">
    <w:name w:val="A3F1BD362A7B4ED28AC4CFAB1464236F"/>
  </w:style>
  <w:style w:type="paragraph" w:customStyle="1" w:styleId="D8C2DCD54A544919939CF827804649F4">
    <w:name w:val="D8C2DCD54A544919939CF827804649F4"/>
  </w:style>
  <w:style w:type="paragraph" w:customStyle="1" w:styleId="057E96FDD6E047D0B52AFF2E7EE0F97A">
    <w:name w:val="057E96FDD6E047D0B52AFF2E7EE0F97A"/>
  </w:style>
  <w:style w:type="paragraph" w:customStyle="1" w:styleId="387D75851AE942FBAC30A82C9110D3D1">
    <w:name w:val="387D75851AE942FBAC30A82C9110D3D1"/>
  </w:style>
  <w:style w:type="paragraph" w:customStyle="1" w:styleId="2D97C95B14164BA88AE168E9F93ACFA0">
    <w:name w:val="2D97C95B14164BA88AE168E9F93ACFA0"/>
    <w:pPr>
      <w:spacing w:after="160" w:line="259" w:lineRule="auto"/>
    </w:pPr>
  </w:style>
  <w:style w:type="paragraph" w:customStyle="1" w:styleId="34BD23E19EFE4431A06349C81B228715">
    <w:name w:val="34BD23E19EFE4431A06349C81B228715"/>
    <w:pPr>
      <w:spacing w:after="160" w:line="259" w:lineRule="auto"/>
    </w:pPr>
  </w:style>
  <w:style w:type="paragraph" w:customStyle="1" w:styleId="0BA619C2786C4155B495B1D47C8099C6">
    <w:name w:val="0BA619C2786C4155B495B1D47C8099C6"/>
    <w:pPr>
      <w:spacing w:after="160" w:line="259" w:lineRule="auto"/>
    </w:pPr>
  </w:style>
  <w:style w:type="paragraph" w:customStyle="1" w:styleId="CB85D5838086481DAD00012BC0CF3975">
    <w:name w:val="CB85D5838086481DAD00012BC0CF3975"/>
    <w:rsid w:val="00DA7857"/>
    <w:pPr>
      <w:spacing w:after="160" w:line="259" w:lineRule="auto"/>
    </w:pPr>
  </w:style>
  <w:style w:type="paragraph" w:customStyle="1" w:styleId="7924B37DC08644EFBE74D5005695ED6C">
    <w:name w:val="7924B37DC08644EFBE74D5005695ED6C"/>
    <w:pPr>
      <w:spacing w:after="160" w:line="259" w:lineRule="auto"/>
    </w:pPr>
  </w:style>
  <w:style w:type="paragraph" w:customStyle="1" w:styleId="A9DEC237F630465E85CEE79426088636">
    <w:name w:val="A9DEC237F630465E85CEE79426088636"/>
    <w:pPr>
      <w:spacing w:after="160" w:line="259" w:lineRule="auto"/>
    </w:pPr>
  </w:style>
  <w:style w:type="paragraph" w:customStyle="1" w:styleId="ADCA1A52E71E45D4AE2A2F5CB994E4FC">
    <w:name w:val="ADCA1A52E71E45D4AE2A2F5CB994E4FC"/>
    <w:pPr>
      <w:spacing w:after="160" w:line="259" w:lineRule="auto"/>
    </w:pPr>
  </w:style>
  <w:style w:type="paragraph" w:customStyle="1" w:styleId="E007F5FA514C46F8B062797337EEB14C">
    <w:name w:val="E007F5FA514C46F8B062797337EEB14C"/>
    <w:pPr>
      <w:spacing w:after="160" w:line="259" w:lineRule="auto"/>
    </w:pPr>
  </w:style>
  <w:style w:type="paragraph" w:customStyle="1" w:styleId="BF604EE5BB1B4982922AF5035B064E31">
    <w:name w:val="BF604EE5BB1B4982922AF5035B064E31"/>
    <w:pPr>
      <w:spacing w:after="160" w:line="259" w:lineRule="auto"/>
    </w:pPr>
  </w:style>
  <w:style w:type="paragraph" w:customStyle="1" w:styleId="CD7EFB94449A46F49FD092859D702A51">
    <w:name w:val="CD7EFB94449A46F49FD092859D702A51"/>
    <w:pPr>
      <w:spacing w:after="160" w:line="259" w:lineRule="auto"/>
    </w:pPr>
  </w:style>
  <w:style w:type="paragraph" w:customStyle="1" w:styleId="0D2269A7F57640099FDB97D36FDF2A3F">
    <w:name w:val="0D2269A7F57640099FDB97D36FDF2A3F"/>
    <w:rsid w:val="00F82460"/>
    <w:pPr>
      <w:spacing w:after="160" w:line="259" w:lineRule="auto"/>
    </w:pPr>
  </w:style>
  <w:style w:type="paragraph" w:customStyle="1" w:styleId="1B979126F0D14B8A899AF86F8FF77860">
    <w:name w:val="1B979126F0D14B8A899AF86F8FF77860"/>
    <w:rsid w:val="00F82460"/>
    <w:pPr>
      <w:spacing w:after="160" w:line="259" w:lineRule="auto"/>
    </w:pPr>
  </w:style>
  <w:style w:type="paragraph" w:customStyle="1" w:styleId="7F997C7719504C89BAA19B614CA989C4">
    <w:name w:val="7F997C7719504C89BAA19B614CA989C4"/>
    <w:rsid w:val="00F01D26"/>
    <w:pPr>
      <w:spacing w:after="160" w:line="259" w:lineRule="auto"/>
    </w:pPr>
  </w:style>
  <w:style w:type="paragraph" w:customStyle="1" w:styleId="6D92000A6A2C4AB6933AE6B2B9EDC8B8">
    <w:name w:val="6D92000A6A2C4AB6933AE6B2B9EDC8B8"/>
    <w:rsid w:val="006453A1"/>
    <w:pPr>
      <w:spacing w:after="160" w:line="259" w:lineRule="auto"/>
    </w:pPr>
  </w:style>
  <w:style w:type="paragraph" w:customStyle="1" w:styleId="58D162BDE96347AEB519734EF2694791">
    <w:name w:val="58D162BDE96347AEB519734EF2694791"/>
    <w:rsid w:val="006453A1"/>
    <w:pPr>
      <w:spacing w:after="160" w:line="259" w:lineRule="auto"/>
    </w:pPr>
  </w:style>
  <w:style w:type="paragraph" w:customStyle="1" w:styleId="60D284F2F8994ED5AE50D328ADA43EC8">
    <w:name w:val="60D284F2F8994ED5AE50D328ADA43EC8"/>
    <w:rsid w:val="006453A1"/>
    <w:pPr>
      <w:spacing w:after="160" w:line="259" w:lineRule="auto"/>
    </w:pPr>
  </w:style>
  <w:style w:type="paragraph" w:customStyle="1" w:styleId="0A1FD7378EC84986A3DD816D566EAF27">
    <w:name w:val="0A1FD7378EC84986A3DD816D566EAF27"/>
    <w:pPr>
      <w:spacing w:after="160" w:line="259" w:lineRule="auto"/>
    </w:pPr>
  </w:style>
  <w:style w:type="paragraph" w:customStyle="1" w:styleId="BBFAF0E1AB704B41A3E9FF21E1C9B663">
    <w:name w:val="BBFAF0E1AB704B41A3E9FF21E1C9B663"/>
    <w:pPr>
      <w:spacing w:after="160" w:line="259" w:lineRule="auto"/>
    </w:pPr>
  </w:style>
  <w:style w:type="paragraph" w:customStyle="1" w:styleId="CCF5BFCDC72F4576BD070D291EBCA240">
    <w:name w:val="CCF5BFCDC72F4576BD070D291EBCA240"/>
    <w:pPr>
      <w:spacing w:after="160" w:line="259" w:lineRule="auto"/>
    </w:pPr>
  </w:style>
  <w:style w:type="paragraph" w:customStyle="1" w:styleId="8E2C568C2A814273820A7DEA3992FE5C">
    <w:name w:val="8E2C568C2A814273820A7DEA3992FE5C"/>
    <w:pPr>
      <w:spacing w:after="160" w:line="259" w:lineRule="auto"/>
    </w:pPr>
  </w:style>
  <w:style w:type="paragraph" w:customStyle="1" w:styleId="AA90F408904742F79A8D21DDB97BC730">
    <w:name w:val="AA90F408904742F79A8D21DDB97BC730"/>
    <w:pPr>
      <w:spacing w:after="160" w:line="259" w:lineRule="auto"/>
    </w:pPr>
  </w:style>
  <w:style w:type="paragraph" w:customStyle="1" w:styleId="91C416FDBC66422BBB1A919AEDC7A58A">
    <w:name w:val="91C416FDBC66422BBB1A919AEDC7A58A"/>
    <w:pPr>
      <w:spacing w:after="160" w:line="259" w:lineRule="auto"/>
    </w:pPr>
  </w:style>
  <w:style w:type="paragraph" w:customStyle="1" w:styleId="E510C4A31CD640228D3A0C7AE6A65D89">
    <w:name w:val="E510C4A31CD640228D3A0C7AE6A65D8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834CC-1E0E-4C57-B0F6-B54036465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11095</Words>
  <Characters>63243</Characters>
  <Application>Microsoft Office Word</Application>
  <DocSecurity>0</DocSecurity>
  <Lines>527</Lines>
  <Paragraphs>148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2021-04-23T08:55:00Z</dcterms:created>
  <dcterms:modified xsi:type="dcterms:W3CDTF">2021-04-29T09:14:00Z</dcterms:modified>
</cp:coreProperties>
</file>